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207" w:rsidRDefault="006E5207" w:rsidP="006B258B">
      <w:pPr>
        <w:pStyle w:val="af3"/>
        <w:ind w:right="-7" w:firstLine="567"/>
        <w:jc w:val="right"/>
        <w:rPr>
          <w:rFonts w:ascii="GHEA Grapalat" w:hAnsi="GHEA Grapalat" w:cs="Sylfaen"/>
          <w:i/>
          <w:sz w:val="18"/>
        </w:rPr>
      </w:pPr>
      <w:r>
        <w:rPr>
          <w:rFonts w:ascii="GHEA Grapalat" w:hAnsi="GHEA Grapalat" w:cs="Sylfaen"/>
          <w:i/>
          <w:sz w:val="18"/>
        </w:rPr>
        <w:t xml:space="preserve">                                                                                            </w:t>
      </w:r>
    </w:p>
    <w:p w:rsidR="006E5207" w:rsidRPr="00D524BC" w:rsidRDefault="006E5207" w:rsidP="006B258B">
      <w:pPr>
        <w:pStyle w:val="af3"/>
        <w:spacing w:after="0"/>
        <w:ind w:firstLine="567"/>
        <w:jc w:val="right"/>
        <w:rPr>
          <w:rFonts w:ascii="GHEA Grapalat" w:hAnsi="GHEA Grapalat" w:cs="Sylfaen"/>
          <w:i/>
          <w:sz w:val="16"/>
        </w:rPr>
      </w:pPr>
      <w:r w:rsidRPr="00D524BC">
        <w:rPr>
          <w:rFonts w:ascii="GHEA Grapalat" w:hAnsi="GHEA Grapalat" w:cs="Sylfaen"/>
          <w:i/>
          <w:sz w:val="16"/>
        </w:rPr>
        <w:t xml:space="preserve">Հավելված N 7 </w:t>
      </w:r>
    </w:p>
    <w:p w:rsidR="006E5207" w:rsidRPr="00D524BC" w:rsidRDefault="006E5207" w:rsidP="006B258B">
      <w:pPr>
        <w:pStyle w:val="af3"/>
        <w:spacing w:after="0"/>
        <w:ind w:firstLine="567"/>
        <w:jc w:val="right"/>
        <w:rPr>
          <w:rFonts w:ascii="GHEA Grapalat" w:hAnsi="GHEA Grapalat" w:cs="Sylfaen"/>
          <w:i/>
          <w:sz w:val="16"/>
        </w:rPr>
      </w:pPr>
      <w:r w:rsidRPr="00D524BC">
        <w:rPr>
          <w:rFonts w:ascii="GHEA Grapalat" w:hAnsi="GHEA Grapalat" w:cs="Sylfaen"/>
          <w:i/>
          <w:sz w:val="16"/>
        </w:rPr>
        <w:t xml:space="preserve">ՀՀ ֆինանսների նախարարի 2019 թվականի </w:t>
      </w:r>
    </w:p>
    <w:p w:rsidR="006E5207" w:rsidRPr="00D524BC" w:rsidRDefault="006E5207" w:rsidP="006B258B">
      <w:pPr>
        <w:pStyle w:val="af3"/>
        <w:spacing w:after="0"/>
        <w:ind w:right="-7" w:firstLine="567"/>
        <w:jc w:val="right"/>
        <w:rPr>
          <w:rFonts w:ascii="GHEA Grapalat" w:hAnsi="GHEA Grapalat" w:cs="Sylfaen"/>
          <w:i/>
          <w:sz w:val="18"/>
          <w:szCs w:val="20"/>
          <w:lang w:val="af-ZA" w:eastAsia="ru-RU"/>
        </w:rPr>
      </w:pPr>
      <w:r w:rsidRPr="00D524BC">
        <w:rPr>
          <w:rFonts w:ascii="GHEA Grapalat" w:hAnsi="GHEA Grapalat" w:cs="Sylfaen"/>
          <w:i/>
          <w:sz w:val="16"/>
        </w:rPr>
        <w:t>04 նոյեմբերի N 597-</w:t>
      </w:r>
      <w:proofErr w:type="gramStart"/>
      <w:r w:rsidRPr="00D524BC">
        <w:rPr>
          <w:rFonts w:ascii="GHEA Grapalat" w:hAnsi="GHEA Grapalat" w:cs="Sylfaen"/>
          <w:i/>
          <w:sz w:val="16"/>
        </w:rPr>
        <w:t>Ա  հրամանի</w:t>
      </w:r>
      <w:proofErr w:type="gramEnd"/>
      <w:r w:rsidRPr="00D524BC">
        <w:rPr>
          <w:rFonts w:ascii="GHEA Grapalat" w:hAnsi="GHEA Grapalat" w:cs="Sylfaen"/>
          <w:i/>
          <w:sz w:val="16"/>
        </w:rPr>
        <w:t xml:space="preserve">    </w:t>
      </w:r>
    </w:p>
    <w:p w:rsidR="006E5207" w:rsidRPr="00D524BC" w:rsidRDefault="006E5207" w:rsidP="006E5207">
      <w:pPr>
        <w:pStyle w:val="af3"/>
        <w:spacing w:after="0"/>
        <w:ind w:right="-7" w:firstLine="567"/>
        <w:jc w:val="right"/>
        <w:rPr>
          <w:rFonts w:ascii="GHEA Grapalat" w:hAnsi="GHEA Grapalat" w:cs="Sylfaen"/>
          <w:i/>
          <w:sz w:val="18"/>
          <w:szCs w:val="20"/>
          <w:lang w:val="af-ZA" w:eastAsia="ru-RU"/>
        </w:rPr>
      </w:pPr>
      <w:r w:rsidRPr="00D524BC">
        <w:rPr>
          <w:rFonts w:ascii="GHEA Grapalat" w:hAnsi="GHEA Grapalat" w:cs="Sylfaen"/>
          <w:i/>
          <w:sz w:val="18"/>
          <w:szCs w:val="20"/>
          <w:lang w:val="af-ZA" w:eastAsia="ru-RU"/>
        </w:rPr>
        <w:tab/>
      </w:r>
    </w:p>
    <w:p w:rsidR="006E5207" w:rsidRPr="00D524BC" w:rsidRDefault="00521ECD" w:rsidP="006B258B">
      <w:pPr>
        <w:pStyle w:val="af3"/>
        <w:spacing w:after="0"/>
        <w:ind w:right="-7"/>
        <w:rPr>
          <w:rFonts w:ascii="GHEA Grapalat" w:hAnsi="GHEA Grapalat"/>
          <w:i/>
          <w:sz w:val="20"/>
          <w:lang w:val="af-ZA"/>
        </w:rPr>
      </w:pPr>
      <w:r w:rsidRPr="00D524BC">
        <w:rPr>
          <w:rFonts w:ascii="GHEA Grapalat" w:hAnsi="GHEA Grapalat" w:cs="Sylfaen"/>
          <w:i/>
          <w:u w:val="single"/>
          <w:lang w:eastAsia="ru-RU"/>
        </w:rPr>
        <w:t xml:space="preserve"> </w:t>
      </w:r>
    </w:p>
    <w:p w:rsidR="006E5207" w:rsidRPr="00D524BC" w:rsidRDefault="006E5207" w:rsidP="006E5207">
      <w:pPr>
        <w:pStyle w:val="af6"/>
        <w:spacing w:after="0" w:line="240" w:lineRule="auto"/>
        <w:ind w:firstLine="720"/>
        <w:jc w:val="center"/>
        <w:rPr>
          <w:rFonts w:ascii="GHEA Grapalat" w:hAnsi="GHEA Grapalat" w:cs="Times New Roman"/>
          <w:sz w:val="20"/>
          <w:lang w:val="af-ZA"/>
        </w:rPr>
      </w:pPr>
      <w:r w:rsidRPr="00D524BC">
        <w:rPr>
          <w:rFonts w:ascii="GHEA Grapalat" w:hAnsi="GHEA Grapalat" w:cs="Times New Roman"/>
          <w:sz w:val="20"/>
          <w:lang w:val="af-ZA"/>
        </w:rPr>
        <w:t>ՀԱՅՏԱՐԱՐՈՒԹՅՈՒՆ</w:t>
      </w:r>
    </w:p>
    <w:p w:rsidR="006E5207" w:rsidRPr="00D524BC" w:rsidRDefault="00521ECD" w:rsidP="006B258B">
      <w:pPr>
        <w:pStyle w:val="af6"/>
        <w:spacing w:after="0" w:line="240" w:lineRule="auto"/>
        <w:ind w:firstLine="720"/>
        <w:jc w:val="center"/>
        <w:rPr>
          <w:rFonts w:ascii="GHEA Grapalat" w:hAnsi="GHEA Grapalat" w:cs="Times New Roman"/>
          <w:sz w:val="20"/>
          <w:lang w:val="af-ZA"/>
        </w:rPr>
      </w:pPr>
      <w:r w:rsidRPr="00D524BC">
        <w:rPr>
          <w:rFonts w:ascii="GHEA Grapalat" w:hAnsi="GHEA Grapalat" w:cs="Times New Roman"/>
          <w:sz w:val="20"/>
          <w:lang w:val="af-ZA"/>
        </w:rPr>
        <w:t xml:space="preserve">ԳՆԱՆՇՄԱՆ ՀԱՐՑՄԱՆ </w:t>
      </w:r>
      <w:r w:rsidR="006E5207" w:rsidRPr="00D524BC">
        <w:rPr>
          <w:rFonts w:ascii="GHEA Grapalat" w:hAnsi="GHEA Grapalat" w:cs="Times New Roman"/>
          <w:sz w:val="20"/>
          <w:lang w:val="af-ZA"/>
        </w:rPr>
        <w:t xml:space="preserve"> ՄԱՍԻՆ</w:t>
      </w:r>
      <w:r w:rsidR="006B258B" w:rsidRPr="00D524BC">
        <w:rPr>
          <w:rFonts w:ascii="GHEA Grapalat" w:hAnsi="GHEA Grapalat" w:cs="Times New Roman"/>
          <w:sz w:val="20"/>
          <w:lang w:val="af-ZA"/>
        </w:rPr>
        <w:t>*</w:t>
      </w:r>
    </w:p>
    <w:p w:rsidR="006E5207" w:rsidRPr="00D524BC" w:rsidRDefault="006E5207" w:rsidP="006E5207">
      <w:pPr>
        <w:pStyle w:val="af6"/>
        <w:spacing w:after="0" w:line="240" w:lineRule="auto"/>
        <w:ind w:firstLine="720"/>
        <w:jc w:val="center"/>
        <w:rPr>
          <w:rFonts w:ascii="GHEA Grapalat" w:hAnsi="GHEA Grapalat" w:cs="Times New Roman"/>
          <w:sz w:val="20"/>
          <w:lang w:val="af-ZA"/>
        </w:rPr>
      </w:pPr>
      <w:r w:rsidRPr="00D524BC">
        <w:rPr>
          <w:rFonts w:ascii="GHEA Grapalat" w:hAnsi="GHEA Grapalat" w:cs="Times New Roman"/>
          <w:sz w:val="20"/>
          <w:lang w:val="af-ZA"/>
        </w:rPr>
        <w:t>Հայտարարության սույն տեքստը հաստատված է գնահատող հանձնաժողովի</w:t>
      </w:r>
    </w:p>
    <w:p w:rsidR="006E5207" w:rsidRPr="00D524BC" w:rsidRDefault="006E5207" w:rsidP="006B258B">
      <w:pPr>
        <w:pStyle w:val="af6"/>
        <w:spacing w:after="0" w:line="240" w:lineRule="auto"/>
        <w:ind w:firstLine="720"/>
        <w:jc w:val="center"/>
        <w:rPr>
          <w:rFonts w:ascii="GHEA Grapalat" w:hAnsi="GHEA Grapalat" w:cs="Times New Roman"/>
          <w:sz w:val="20"/>
          <w:lang w:val="af-ZA"/>
        </w:rPr>
      </w:pPr>
      <w:r w:rsidRPr="00D524BC">
        <w:rPr>
          <w:rFonts w:ascii="GHEA Grapalat" w:hAnsi="GHEA Grapalat" w:cs="Times New Roman"/>
          <w:sz w:val="20"/>
          <w:lang w:val="af-ZA"/>
        </w:rPr>
        <w:t>20</w:t>
      </w:r>
      <w:r w:rsidR="00CB0B33">
        <w:rPr>
          <w:rFonts w:ascii="GHEA Grapalat" w:hAnsi="GHEA Grapalat" w:cs="Times New Roman"/>
          <w:sz w:val="20"/>
          <w:lang w:val="af-ZA"/>
        </w:rPr>
        <w:t>20</w:t>
      </w:r>
      <w:r w:rsidRPr="00D524BC">
        <w:rPr>
          <w:rFonts w:ascii="GHEA Grapalat" w:hAnsi="GHEA Grapalat" w:cs="Times New Roman"/>
          <w:sz w:val="20"/>
          <w:lang w:val="af-ZA"/>
        </w:rPr>
        <w:t xml:space="preserve"> թվականի «</w:t>
      </w:r>
      <w:r w:rsidR="00CB0B33">
        <w:rPr>
          <w:rFonts w:ascii="GHEA Grapalat" w:hAnsi="GHEA Grapalat" w:cs="Times New Roman"/>
          <w:sz w:val="20"/>
          <w:lang w:val="af-ZA"/>
        </w:rPr>
        <w:t>հունվարի</w:t>
      </w:r>
      <w:r w:rsidRPr="00D524BC">
        <w:rPr>
          <w:rFonts w:ascii="GHEA Grapalat" w:hAnsi="GHEA Grapalat" w:cs="Times New Roman"/>
          <w:sz w:val="20"/>
          <w:lang w:val="af-ZA"/>
        </w:rPr>
        <w:t>»  «</w:t>
      </w:r>
      <w:r w:rsidR="009A39B7">
        <w:rPr>
          <w:rFonts w:ascii="GHEA Grapalat" w:hAnsi="GHEA Grapalat" w:cs="Times New Roman"/>
          <w:sz w:val="20"/>
          <w:lang w:val="af-ZA"/>
        </w:rPr>
        <w:t>24</w:t>
      </w:r>
      <w:r w:rsidRPr="00D524BC">
        <w:rPr>
          <w:rFonts w:ascii="GHEA Grapalat" w:hAnsi="GHEA Grapalat" w:cs="Times New Roman"/>
          <w:sz w:val="20"/>
          <w:lang w:val="af-ZA"/>
        </w:rPr>
        <w:t>» «</w:t>
      </w:r>
      <w:r w:rsidR="00521ECD" w:rsidRPr="00D524BC">
        <w:rPr>
          <w:rFonts w:ascii="GHEA Grapalat" w:hAnsi="GHEA Grapalat" w:cs="Times New Roman"/>
          <w:sz w:val="20"/>
          <w:lang w:val="af-ZA"/>
        </w:rPr>
        <w:t>1</w:t>
      </w:r>
      <w:r w:rsidRPr="00D524BC">
        <w:rPr>
          <w:rFonts w:ascii="GHEA Grapalat" w:hAnsi="GHEA Grapalat" w:cs="Times New Roman"/>
          <w:sz w:val="20"/>
          <w:lang w:val="af-ZA"/>
        </w:rPr>
        <w:t>» որոշմամբ</w:t>
      </w:r>
      <w:r w:rsidR="006B258B" w:rsidRPr="00D524BC">
        <w:rPr>
          <w:rFonts w:ascii="GHEA Grapalat" w:hAnsi="GHEA Grapalat" w:cs="Times New Roman"/>
          <w:sz w:val="20"/>
          <w:lang w:val="af-ZA"/>
        </w:rPr>
        <w:t xml:space="preserve"> </w:t>
      </w:r>
    </w:p>
    <w:p w:rsidR="006E5207" w:rsidRPr="00D524BC" w:rsidRDefault="006E5207" w:rsidP="006E5207">
      <w:pPr>
        <w:pStyle w:val="af6"/>
        <w:spacing w:after="0" w:line="240" w:lineRule="auto"/>
        <w:ind w:firstLine="720"/>
        <w:jc w:val="center"/>
        <w:rPr>
          <w:rFonts w:ascii="GHEA Grapalat" w:hAnsi="GHEA Grapalat" w:cs="Times New Roman"/>
          <w:sz w:val="20"/>
          <w:lang w:val="af-ZA"/>
        </w:rPr>
      </w:pPr>
      <w:r w:rsidRPr="00D524BC">
        <w:rPr>
          <w:rFonts w:ascii="GHEA Grapalat" w:hAnsi="GHEA Grapalat" w:cs="Times New Roman"/>
          <w:sz w:val="20"/>
          <w:lang w:val="af-ZA"/>
        </w:rPr>
        <w:t>Ընթացակարգի ծածկագիրը</w:t>
      </w:r>
      <w:r w:rsidR="00521ECD" w:rsidRPr="00D524BC">
        <w:rPr>
          <w:rFonts w:ascii="GHEA Grapalat" w:hAnsi="GHEA Grapalat" w:cs="Times New Roman"/>
          <w:sz w:val="20"/>
          <w:lang w:val="af-ZA"/>
        </w:rPr>
        <w:t xml:space="preserve">`  </w:t>
      </w:r>
      <w:r w:rsidR="00D56A83" w:rsidRPr="00D524BC">
        <w:rPr>
          <w:rFonts w:ascii="GHEA Grapalat" w:hAnsi="GHEA Grapalat" w:cs="Times New Roman"/>
          <w:i w:val="0"/>
          <w:sz w:val="20"/>
          <w:lang w:val="af-ZA"/>
        </w:rPr>
        <w:t>ԱՄ</w:t>
      </w:r>
      <w:r w:rsidR="00DD0DA8" w:rsidRPr="00D524BC">
        <w:rPr>
          <w:rFonts w:ascii="GHEA Grapalat" w:hAnsi="GHEA Grapalat" w:cs="Times New Roman"/>
          <w:i w:val="0"/>
          <w:sz w:val="20"/>
          <w:lang w:val="af-ZA"/>
        </w:rPr>
        <w:t>Մ</w:t>
      </w:r>
      <w:r w:rsidR="00D56A83" w:rsidRPr="00D524BC">
        <w:rPr>
          <w:rFonts w:ascii="GHEA Grapalat" w:hAnsi="GHEA Grapalat" w:cs="Times New Roman"/>
          <w:i w:val="0"/>
          <w:sz w:val="20"/>
          <w:lang w:val="af-ZA"/>
        </w:rPr>
        <w:t>Հ</w:t>
      </w:r>
      <w:r w:rsidR="00521ECD" w:rsidRPr="00D524BC">
        <w:rPr>
          <w:rFonts w:ascii="GHEA Grapalat" w:hAnsi="GHEA Grapalat" w:cs="Times New Roman"/>
          <w:i w:val="0"/>
          <w:sz w:val="20"/>
          <w:lang w:val="af-ZA"/>
        </w:rPr>
        <w:t>ՄԴ-ԳՀ</w:t>
      </w:r>
      <w:r w:rsidRPr="00D524BC">
        <w:rPr>
          <w:rFonts w:ascii="GHEA Grapalat" w:hAnsi="GHEA Grapalat" w:cs="Times New Roman"/>
          <w:i w:val="0"/>
          <w:sz w:val="20"/>
          <w:lang w:val="af-ZA"/>
        </w:rPr>
        <w:t>ԱՊՁԲ</w:t>
      </w:r>
      <w:r w:rsidR="00521ECD" w:rsidRPr="00D524BC">
        <w:rPr>
          <w:rFonts w:ascii="GHEA Grapalat" w:hAnsi="GHEA Grapalat" w:cs="Times New Roman"/>
          <w:i w:val="0"/>
          <w:sz w:val="20"/>
          <w:lang w:val="af-ZA"/>
        </w:rPr>
        <w:t>-</w:t>
      </w:r>
      <w:r w:rsidR="00CB0B33">
        <w:rPr>
          <w:rFonts w:ascii="GHEA Grapalat" w:hAnsi="GHEA Grapalat" w:cs="Times New Roman"/>
          <w:i w:val="0"/>
          <w:sz w:val="20"/>
          <w:lang w:val="af-ZA"/>
        </w:rPr>
        <w:t>20</w:t>
      </w:r>
      <w:r w:rsidRPr="00D524BC">
        <w:rPr>
          <w:rFonts w:ascii="GHEA Grapalat" w:hAnsi="GHEA Grapalat" w:cs="Times New Roman"/>
          <w:i w:val="0"/>
          <w:sz w:val="20"/>
          <w:lang w:val="af-ZA"/>
        </w:rPr>
        <w:t>/</w:t>
      </w:r>
      <w:r w:rsidR="00521ECD" w:rsidRPr="00D524BC">
        <w:rPr>
          <w:rFonts w:ascii="GHEA Grapalat" w:hAnsi="GHEA Grapalat" w:cs="Times New Roman"/>
          <w:i w:val="0"/>
          <w:sz w:val="20"/>
          <w:lang w:val="af-ZA"/>
        </w:rPr>
        <w:t>0</w:t>
      </w:r>
      <w:r w:rsidR="009A39B7">
        <w:rPr>
          <w:rFonts w:ascii="GHEA Grapalat" w:hAnsi="GHEA Grapalat" w:cs="Times New Roman"/>
          <w:i w:val="0"/>
          <w:sz w:val="20"/>
          <w:lang w:val="af-ZA"/>
        </w:rPr>
        <w:t>2</w:t>
      </w:r>
      <w:r w:rsidRPr="00D524BC">
        <w:rPr>
          <w:rFonts w:ascii="GHEA Grapalat" w:hAnsi="GHEA Grapalat" w:cs="Times New Roman"/>
          <w:sz w:val="20"/>
          <w:u w:val="single"/>
          <w:lang w:val="af-ZA"/>
        </w:rPr>
        <w:t xml:space="preserve">        </w:t>
      </w:r>
    </w:p>
    <w:p w:rsidR="006E5207" w:rsidRPr="00D524BC" w:rsidRDefault="006E5207" w:rsidP="006E5207">
      <w:pPr>
        <w:pStyle w:val="af6"/>
        <w:spacing w:after="0" w:line="240" w:lineRule="auto"/>
        <w:ind w:firstLine="720"/>
        <w:rPr>
          <w:rFonts w:ascii="GHEA Grapalat" w:hAnsi="GHEA Grapalat" w:cs="Times New Roman"/>
          <w:sz w:val="20"/>
          <w:lang w:val="af-ZA"/>
        </w:rPr>
      </w:pPr>
    </w:p>
    <w:p w:rsidR="006E5207" w:rsidRPr="00D524BC" w:rsidRDefault="006E5207" w:rsidP="00D56A83">
      <w:pPr>
        <w:pStyle w:val="af6"/>
        <w:spacing w:after="0" w:line="240" w:lineRule="auto"/>
        <w:ind w:firstLine="708"/>
        <w:jc w:val="left"/>
        <w:rPr>
          <w:rFonts w:ascii="GHEA Grapalat" w:hAnsi="GHEA Grapalat" w:cs="Times New Roman"/>
          <w:sz w:val="20"/>
          <w:lang w:val="af-ZA"/>
        </w:rPr>
      </w:pPr>
      <w:r w:rsidRPr="00D524BC">
        <w:rPr>
          <w:rFonts w:ascii="GHEA Grapalat" w:hAnsi="GHEA Grapalat" w:cs="Times New Roman"/>
          <w:sz w:val="20"/>
          <w:lang w:val="af-ZA"/>
        </w:rPr>
        <w:t>Պատվիրատուն</w:t>
      </w:r>
      <w:r w:rsidR="00521ECD" w:rsidRPr="00D524BC">
        <w:rPr>
          <w:rFonts w:ascii="GHEA Grapalat" w:hAnsi="GHEA Grapalat" w:cs="Times New Roman"/>
          <w:sz w:val="20"/>
          <w:lang w:val="af-ZA"/>
        </w:rPr>
        <w:t>` ՀՀ Արարատի մարզ,</w:t>
      </w:r>
      <w:r w:rsidR="00D56A83" w:rsidRPr="00D524BC">
        <w:rPr>
          <w:rFonts w:ascii="GHEA Grapalat" w:hAnsi="GHEA Grapalat" w:cs="Times New Roman"/>
          <w:sz w:val="20"/>
          <w:lang w:val="af-ZA"/>
        </w:rPr>
        <w:t xml:space="preserve"> </w:t>
      </w:r>
      <w:r w:rsidR="00DD0DA8" w:rsidRPr="00D524BC">
        <w:rPr>
          <w:rFonts w:ascii="GHEA Grapalat" w:hAnsi="GHEA Grapalat" w:cs="Times New Roman"/>
          <w:sz w:val="20"/>
          <w:lang w:val="af-ZA"/>
        </w:rPr>
        <w:t>Մրգավա</w:t>
      </w:r>
      <w:r w:rsidR="003C076D" w:rsidRPr="00D524BC">
        <w:rPr>
          <w:rFonts w:ascii="GHEA Grapalat" w:hAnsi="GHEA Grapalat" w:cs="Times New Roman"/>
          <w:sz w:val="20"/>
          <w:lang w:val="af-ZA"/>
        </w:rPr>
        <w:t>ն</w:t>
      </w:r>
      <w:r w:rsidR="00D56A83" w:rsidRPr="00D524BC">
        <w:rPr>
          <w:rFonts w:ascii="GHEA Grapalat" w:hAnsi="GHEA Grapalat" w:cs="Times New Roman"/>
          <w:sz w:val="20"/>
          <w:lang w:val="af-ZA"/>
        </w:rPr>
        <w:t xml:space="preserve">ի </w:t>
      </w:r>
      <w:r w:rsidR="00750805" w:rsidRPr="00D524BC">
        <w:rPr>
          <w:rFonts w:ascii="GHEA Grapalat" w:hAnsi="GHEA Grapalat" w:cs="Times New Roman"/>
          <w:sz w:val="20"/>
          <w:lang w:val="af-ZA"/>
        </w:rPr>
        <w:t xml:space="preserve"> </w:t>
      </w:r>
      <w:r w:rsidR="00521ECD" w:rsidRPr="00D524BC">
        <w:rPr>
          <w:rFonts w:ascii="GHEA Grapalat" w:hAnsi="GHEA Grapalat" w:cs="Times New Roman"/>
          <w:sz w:val="20"/>
          <w:lang w:val="af-ZA"/>
        </w:rPr>
        <w:t xml:space="preserve"> միջնակարգ դպրոց ՊՈԱԿ-ը</w:t>
      </w:r>
      <w:r w:rsidRPr="00D524BC">
        <w:rPr>
          <w:rFonts w:ascii="GHEA Grapalat" w:hAnsi="GHEA Grapalat" w:cs="Times New Roman"/>
          <w:sz w:val="20"/>
          <w:lang w:val="af-ZA"/>
        </w:rPr>
        <w:t>, որը գտնվում է</w:t>
      </w:r>
      <w:r w:rsidR="00521ECD" w:rsidRPr="00D524BC">
        <w:rPr>
          <w:rFonts w:ascii="GHEA Grapalat" w:hAnsi="GHEA Grapalat" w:cs="Times New Roman"/>
          <w:sz w:val="20"/>
          <w:lang w:val="af-ZA"/>
        </w:rPr>
        <w:t xml:space="preserve"> ՀՀ Արարատի մարզ </w:t>
      </w:r>
      <w:r w:rsidR="00DD0DA8" w:rsidRPr="00D524BC">
        <w:rPr>
          <w:rFonts w:ascii="GHEA Grapalat" w:hAnsi="GHEA Grapalat" w:cs="Times New Roman"/>
          <w:sz w:val="20"/>
          <w:lang w:val="af-ZA"/>
        </w:rPr>
        <w:t>Մրգավա</w:t>
      </w:r>
      <w:r w:rsidR="003C076D" w:rsidRPr="00D524BC">
        <w:rPr>
          <w:rFonts w:ascii="GHEA Grapalat" w:hAnsi="GHEA Grapalat" w:cs="Times New Roman"/>
          <w:sz w:val="20"/>
          <w:lang w:val="af-ZA"/>
        </w:rPr>
        <w:t xml:space="preserve">ն </w:t>
      </w:r>
      <w:r w:rsidR="00D56A83" w:rsidRPr="00D524BC">
        <w:rPr>
          <w:rFonts w:ascii="GHEA Grapalat" w:hAnsi="GHEA Grapalat" w:cs="Times New Roman"/>
          <w:sz w:val="20"/>
          <w:lang w:val="af-ZA"/>
        </w:rPr>
        <w:t xml:space="preserve"> </w:t>
      </w:r>
      <w:r w:rsidR="00521ECD" w:rsidRPr="00D524BC">
        <w:rPr>
          <w:rFonts w:ascii="GHEA Grapalat" w:hAnsi="GHEA Grapalat" w:cs="Times New Roman"/>
          <w:sz w:val="20"/>
          <w:lang w:val="af-ZA"/>
        </w:rPr>
        <w:t xml:space="preserve"> համայնք </w:t>
      </w:r>
      <w:r w:rsidRPr="00D524BC">
        <w:rPr>
          <w:rFonts w:ascii="GHEA Grapalat" w:hAnsi="GHEA Grapalat" w:cs="Times New Roman"/>
          <w:sz w:val="20"/>
          <w:lang w:val="af-ZA"/>
        </w:rPr>
        <w:t xml:space="preserve"> </w:t>
      </w:r>
      <w:r w:rsidR="00DD0DA8" w:rsidRPr="00D524BC">
        <w:rPr>
          <w:rFonts w:ascii="GHEA Grapalat" w:hAnsi="GHEA Grapalat" w:cs="Times New Roman"/>
          <w:sz w:val="20"/>
          <w:lang w:val="af-ZA"/>
        </w:rPr>
        <w:t>Իսահակյան 45/1</w:t>
      </w:r>
      <w:r w:rsidR="00D56A83" w:rsidRPr="00D524BC">
        <w:rPr>
          <w:rFonts w:ascii="GHEA Grapalat" w:hAnsi="GHEA Grapalat" w:cs="Times New Roman"/>
          <w:sz w:val="20"/>
          <w:lang w:val="af-ZA"/>
        </w:rPr>
        <w:t xml:space="preserve"> </w:t>
      </w:r>
      <w:r w:rsidR="00521ECD" w:rsidRPr="00D524BC">
        <w:rPr>
          <w:rFonts w:ascii="GHEA Grapalat" w:hAnsi="GHEA Grapalat" w:cs="Times New Roman"/>
          <w:sz w:val="20"/>
          <w:lang w:val="af-ZA"/>
        </w:rPr>
        <w:t xml:space="preserve"> </w:t>
      </w:r>
      <w:r w:rsidRPr="00D524BC">
        <w:rPr>
          <w:rFonts w:ascii="GHEA Grapalat" w:hAnsi="GHEA Grapalat" w:cs="Times New Roman"/>
          <w:sz w:val="20"/>
          <w:lang w:val="af-ZA"/>
        </w:rPr>
        <w:t>հասցեում,</w:t>
      </w:r>
      <w:r w:rsidR="00D56A83" w:rsidRPr="00D524BC">
        <w:rPr>
          <w:rFonts w:ascii="GHEA Grapalat" w:hAnsi="GHEA Grapalat" w:cs="Times New Roman"/>
          <w:sz w:val="20"/>
          <w:lang w:val="af-ZA"/>
        </w:rPr>
        <w:t xml:space="preserve"> </w:t>
      </w:r>
      <w:r w:rsidRPr="00D524BC">
        <w:rPr>
          <w:rFonts w:ascii="GHEA Grapalat" w:hAnsi="GHEA Grapalat" w:cs="Times New Roman"/>
          <w:sz w:val="20"/>
          <w:lang w:val="af-ZA"/>
        </w:rPr>
        <w:t xml:space="preserve">հայտարարում է </w:t>
      </w:r>
      <w:r w:rsidR="00521ECD" w:rsidRPr="00D524BC">
        <w:rPr>
          <w:rFonts w:ascii="GHEA Grapalat" w:hAnsi="GHEA Grapalat" w:cs="Times New Roman"/>
          <w:sz w:val="20"/>
          <w:lang w:val="af-ZA"/>
        </w:rPr>
        <w:t>գնանշման հարցման ընթացակարգ</w:t>
      </w:r>
      <w:r w:rsidRPr="00D524BC">
        <w:rPr>
          <w:rFonts w:ascii="GHEA Grapalat" w:hAnsi="GHEA Grapalat" w:cs="Times New Roman"/>
          <w:sz w:val="20"/>
          <w:lang w:val="af-ZA"/>
        </w:rPr>
        <w:t>, որն իրականացվում է մեկ փուլով:</w:t>
      </w:r>
    </w:p>
    <w:p w:rsidR="006E5207" w:rsidRPr="00D524BC" w:rsidRDefault="006E5207" w:rsidP="006E5207">
      <w:pPr>
        <w:pStyle w:val="af6"/>
        <w:spacing w:after="0" w:line="240" w:lineRule="auto"/>
        <w:ind w:firstLine="0"/>
        <w:rPr>
          <w:rFonts w:ascii="GHEA Grapalat" w:hAnsi="GHEA Grapalat" w:cs="Times New Roman"/>
          <w:sz w:val="20"/>
          <w:lang w:val="af-ZA"/>
        </w:rPr>
      </w:pPr>
      <w:r w:rsidRPr="00D524BC">
        <w:rPr>
          <w:rFonts w:ascii="GHEA Grapalat" w:hAnsi="GHEA Grapalat" w:cs="Times New Roman"/>
          <w:sz w:val="20"/>
          <w:lang w:val="af-ZA"/>
        </w:rPr>
        <w:tab/>
      </w:r>
      <w:bookmarkStart w:id="0" w:name="_Hlk23167417"/>
      <w:r w:rsidRPr="00D524BC">
        <w:rPr>
          <w:rFonts w:ascii="GHEA Grapalat" w:hAnsi="GHEA Grapalat" w:cs="Times New Roman"/>
          <w:sz w:val="20"/>
          <w:lang w:val="af-ZA"/>
        </w:rPr>
        <w:t>Սույն ընթացակարգի</w:t>
      </w:r>
      <w:bookmarkEnd w:id="0"/>
      <w:r w:rsidRPr="00D524BC">
        <w:rPr>
          <w:rFonts w:ascii="GHEA Grapalat" w:hAnsi="GHEA Grapalat" w:cs="Times New Roman"/>
          <w:sz w:val="20"/>
          <w:lang w:val="af-ZA"/>
        </w:rPr>
        <w:t xml:space="preserve"> արդյունքում </w:t>
      </w:r>
      <w:r w:rsidRPr="00D524BC">
        <w:rPr>
          <w:rFonts w:ascii="GHEA Grapalat" w:hAnsi="GHEA Grapalat" w:cs="Times New Roman"/>
          <w:sz w:val="20"/>
          <w:lang w:val="hy-AM"/>
        </w:rPr>
        <w:t>ընտրված</w:t>
      </w:r>
      <w:r w:rsidRPr="00D524BC">
        <w:rPr>
          <w:rFonts w:ascii="GHEA Grapalat" w:hAnsi="GHEA Grapalat" w:cs="Times New Roman"/>
          <w:sz w:val="20"/>
          <w:lang w:val="af-ZA"/>
        </w:rPr>
        <w:t xml:space="preserve"> մասնակցին սահմանված կարգով կառաջարկվի կնքել </w:t>
      </w:r>
      <w:r w:rsidR="00521ECD" w:rsidRPr="00D524BC">
        <w:rPr>
          <w:rFonts w:ascii="GHEA Grapalat" w:hAnsi="GHEA Grapalat" w:cs="Times New Roman"/>
          <w:sz w:val="20"/>
          <w:lang w:val="af-ZA"/>
        </w:rPr>
        <w:t>սննդամթերքի</w:t>
      </w:r>
      <w:r w:rsidRPr="00D524BC">
        <w:rPr>
          <w:rFonts w:ascii="GHEA Grapalat" w:hAnsi="GHEA Grapalat" w:cs="Times New Roman"/>
          <w:sz w:val="20"/>
          <w:lang w:val="af-ZA"/>
        </w:rPr>
        <w:t xml:space="preserve">  մատակարարման պայմանագիր (այսուհետ` պայմանագիր)։ </w:t>
      </w:r>
    </w:p>
    <w:p w:rsidR="006E5207" w:rsidRPr="00D524BC" w:rsidRDefault="006E5207" w:rsidP="006E5207">
      <w:pPr>
        <w:pStyle w:val="af6"/>
        <w:spacing w:after="0" w:line="240" w:lineRule="auto"/>
        <w:ind w:firstLine="0"/>
        <w:rPr>
          <w:rFonts w:ascii="GHEA Grapalat" w:hAnsi="GHEA Grapalat" w:cs="Times New Roman"/>
          <w:sz w:val="20"/>
          <w:lang w:val="af-ZA"/>
        </w:rPr>
      </w:pPr>
      <w:r w:rsidRPr="00D524BC">
        <w:rPr>
          <w:rFonts w:ascii="GHEA Grapalat" w:hAnsi="GHEA Grapalat" w:cs="Times New Roman"/>
          <w:sz w:val="20"/>
          <w:lang w:val="af-ZA"/>
        </w:rPr>
        <w:tab/>
      </w:r>
      <w:r w:rsidR="00521ECD" w:rsidRPr="00D524BC">
        <w:rPr>
          <w:rFonts w:ascii="GHEA Grapalat" w:hAnsi="GHEA Grapalat" w:cs="Times New Roman"/>
          <w:sz w:val="16"/>
          <w:szCs w:val="16"/>
          <w:lang w:val="af-ZA"/>
        </w:rPr>
        <w:t xml:space="preserve"> </w:t>
      </w:r>
      <w:r w:rsidRPr="00D524BC">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D524BC" w:rsidRDefault="006E5207" w:rsidP="006E5207">
      <w:pPr>
        <w:ind w:firstLine="720"/>
        <w:jc w:val="both"/>
        <w:rPr>
          <w:rFonts w:ascii="GHEA Grapalat" w:hAnsi="GHEA Grapalat"/>
          <w:i/>
          <w:sz w:val="20"/>
          <w:szCs w:val="20"/>
          <w:lang w:val="af-ZA"/>
        </w:rPr>
      </w:pPr>
      <w:r w:rsidRPr="00D524BC">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Pr="00D524BC" w:rsidRDefault="006E5207" w:rsidP="006E5207">
      <w:pPr>
        <w:pStyle w:val="af6"/>
        <w:spacing w:after="0" w:line="240" w:lineRule="auto"/>
        <w:ind w:firstLine="720"/>
        <w:rPr>
          <w:rFonts w:ascii="GHEA Grapalat" w:hAnsi="GHEA Grapalat" w:cs="Times New Roman"/>
          <w:sz w:val="20"/>
          <w:szCs w:val="20"/>
          <w:lang w:val="af-ZA"/>
        </w:rPr>
      </w:pPr>
      <w:r w:rsidRPr="00D524BC">
        <w:rPr>
          <w:rFonts w:ascii="GHEA Grapalat" w:hAnsi="GHEA Grapalat" w:cs="Times New Roman"/>
          <w:sz w:val="20"/>
          <w:lang w:val="af-ZA"/>
        </w:rPr>
        <w:t xml:space="preserve">Ընտրված մասնակիցը որոշվում է </w:t>
      </w:r>
      <w:bookmarkStart w:id="1" w:name="_Hlk23167512"/>
      <w:r w:rsidRPr="00D524BC">
        <w:rPr>
          <w:rFonts w:ascii="GHEA Grapalat" w:hAnsi="GHEA Grapalat" w:cs="Times New Roman"/>
          <w:sz w:val="20"/>
          <w:lang w:val="af-ZA"/>
        </w:rPr>
        <w:t xml:space="preserve">ոչ գնային պայմաններով բավարար գնահատված </w:t>
      </w:r>
      <w:bookmarkEnd w:id="1"/>
      <w:r w:rsidRPr="00D524BC">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Pr="00D524BC" w:rsidRDefault="006E5207" w:rsidP="006E5207">
      <w:pPr>
        <w:pStyle w:val="af6"/>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D524BC">
        <w:rPr>
          <w:rFonts w:ascii="GHEA Grapalat" w:hAnsi="GHEA Grapalat" w:cs="Times New Roman"/>
          <w:sz w:val="20"/>
          <w:u w:val="single"/>
          <w:lang w:val="af-ZA"/>
        </w:rPr>
        <w:t xml:space="preserve"> </w:t>
      </w:r>
      <w:r w:rsidR="00521ECD" w:rsidRPr="00D524BC">
        <w:rPr>
          <w:rFonts w:ascii="GHEA Grapalat" w:hAnsi="GHEA Grapalat" w:cs="Times New Roman"/>
          <w:sz w:val="20"/>
          <w:u w:val="single"/>
          <w:lang w:val="af-ZA"/>
        </w:rPr>
        <w:t>7</w:t>
      </w:r>
      <w:r w:rsidRPr="00D524BC">
        <w:rPr>
          <w:rFonts w:ascii="GHEA Grapalat" w:hAnsi="GHEA Grapalat" w:cs="Times New Roman"/>
          <w:sz w:val="20"/>
          <w:u w:val="single"/>
          <w:lang w:val="af-ZA"/>
        </w:rPr>
        <w:t xml:space="preserve">  </w:t>
      </w:r>
      <w:r w:rsidRPr="00D524BC">
        <w:rPr>
          <w:rFonts w:ascii="GHEA Grapalat" w:hAnsi="GHEA Grapalat" w:cs="Times New Roman"/>
          <w:sz w:val="20"/>
          <w:lang w:val="af-ZA"/>
        </w:rPr>
        <w:t xml:space="preserve">-րդ օրը ժամը </w:t>
      </w:r>
      <w:r w:rsidR="00521ECD" w:rsidRPr="00D524BC">
        <w:rPr>
          <w:rFonts w:ascii="GHEA Grapalat" w:hAnsi="GHEA Grapalat" w:cs="Times New Roman"/>
          <w:sz w:val="20"/>
          <w:lang w:val="af-ZA"/>
        </w:rPr>
        <w:t>1</w:t>
      </w:r>
      <w:r w:rsidR="009A39B7">
        <w:rPr>
          <w:rFonts w:ascii="GHEA Grapalat" w:hAnsi="GHEA Grapalat" w:cs="Times New Roman"/>
          <w:sz w:val="20"/>
          <w:lang w:val="af-ZA"/>
        </w:rPr>
        <w:t>1</w:t>
      </w:r>
      <w:r w:rsidR="00521ECD" w:rsidRPr="00D524BC">
        <w:rPr>
          <w:rFonts w:ascii="GHEA Grapalat" w:hAnsi="GHEA Grapalat" w:cs="Times New Roman"/>
          <w:sz w:val="20"/>
          <w:lang w:val="af-ZA"/>
        </w:rPr>
        <w:t>;00</w:t>
      </w:r>
      <w:r w:rsidRPr="00D524BC">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sidRPr="00D524BC">
        <w:rPr>
          <w:rFonts w:ascii="GHEA Grapalat" w:hAnsi="GHEA Grapalat" w:cs="Times New Roman"/>
          <w:sz w:val="20"/>
          <w:lang w:val="af-ZA"/>
        </w:rPr>
        <w:t>;</w:t>
      </w:r>
    </w:p>
    <w:p w:rsidR="006E5207" w:rsidRPr="00D524BC" w:rsidRDefault="006E5207" w:rsidP="006E5207">
      <w:pPr>
        <w:pStyle w:val="af6"/>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Pr="00D524BC" w:rsidRDefault="006E5207" w:rsidP="006E5207">
      <w:pPr>
        <w:pStyle w:val="af6"/>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Pr="00D524BC" w:rsidRDefault="006E5207" w:rsidP="00521ECD">
      <w:pPr>
        <w:pStyle w:val="af6"/>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Սույն ընթացակարգին մասնակցության հայտերն անհրաժեշտ է ներկայացնել</w:t>
      </w:r>
      <w:r w:rsidRPr="00D524BC">
        <w:rPr>
          <w:rFonts w:ascii="GHEA Grapalat" w:hAnsi="GHEA Grapalat" w:cs="Times New Roman"/>
          <w:sz w:val="20"/>
          <w:lang w:val="af-ZA" w:eastAsia="ru-RU"/>
        </w:rPr>
        <w:t xml:space="preserve">    </w:t>
      </w:r>
      <w:r w:rsidR="00750805" w:rsidRPr="00D524BC">
        <w:rPr>
          <w:rFonts w:ascii="GHEA Grapalat" w:hAnsi="GHEA Grapalat" w:cs="Times New Roman"/>
          <w:sz w:val="20"/>
          <w:lang w:val="af-ZA"/>
        </w:rPr>
        <w:t xml:space="preserve">ՀՀ Արարատի մարզ, </w:t>
      </w:r>
      <w:r w:rsidR="00DD0DA8" w:rsidRPr="00D524BC">
        <w:rPr>
          <w:rFonts w:ascii="GHEA Grapalat" w:hAnsi="GHEA Grapalat" w:cs="Times New Roman"/>
          <w:sz w:val="20"/>
          <w:lang w:val="af-ZA"/>
        </w:rPr>
        <w:t>Մրգավա</w:t>
      </w:r>
      <w:r w:rsidR="00750805" w:rsidRPr="00D524BC">
        <w:rPr>
          <w:rFonts w:ascii="GHEA Grapalat" w:hAnsi="GHEA Grapalat" w:cs="Times New Roman"/>
          <w:sz w:val="20"/>
          <w:lang w:val="af-ZA"/>
        </w:rPr>
        <w:t xml:space="preserve">նի  միջնակարգ դպրոց ՊՈԱԿ </w:t>
      </w:r>
      <w:r w:rsidR="00DD0DA8" w:rsidRPr="00D524BC">
        <w:rPr>
          <w:rFonts w:ascii="GHEA Grapalat" w:hAnsi="GHEA Grapalat" w:cs="Times New Roman"/>
          <w:sz w:val="20"/>
          <w:lang w:val="af-ZA"/>
        </w:rPr>
        <w:t>Իսահակյան 45/1</w:t>
      </w:r>
      <w:r w:rsidR="00D56A83" w:rsidRPr="00D524BC">
        <w:rPr>
          <w:rFonts w:ascii="GHEA Grapalat" w:hAnsi="GHEA Grapalat" w:cs="Times New Roman"/>
          <w:sz w:val="20"/>
          <w:lang w:val="af-ZA"/>
        </w:rPr>
        <w:t xml:space="preserve"> </w:t>
      </w:r>
      <w:r w:rsidR="00B001A1" w:rsidRPr="00D524BC">
        <w:rPr>
          <w:rFonts w:ascii="GHEA Grapalat" w:hAnsi="GHEA Grapalat" w:cs="Times New Roman"/>
          <w:sz w:val="20"/>
          <w:lang w:val="af-ZA"/>
        </w:rPr>
        <w:t xml:space="preserve"> </w:t>
      </w:r>
      <w:r w:rsidRPr="00D524BC">
        <w:rPr>
          <w:rFonts w:ascii="GHEA Grapalat" w:hAnsi="GHEA Grapalat" w:cs="Times New Roman"/>
          <w:sz w:val="20"/>
          <w:lang w:val="af-ZA"/>
        </w:rPr>
        <w:t>հասցեով, փաստաթղթային ձևով</w:t>
      </w:r>
      <w:r w:rsidRPr="00D524BC">
        <w:rPr>
          <w:rFonts w:ascii="GHEA Grapalat" w:hAnsi="GHEA Grapalat" w:cs="Times New Roman"/>
          <w:sz w:val="20"/>
          <w:lang w:val="af-ZA" w:eastAsia="ru-RU"/>
        </w:rPr>
        <w:t xml:space="preserve"> </w:t>
      </w:r>
      <w:r w:rsidRPr="00D524BC">
        <w:rPr>
          <w:rFonts w:ascii="GHEA Grapalat" w:hAnsi="GHEA Grapalat" w:cs="Times New Roman"/>
          <w:sz w:val="20"/>
          <w:lang w:val="af-ZA"/>
        </w:rPr>
        <w:t xml:space="preserve">մինչև սույն հայտարարության հրապարակման օրվանից հաշված </w:t>
      </w:r>
      <w:r w:rsidR="00521ECD" w:rsidRPr="00D524BC">
        <w:rPr>
          <w:rFonts w:ascii="GHEA Grapalat" w:hAnsi="GHEA Grapalat" w:cs="Times New Roman"/>
          <w:sz w:val="20"/>
          <w:u w:val="single"/>
          <w:lang w:val="af-ZA"/>
        </w:rPr>
        <w:t>7</w:t>
      </w:r>
      <w:r w:rsidRPr="00D524BC">
        <w:rPr>
          <w:rFonts w:ascii="GHEA Grapalat" w:hAnsi="GHEA Grapalat" w:cs="Times New Roman"/>
          <w:sz w:val="20"/>
          <w:lang w:val="af-ZA"/>
        </w:rPr>
        <w:t xml:space="preserve">-րդ օրվա ժամը </w:t>
      </w:r>
      <w:r w:rsidRPr="00D524BC">
        <w:rPr>
          <w:rFonts w:ascii="GHEA Grapalat" w:hAnsi="GHEA Grapalat" w:cs="Times New Roman"/>
          <w:sz w:val="20"/>
          <w:u w:val="single"/>
          <w:lang w:val="af-ZA"/>
        </w:rPr>
        <w:t xml:space="preserve"> </w:t>
      </w:r>
      <w:r w:rsidR="00521ECD" w:rsidRPr="00D524BC">
        <w:rPr>
          <w:rFonts w:ascii="GHEA Grapalat" w:hAnsi="GHEA Grapalat" w:cs="Times New Roman"/>
          <w:sz w:val="20"/>
          <w:u w:val="single"/>
          <w:lang w:val="af-ZA"/>
        </w:rPr>
        <w:t>1</w:t>
      </w:r>
      <w:r w:rsidR="009A39B7">
        <w:rPr>
          <w:rFonts w:ascii="GHEA Grapalat" w:hAnsi="GHEA Grapalat" w:cs="Times New Roman"/>
          <w:sz w:val="20"/>
          <w:u w:val="single"/>
          <w:lang w:val="af-ZA"/>
        </w:rPr>
        <w:t>1</w:t>
      </w:r>
      <w:r w:rsidR="00521ECD" w:rsidRPr="00D524BC">
        <w:rPr>
          <w:rFonts w:ascii="GHEA Grapalat" w:hAnsi="GHEA Grapalat" w:cs="Times New Roman"/>
          <w:sz w:val="20"/>
          <w:u w:val="single"/>
          <w:lang w:val="af-ZA"/>
        </w:rPr>
        <w:t>;00</w:t>
      </w:r>
      <w:r w:rsidRPr="00D524BC">
        <w:rPr>
          <w:rFonts w:ascii="GHEA Grapalat" w:hAnsi="GHEA Grapalat" w:cs="Times New Roman"/>
          <w:sz w:val="20"/>
          <w:lang w:val="af-ZA"/>
        </w:rPr>
        <w:t xml:space="preserve">-ը: </w:t>
      </w:r>
    </w:p>
    <w:p w:rsidR="006E5207" w:rsidRPr="00D524BC" w:rsidRDefault="006E5207" w:rsidP="006E5207">
      <w:pPr>
        <w:pStyle w:val="af6"/>
        <w:spacing w:after="0" w:line="240" w:lineRule="auto"/>
        <w:ind w:firstLine="708"/>
        <w:rPr>
          <w:rFonts w:ascii="GHEA Grapalat" w:hAnsi="GHEA Grapalat" w:cs="Times New Roman"/>
          <w:sz w:val="20"/>
          <w:lang w:val="af-ZA"/>
        </w:rPr>
      </w:pPr>
      <w:r w:rsidRPr="00D524BC">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Pr="00D524BC" w:rsidRDefault="006E5207" w:rsidP="006E5207">
      <w:pPr>
        <w:pStyle w:val="af6"/>
        <w:spacing w:after="0" w:line="240" w:lineRule="auto"/>
        <w:ind w:firstLine="708"/>
        <w:rPr>
          <w:rFonts w:ascii="GHEA Grapalat" w:hAnsi="GHEA Grapalat" w:cs="Times New Roman"/>
          <w:sz w:val="20"/>
          <w:lang w:val="af-ZA"/>
        </w:rPr>
      </w:pPr>
      <w:r w:rsidRPr="00D524BC">
        <w:rPr>
          <w:rFonts w:ascii="GHEA Grapalat" w:hAnsi="GHEA Grapalat" w:cs="Times New Roman"/>
          <w:sz w:val="20"/>
          <w:lang w:val="af-ZA"/>
        </w:rPr>
        <w:t xml:space="preserve">Հայտերի բացումը տեղի կունենա </w:t>
      </w:r>
      <w:r w:rsidR="003C076D" w:rsidRPr="00D524BC">
        <w:rPr>
          <w:rFonts w:ascii="GHEA Grapalat" w:hAnsi="GHEA Grapalat" w:cs="Times New Roman"/>
          <w:sz w:val="20"/>
          <w:lang w:val="af-ZA"/>
        </w:rPr>
        <w:t xml:space="preserve">ներկայացնել    </w:t>
      </w:r>
      <w:r w:rsidR="00DD0DA8" w:rsidRPr="00D524BC">
        <w:rPr>
          <w:rFonts w:ascii="GHEA Grapalat" w:hAnsi="GHEA Grapalat" w:cs="Times New Roman"/>
          <w:sz w:val="20"/>
          <w:lang w:val="af-ZA"/>
        </w:rPr>
        <w:t xml:space="preserve">ՀՀ Արարատի մարզ, Մրգավանի  միջնակարգ դպրոց ՊՈԱԿ Իսահակյան 45/1  </w:t>
      </w:r>
      <w:r w:rsidR="003C076D" w:rsidRPr="00D524BC">
        <w:rPr>
          <w:rFonts w:ascii="GHEA Grapalat" w:hAnsi="GHEA Grapalat" w:cs="Times New Roman"/>
          <w:sz w:val="20"/>
          <w:lang w:val="af-ZA"/>
        </w:rPr>
        <w:t xml:space="preserve"> </w:t>
      </w:r>
      <w:r w:rsidRPr="00D524BC">
        <w:rPr>
          <w:rFonts w:ascii="GHEA Grapalat" w:hAnsi="GHEA Grapalat" w:cs="Times New Roman"/>
          <w:sz w:val="20"/>
          <w:lang w:val="af-ZA"/>
        </w:rPr>
        <w:t xml:space="preserve">հասցեում,  « </w:t>
      </w:r>
      <w:r w:rsidR="00CB0B33">
        <w:rPr>
          <w:rFonts w:ascii="GHEA Grapalat" w:hAnsi="GHEA Grapalat" w:cs="Times New Roman"/>
          <w:sz w:val="20"/>
          <w:lang w:val="af-ZA"/>
        </w:rPr>
        <w:t>2020</w:t>
      </w:r>
      <w:r w:rsidR="00521ECD" w:rsidRPr="00D524BC">
        <w:rPr>
          <w:rFonts w:ascii="GHEA Grapalat" w:hAnsi="GHEA Grapalat" w:cs="Times New Roman"/>
          <w:sz w:val="20"/>
          <w:lang w:val="af-ZA"/>
        </w:rPr>
        <w:t>թ » «</w:t>
      </w:r>
      <w:r w:rsidR="009A39B7">
        <w:rPr>
          <w:rFonts w:ascii="GHEA Grapalat" w:hAnsi="GHEA Grapalat" w:cs="Times New Roman"/>
          <w:sz w:val="20"/>
          <w:lang w:val="af-ZA"/>
        </w:rPr>
        <w:t>հուն</w:t>
      </w:r>
      <w:r w:rsidR="00CB0B33">
        <w:rPr>
          <w:rFonts w:ascii="GHEA Grapalat" w:hAnsi="GHEA Grapalat" w:cs="Times New Roman"/>
          <w:sz w:val="20"/>
          <w:lang w:val="af-ZA"/>
        </w:rPr>
        <w:t>վար</w:t>
      </w:r>
      <w:r w:rsidR="00521ECD" w:rsidRPr="00D524BC">
        <w:rPr>
          <w:rFonts w:ascii="GHEA Grapalat" w:hAnsi="GHEA Grapalat" w:cs="Times New Roman"/>
          <w:sz w:val="20"/>
          <w:lang w:val="af-ZA"/>
        </w:rPr>
        <w:t>ի» «</w:t>
      </w:r>
      <w:r w:rsidR="009A39B7">
        <w:rPr>
          <w:rFonts w:ascii="GHEA Grapalat" w:hAnsi="GHEA Grapalat" w:cs="Times New Roman"/>
          <w:sz w:val="20"/>
          <w:lang w:val="af-ZA"/>
        </w:rPr>
        <w:t>31</w:t>
      </w:r>
      <w:r w:rsidRPr="00D524BC">
        <w:rPr>
          <w:rFonts w:ascii="GHEA Grapalat" w:hAnsi="GHEA Grapalat" w:cs="Times New Roman"/>
          <w:sz w:val="20"/>
          <w:lang w:val="af-ZA"/>
        </w:rPr>
        <w:t>» -ին ժամը</w:t>
      </w:r>
      <w:r w:rsidR="00521ECD" w:rsidRPr="00D524BC">
        <w:rPr>
          <w:rFonts w:ascii="GHEA Grapalat" w:hAnsi="GHEA Grapalat" w:cs="Times New Roman"/>
          <w:sz w:val="20"/>
          <w:lang w:val="af-ZA"/>
        </w:rPr>
        <w:t xml:space="preserve"> 1</w:t>
      </w:r>
      <w:r w:rsidR="009A39B7">
        <w:rPr>
          <w:rFonts w:ascii="GHEA Grapalat" w:hAnsi="GHEA Grapalat" w:cs="Times New Roman"/>
          <w:sz w:val="20"/>
          <w:lang w:val="af-ZA"/>
        </w:rPr>
        <w:t>1</w:t>
      </w:r>
      <w:r w:rsidR="00521ECD" w:rsidRPr="00D524BC">
        <w:rPr>
          <w:rFonts w:ascii="GHEA Grapalat" w:hAnsi="GHEA Grapalat" w:cs="Times New Roman"/>
          <w:sz w:val="20"/>
          <w:lang w:val="af-ZA"/>
        </w:rPr>
        <w:t>;00</w:t>
      </w:r>
      <w:r w:rsidRPr="00D524BC">
        <w:rPr>
          <w:rFonts w:ascii="GHEA Grapalat" w:hAnsi="GHEA Grapalat" w:cs="Times New Roman"/>
          <w:sz w:val="20"/>
          <w:lang w:val="af-ZA"/>
        </w:rPr>
        <w:t xml:space="preserve">_-ին։   </w:t>
      </w:r>
    </w:p>
    <w:p w:rsidR="006E5207" w:rsidRPr="00D524BC" w:rsidRDefault="006E5207" w:rsidP="006E5207">
      <w:pPr>
        <w:pStyle w:val="af6"/>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Pr="00D524BC" w:rsidRDefault="006E5207" w:rsidP="006E5207">
      <w:pPr>
        <w:pStyle w:val="af6"/>
        <w:spacing w:after="0" w:line="240" w:lineRule="auto"/>
        <w:ind w:firstLine="720"/>
        <w:rPr>
          <w:rFonts w:ascii="GHEA Grapalat" w:hAnsi="GHEA Grapalat" w:cs="Times New Roman"/>
          <w:sz w:val="20"/>
          <w:lang w:val="af-ZA"/>
        </w:rPr>
      </w:pPr>
      <w:r w:rsidRPr="00D524BC">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521ECD" w:rsidRPr="00D524BC">
        <w:rPr>
          <w:rFonts w:ascii="GHEA Grapalat" w:hAnsi="GHEA Grapalat" w:cs="Times New Roman"/>
          <w:sz w:val="20"/>
          <w:u w:val="single"/>
          <w:lang w:val="af-ZA"/>
        </w:rPr>
        <w:t>Հ.Հովհաննիսյան</w:t>
      </w:r>
      <w:r w:rsidRPr="00D524BC">
        <w:rPr>
          <w:rFonts w:ascii="GHEA Grapalat" w:hAnsi="GHEA Grapalat" w:cs="Times New Roman"/>
          <w:sz w:val="20"/>
          <w:lang w:val="af-ZA"/>
        </w:rPr>
        <w:t>-ին</w:t>
      </w:r>
    </w:p>
    <w:p w:rsidR="006E5207" w:rsidRPr="00D524BC" w:rsidRDefault="006E5207" w:rsidP="006E5207">
      <w:pPr>
        <w:pStyle w:val="af6"/>
        <w:spacing w:after="0" w:line="240" w:lineRule="auto"/>
        <w:ind w:firstLine="0"/>
        <w:rPr>
          <w:rFonts w:ascii="GHEA Grapalat" w:hAnsi="GHEA Grapalat" w:cs="Times New Roman"/>
          <w:sz w:val="20"/>
          <w:lang w:val="af-ZA"/>
        </w:rPr>
      </w:pPr>
      <w:r w:rsidRPr="00D524BC">
        <w:rPr>
          <w:rFonts w:ascii="GHEA Grapalat" w:hAnsi="GHEA Grapalat" w:cs="Times New Roman"/>
          <w:sz w:val="20"/>
          <w:lang w:val="af-ZA"/>
        </w:rPr>
        <w:tab/>
      </w:r>
      <w:r w:rsidRPr="00D524BC">
        <w:rPr>
          <w:rFonts w:ascii="GHEA Grapalat" w:hAnsi="GHEA Grapalat" w:cs="Times New Roman"/>
          <w:sz w:val="20"/>
          <w:lang w:val="af-ZA"/>
        </w:rPr>
        <w:tab/>
      </w:r>
      <w:r w:rsidRPr="00D524BC">
        <w:rPr>
          <w:rFonts w:ascii="GHEA Grapalat" w:hAnsi="GHEA Grapalat" w:cs="Times New Roman"/>
          <w:sz w:val="20"/>
          <w:lang w:val="af-ZA"/>
        </w:rPr>
        <w:tab/>
      </w:r>
      <w:r w:rsidRPr="00D524BC">
        <w:rPr>
          <w:rFonts w:ascii="GHEA Grapalat" w:hAnsi="GHEA Grapalat" w:cs="Times New Roman"/>
          <w:sz w:val="20"/>
          <w:lang w:val="af-ZA"/>
        </w:rPr>
        <w:tab/>
      </w:r>
      <w:r w:rsidRPr="00D524BC">
        <w:rPr>
          <w:rFonts w:ascii="GHEA Grapalat" w:hAnsi="GHEA Grapalat" w:cs="Times New Roman"/>
          <w:sz w:val="20"/>
          <w:lang w:val="af-ZA"/>
        </w:rPr>
        <w:tab/>
      </w:r>
      <w:r w:rsidR="00521ECD" w:rsidRPr="00D524BC">
        <w:rPr>
          <w:rFonts w:ascii="GHEA Grapalat" w:hAnsi="GHEA Grapalat" w:cs="Times New Roman"/>
          <w:sz w:val="16"/>
          <w:szCs w:val="16"/>
          <w:lang w:val="af-ZA"/>
        </w:rPr>
        <w:t xml:space="preserve"> </w:t>
      </w:r>
    </w:p>
    <w:p w:rsidR="00521ECD" w:rsidRPr="00D524BC" w:rsidRDefault="00521ECD" w:rsidP="00521ECD">
      <w:pPr>
        <w:pStyle w:val="af6"/>
        <w:spacing w:after="0" w:line="240" w:lineRule="auto"/>
        <w:rPr>
          <w:rFonts w:ascii="GHEA Grapalat" w:hAnsi="GHEA Grapalat"/>
          <w:sz w:val="20"/>
          <w:szCs w:val="20"/>
          <w:u w:val="single"/>
          <w:lang w:val="af-ZA"/>
        </w:rPr>
      </w:pPr>
      <w:r w:rsidRPr="00D524BC">
        <w:rPr>
          <w:rFonts w:ascii="GHEA Grapalat" w:hAnsi="GHEA Grapalat"/>
          <w:sz w:val="20"/>
          <w:szCs w:val="20"/>
          <w:lang w:val="af-ZA"/>
        </w:rPr>
        <w:t xml:space="preserve">                                                    Հեռախոս </w:t>
      </w:r>
      <w:r w:rsidRPr="00D524BC">
        <w:rPr>
          <w:rFonts w:ascii="GHEA Grapalat" w:hAnsi="GHEA Grapalat"/>
          <w:sz w:val="20"/>
          <w:szCs w:val="20"/>
          <w:u w:val="single"/>
          <w:lang w:val="af-ZA"/>
        </w:rPr>
        <w:t>093 58-31-37</w:t>
      </w:r>
    </w:p>
    <w:p w:rsidR="00521ECD" w:rsidRPr="00D524BC" w:rsidRDefault="00521ECD" w:rsidP="00521ECD">
      <w:pPr>
        <w:pStyle w:val="af6"/>
        <w:spacing w:after="0" w:line="240" w:lineRule="auto"/>
        <w:jc w:val="center"/>
        <w:rPr>
          <w:rFonts w:ascii="GHEA Grapalat" w:hAnsi="GHEA Grapalat"/>
          <w:sz w:val="20"/>
          <w:szCs w:val="20"/>
          <w:lang w:val="af-ZA"/>
        </w:rPr>
      </w:pPr>
      <w:r w:rsidRPr="00D524BC">
        <w:rPr>
          <w:rFonts w:ascii="GHEA Grapalat" w:hAnsi="GHEA Grapalat"/>
          <w:sz w:val="20"/>
          <w:szCs w:val="20"/>
          <w:lang w:val="af-ZA"/>
        </w:rPr>
        <w:t xml:space="preserve">Էլ. փոստ </w:t>
      </w:r>
      <w:r w:rsidRPr="00D524BC">
        <w:rPr>
          <w:rFonts w:ascii="GHEA Grapalat" w:hAnsi="GHEA Grapalat"/>
          <w:sz w:val="20"/>
          <w:szCs w:val="20"/>
          <w:lang w:val="hy-AM"/>
        </w:rPr>
        <w:t xml:space="preserve"> </w:t>
      </w:r>
      <w:r w:rsidR="00DD0DA8" w:rsidRPr="006835A6">
        <w:rPr>
          <w:rFonts w:ascii="GHEA Grapalat" w:hAnsi="GHEA Grapalat"/>
          <w:color w:val="000000"/>
          <w:sz w:val="20"/>
          <w:szCs w:val="20"/>
          <w:shd w:val="clear" w:color="auto" w:fill="F6F6F6"/>
          <w:lang w:val="af-ZA"/>
        </w:rPr>
        <w:t xml:space="preserve">mrgavan </w:t>
      </w:r>
      <w:r w:rsidR="00750805" w:rsidRPr="00D524BC">
        <w:rPr>
          <w:rFonts w:ascii="GHEA Grapalat" w:hAnsi="GHEA Grapalat"/>
          <w:color w:val="000000"/>
          <w:sz w:val="20"/>
          <w:szCs w:val="20"/>
          <w:shd w:val="clear" w:color="auto" w:fill="F6F6F6"/>
          <w:lang w:val="af-ZA"/>
        </w:rPr>
        <w:t>@schools.am</w:t>
      </w:r>
    </w:p>
    <w:p w:rsidR="006E5207" w:rsidRPr="00D524BC" w:rsidRDefault="00521ECD" w:rsidP="00DD0DA8">
      <w:pPr>
        <w:jc w:val="center"/>
        <w:rPr>
          <w:rFonts w:ascii="GHEA Grapalat" w:hAnsi="GHEA Grapalat" w:cs="Sylfaen"/>
          <w:b/>
          <w:lang w:val="af-ZA"/>
        </w:rPr>
      </w:pPr>
      <w:r w:rsidRPr="00D524BC">
        <w:rPr>
          <w:rFonts w:ascii="GHEA Grapalat" w:hAnsi="GHEA Grapalat" w:cs="Times Armenian"/>
          <w:sz w:val="20"/>
          <w:szCs w:val="20"/>
          <w:lang w:val="af-ZA"/>
        </w:rPr>
        <w:t xml:space="preserve">Պատվիրատու   </w:t>
      </w:r>
      <w:r w:rsidRPr="00D524BC">
        <w:rPr>
          <w:rFonts w:ascii="GHEA Grapalat" w:hAnsi="GHEA Grapalat"/>
          <w:sz w:val="20"/>
          <w:szCs w:val="20"/>
          <w:lang w:val="af-ZA"/>
        </w:rPr>
        <w:t xml:space="preserve"> </w:t>
      </w:r>
      <w:r w:rsidR="00D56A83" w:rsidRPr="00D524BC">
        <w:rPr>
          <w:rFonts w:ascii="GHEA Grapalat" w:hAnsi="GHEA Grapalat" w:cs="Sylfaen"/>
          <w:bCs/>
          <w:sz w:val="20"/>
          <w:szCs w:val="20"/>
          <w:lang w:val="af-ZA" w:eastAsia="ru-RU"/>
        </w:rPr>
        <w:t>&lt;&lt;</w:t>
      </w:r>
      <w:r w:rsidR="00DD0DA8" w:rsidRPr="00D524BC">
        <w:rPr>
          <w:rFonts w:ascii="GHEA Grapalat" w:hAnsi="GHEA Grapalat"/>
          <w:sz w:val="20"/>
          <w:lang w:val="af-ZA"/>
        </w:rPr>
        <w:t xml:space="preserve"> ՀՀ Արարատի մարզ, Մրգավանի  միջնակարգ դպրոց ՊՈԱԿ &gt;&gt;</w:t>
      </w:r>
    </w:p>
    <w:p w:rsidR="006E5207" w:rsidRPr="00D524BC" w:rsidRDefault="006E5207" w:rsidP="006B258B">
      <w:pPr>
        <w:pStyle w:val="af3"/>
        <w:ind w:right="-7"/>
        <w:rPr>
          <w:rFonts w:ascii="GHEA Grapalat" w:hAnsi="GHEA Grapalat" w:cs="Sylfaen"/>
          <w:i/>
          <w:sz w:val="22"/>
          <w:lang w:val="af-ZA"/>
        </w:rPr>
      </w:pPr>
    </w:p>
    <w:p w:rsidR="00D56A83" w:rsidRPr="00D524BC" w:rsidRDefault="00D56A83" w:rsidP="006B258B">
      <w:pPr>
        <w:ind w:left="1404" w:firstLine="720"/>
        <w:jc w:val="right"/>
        <w:rPr>
          <w:rFonts w:ascii="GHEA Grapalat" w:hAnsi="GHEA Grapalat"/>
          <w:sz w:val="20"/>
          <w:szCs w:val="20"/>
          <w:lang w:val="af-ZA"/>
        </w:rPr>
      </w:pPr>
    </w:p>
    <w:p w:rsidR="00D56A83" w:rsidRPr="00D524BC" w:rsidRDefault="00D56A83" w:rsidP="006B258B">
      <w:pPr>
        <w:ind w:left="1404" w:firstLine="720"/>
        <w:jc w:val="right"/>
        <w:rPr>
          <w:rFonts w:ascii="GHEA Grapalat" w:hAnsi="GHEA Grapalat"/>
          <w:sz w:val="20"/>
          <w:szCs w:val="20"/>
          <w:lang w:val="af-ZA"/>
        </w:rPr>
      </w:pPr>
    </w:p>
    <w:p w:rsidR="00D56A83" w:rsidRPr="00D524BC" w:rsidRDefault="00D56A83" w:rsidP="006B258B">
      <w:pPr>
        <w:ind w:left="1404" w:firstLine="720"/>
        <w:jc w:val="right"/>
        <w:rPr>
          <w:rFonts w:ascii="GHEA Grapalat" w:hAnsi="GHEA Grapalat"/>
          <w:sz w:val="20"/>
          <w:szCs w:val="20"/>
          <w:lang w:val="af-ZA"/>
        </w:rPr>
      </w:pPr>
    </w:p>
    <w:p w:rsidR="006E7861" w:rsidRPr="00D524BC" w:rsidRDefault="006E7861" w:rsidP="006B258B">
      <w:pPr>
        <w:ind w:left="1404" w:firstLine="720"/>
        <w:jc w:val="right"/>
        <w:rPr>
          <w:rFonts w:ascii="GHEA Grapalat" w:hAnsi="GHEA Grapalat"/>
          <w:sz w:val="20"/>
          <w:szCs w:val="20"/>
          <w:lang w:val="af-ZA"/>
        </w:rPr>
      </w:pPr>
    </w:p>
    <w:p w:rsidR="006E7861" w:rsidRPr="00D524BC" w:rsidRDefault="006E7861" w:rsidP="006B258B">
      <w:pPr>
        <w:ind w:left="1404" w:firstLine="720"/>
        <w:jc w:val="right"/>
        <w:rPr>
          <w:rFonts w:ascii="GHEA Grapalat" w:hAnsi="GHEA Grapalat"/>
          <w:sz w:val="20"/>
          <w:szCs w:val="20"/>
          <w:lang w:val="af-ZA"/>
        </w:rPr>
      </w:pPr>
    </w:p>
    <w:p w:rsidR="006E7861" w:rsidRPr="00D524BC" w:rsidRDefault="006E7861" w:rsidP="006B258B">
      <w:pPr>
        <w:ind w:left="1404" w:firstLine="720"/>
        <w:jc w:val="right"/>
        <w:rPr>
          <w:rFonts w:ascii="GHEA Grapalat" w:hAnsi="GHEA Grapalat"/>
          <w:sz w:val="20"/>
          <w:szCs w:val="20"/>
          <w:lang w:val="af-ZA"/>
        </w:rPr>
      </w:pPr>
    </w:p>
    <w:p w:rsidR="006E7861" w:rsidRPr="006835A6" w:rsidRDefault="006E7861" w:rsidP="006B258B">
      <w:pPr>
        <w:ind w:left="1404" w:firstLine="720"/>
        <w:jc w:val="right"/>
        <w:rPr>
          <w:rFonts w:ascii="GHEA Grapalat" w:hAnsi="GHEA Grapalat"/>
          <w:sz w:val="20"/>
          <w:szCs w:val="20"/>
          <w:lang w:val="af-ZA"/>
        </w:rPr>
      </w:pPr>
    </w:p>
    <w:p w:rsidR="00DD0DA8" w:rsidRPr="006835A6" w:rsidRDefault="00DD0DA8" w:rsidP="006B258B">
      <w:pPr>
        <w:ind w:left="1404" w:firstLine="720"/>
        <w:jc w:val="right"/>
        <w:rPr>
          <w:rFonts w:ascii="GHEA Grapalat" w:hAnsi="GHEA Grapalat"/>
          <w:sz w:val="20"/>
          <w:szCs w:val="20"/>
          <w:lang w:val="af-ZA"/>
        </w:rPr>
      </w:pPr>
    </w:p>
    <w:p w:rsidR="00DD0DA8" w:rsidRPr="006835A6" w:rsidRDefault="00DD0DA8" w:rsidP="006B258B">
      <w:pPr>
        <w:ind w:left="1404" w:firstLine="720"/>
        <w:jc w:val="right"/>
        <w:rPr>
          <w:rFonts w:ascii="GHEA Grapalat" w:hAnsi="GHEA Grapalat"/>
          <w:sz w:val="20"/>
          <w:szCs w:val="20"/>
          <w:lang w:val="af-ZA"/>
        </w:rPr>
      </w:pPr>
    </w:p>
    <w:p w:rsidR="006E7861" w:rsidRPr="00D524BC" w:rsidRDefault="006E7861" w:rsidP="006B258B">
      <w:pPr>
        <w:ind w:left="1404" w:firstLine="720"/>
        <w:jc w:val="right"/>
        <w:rPr>
          <w:rFonts w:ascii="GHEA Grapalat" w:hAnsi="GHEA Grapalat"/>
          <w:sz w:val="20"/>
          <w:szCs w:val="20"/>
          <w:lang w:val="af-ZA"/>
        </w:rPr>
      </w:pPr>
    </w:p>
    <w:p w:rsidR="006B258B" w:rsidRPr="00D524BC" w:rsidRDefault="006B258B" w:rsidP="006B258B">
      <w:pPr>
        <w:ind w:left="1404" w:firstLine="720"/>
        <w:jc w:val="right"/>
        <w:rPr>
          <w:rFonts w:ascii="GHEA Grapalat" w:hAnsi="GHEA Grapalat"/>
          <w:sz w:val="20"/>
          <w:szCs w:val="20"/>
          <w:lang w:val="af-ZA"/>
        </w:rPr>
      </w:pPr>
      <w:r w:rsidRPr="00D524BC">
        <w:rPr>
          <w:rFonts w:ascii="GHEA Grapalat" w:hAnsi="GHEA Grapalat"/>
          <w:sz w:val="20"/>
          <w:szCs w:val="20"/>
          <w:lang w:val="af-ZA"/>
        </w:rPr>
        <w:t>Annex No. 7</w:t>
      </w:r>
    </w:p>
    <w:p w:rsidR="006B258B" w:rsidRPr="00D524BC" w:rsidRDefault="006B258B" w:rsidP="006B258B">
      <w:pPr>
        <w:ind w:left="1404" w:firstLine="720"/>
        <w:jc w:val="right"/>
        <w:rPr>
          <w:rFonts w:ascii="GHEA Grapalat" w:hAnsi="GHEA Grapalat"/>
          <w:sz w:val="20"/>
          <w:szCs w:val="20"/>
          <w:lang w:val="af-ZA"/>
        </w:rPr>
      </w:pPr>
      <w:r w:rsidRPr="00D524BC">
        <w:rPr>
          <w:rFonts w:ascii="GHEA Grapalat" w:hAnsi="GHEA Grapalat"/>
          <w:sz w:val="20"/>
          <w:szCs w:val="20"/>
          <w:lang w:val="af-ZA"/>
        </w:rPr>
        <w:t>Minister of Finance of the Republic of Armenia</w:t>
      </w:r>
    </w:p>
    <w:p w:rsidR="006B258B" w:rsidRPr="00D524BC" w:rsidRDefault="006B258B" w:rsidP="006B258B">
      <w:pPr>
        <w:ind w:left="1404" w:firstLine="720"/>
        <w:jc w:val="right"/>
        <w:rPr>
          <w:rFonts w:ascii="GHEA Grapalat" w:hAnsi="GHEA Grapalat"/>
          <w:sz w:val="20"/>
          <w:szCs w:val="20"/>
          <w:lang w:val="af-ZA"/>
        </w:rPr>
      </w:pPr>
      <w:r w:rsidRPr="00D524BC">
        <w:rPr>
          <w:rFonts w:ascii="GHEA Grapalat" w:hAnsi="GHEA Grapalat"/>
          <w:sz w:val="20"/>
          <w:szCs w:val="20"/>
          <w:lang w:val="af-ZA"/>
        </w:rPr>
        <w:t xml:space="preserve">No. 597-A </w:t>
      </w:r>
      <w:r w:rsidRPr="00D524BC">
        <w:rPr>
          <w:rFonts w:ascii="GHEA Grapalat" w:hAnsi="GHEA Grapalat"/>
          <w:sz w:val="20"/>
          <w:szCs w:val="20"/>
        </w:rPr>
        <w:t xml:space="preserve"> </w:t>
      </w:r>
      <w:r w:rsidRPr="00D524BC">
        <w:rPr>
          <w:rFonts w:ascii="GHEA Grapalat" w:hAnsi="GHEA Grapalat"/>
          <w:sz w:val="20"/>
          <w:szCs w:val="20"/>
          <w:lang w:val="af-ZA"/>
        </w:rPr>
        <w:t xml:space="preserve">of </w:t>
      </w:r>
      <w:r w:rsidRPr="00D524BC">
        <w:rPr>
          <w:rFonts w:ascii="GHEA Grapalat" w:hAnsi="GHEA Grapalat"/>
          <w:sz w:val="20"/>
          <w:szCs w:val="20"/>
        </w:rPr>
        <w:t xml:space="preserve"> november </w:t>
      </w:r>
      <w:r w:rsidRPr="00D524BC">
        <w:rPr>
          <w:rFonts w:ascii="GHEA Grapalat" w:hAnsi="GHEA Grapalat"/>
          <w:sz w:val="20"/>
          <w:szCs w:val="20"/>
          <w:lang w:val="af-ZA"/>
        </w:rPr>
        <w:t xml:space="preserve"> 04, 2019</w:t>
      </w:r>
    </w:p>
    <w:p w:rsidR="006B258B" w:rsidRPr="00D524BC" w:rsidRDefault="006B258B" w:rsidP="006B258B">
      <w:pPr>
        <w:ind w:firstLine="720"/>
        <w:jc w:val="center"/>
        <w:rPr>
          <w:rFonts w:ascii="GHEA Grapalat" w:hAnsi="GHEA Grapalat"/>
          <w:sz w:val="20"/>
          <w:szCs w:val="20"/>
        </w:rPr>
      </w:pPr>
    </w:p>
    <w:p w:rsidR="006B258B" w:rsidRPr="00D524BC" w:rsidRDefault="006B258B" w:rsidP="006B258B">
      <w:pPr>
        <w:ind w:firstLine="720"/>
        <w:jc w:val="center"/>
        <w:rPr>
          <w:rFonts w:ascii="GHEA Grapalat" w:hAnsi="GHEA Grapalat"/>
          <w:sz w:val="20"/>
          <w:szCs w:val="20"/>
          <w:lang w:val="en-AU"/>
        </w:rPr>
      </w:pPr>
      <w:r w:rsidRPr="00D524BC">
        <w:rPr>
          <w:rFonts w:ascii="GHEA Grapalat" w:hAnsi="GHEA Grapalat"/>
          <w:sz w:val="20"/>
          <w:szCs w:val="20"/>
          <w:lang w:val="en-AU"/>
        </w:rPr>
        <w:t>NOTICE</w:t>
      </w:r>
    </w:p>
    <w:p w:rsidR="006B258B" w:rsidRPr="00D524BC" w:rsidRDefault="006B258B" w:rsidP="006B258B">
      <w:pPr>
        <w:ind w:firstLine="720"/>
        <w:jc w:val="center"/>
        <w:rPr>
          <w:rFonts w:ascii="GHEA Grapalat" w:hAnsi="GHEA Grapalat"/>
          <w:sz w:val="20"/>
          <w:szCs w:val="20"/>
          <w:lang w:val="en-AU"/>
        </w:rPr>
      </w:pPr>
      <w:r w:rsidRPr="00D524BC">
        <w:rPr>
          <w:rFonts w:ascii="GHEA Grapalat" w:hAnsi="GHEA Grapalat"/>
          <w:sz w:val="20"/>
          <w:szCs w:val="20"/>
          <w:lang w:val="en-AU"/>
        </w:rPr>
        <w:t>ON PRICE QUOTATION</w:t>
      </w:r>
    </w:p>
    <w:p w:rsidR="006B258B" w:rsidRPr="00D524BC" w:rsidRDefault="006B258B" w:rsidP="006B258B">
      <w:pPr>
        <w:ind w:left="938" w:right="783"/>
        <w:jc w:val="center"/>
        <w:rPr>
          <w:rFonts w:ascii="GHEA Grapalat" w:hAnsi="GHEA Grapalat"/>
          <w:sz w:val="20"/>
          <w:szCs w:val="20"/>
        </w:rPr>
      </w:pPr>
      <w:r w:rsidRPr="00D524BC">
        <w:rPr>
          <w:rFonts w:ascii="GHEA Grapalat" w:hAnsi="GHEA Grapalat"/>
          <w:sz w:val="20"/>
          <w:szCs w:val="20"/>
          <w:lang w:val="en-AU"/>
        </w:rPr>
        <w:t xml:space="preserve">This text of the notice is approved by decision of the Price Quotation Commission </w:t>
      </w:r>
      <w:r w:rsidRPr="00D524BC">
        <w:rPr>
          <w:rFonts w:ascii="GHEA Grapalat" w:hAnsi="GHEA Grapalat"/>
          <w:i/>
          <w:sz w:val="20"/>
          <w:szCs w:val="20"/>
          <w:lang w:val="en-AU"/>
        </w:rPr>
        <w:t>N</w:t>
      </w:r>
      <w:r w:rsidRPr="00D524BC">
        <w:rPr>
          <w:rFonts w:ascii="GHEA Grapalat" w:hAnsi="GHEA Grapalat"/>
          <w:sz w:val="20"/>
          <w:szCs w:val="20"/>
          <w:lang w:val="en-AU"/>
        </w:rPr>
        <w:t xml:space="preserve"> </w:t>
      </w:r>
      <w:proofErr w:type="gramStart"/>
      <w:r w:rsidRPr="00D524BC">
        <w:rPr>
          <w:rFonts w:ascii="GHEA Grapalat" w:hAnsi="GHEA Grapalat"/>
          <w:sz w:val="20"/>
          <w:szCs w:val="20"/>
        </w:rPr>
        <w:t>1</w:t>
      </w:r>
      <w:r w:rsidRPr="00D524BC">
        <w:rPr>
          <w:rFonts w:ascii="GHEA Grapalat" w:hAnsi="GHEA Grapalat"/>
          <w:sz w:val="20"/>
          <w:szCs w:val="20"/>
          <w:lang w:val="en-AU"/>
        </w:rPr>
        <w:t xml:space="preserve">  of</w:t>
      </w:r>
      <w:proofErr w:type="gramEnd"/>
      <w:r w:rsidRPr="00D524BC">
        <w:rPr>
          <w:rFonts w:ascii="GHEA Grapalat" w:hAnsi="GHEA Grapalat"/>
          <w:sz w:val="20"/>
          <w:szCs w:val="20"/>
          <w:lang w:val="en-AU"/>
        </w:rPr>
        <w:t xml:space="preserve"> </w:t>
      </w:r>
    </w:p>
    <w:p w:rsidR="006B258B" w:rsidRPr="00D524BC" w:rsidRDefault="009A39B7" w:rsidP="006B258B">
      <w:pPr>
        <w:ind w:left="938" w:right="783"/>
        <w:jc w:val="center"/>
        <w:rPr>
          <w:rFonts w:ascii="GHEA Grapalat" w:hAnsi="GHEA Grapalat"/>
          <w:sz w:val="20"/>
          <w:szCs w:val="20"/>
          <w:lang w:val="en-AU"/>
        </w:rPr>
      </w:pPr>
      <w:r>
        <w:rPr>
          <w:rFonts w:ascii="GHEA Grapalat" w:hAnsi="GHEA Grapalat"/>
          <w:sz w:val="20"/>
          <w:szCs w:val="20"/>
        </w:rPr>
        <w:t>24</w:t>
      </w:r>
      <w:r w:rsidR="00CB0B33">
        <w:rPr>
          <w:rFonts w:ascii="GHEA Grapalat" w:hAnsi="GHEA Grapalat"/>
          <w:sz w:val="20"/>
          <w:szCs w:val="20"/>
        </w:rPr>
        <w:t xml:space="preserve"> </w:t>
      </w:r>
      <w:proofErr w:type="gramStart"/>
      <w:r w:rsidR="00CB0B33">
        <w:rPr>
          <w:rFonts w:ascii="GHEA Grapalat" w:hAnsi="GHEA Grapalat"/>
          <w:sz w:val="20"/>
          <w:szCs w:val="20"/>
        </w:rPr>
        <w:t>january</w:t>
      </w:r>
      <w:r w:rsidR="006B258B" w:rsidRPr="00D524BC">
        <w:rPr>
          <w:rFonts w:ascii="GHEA Grapalat" w:hAnsi="GHEA Grapalat"/>
          <w:sz w:val="20"/>
          <w:szCs w:val="20"/>
        </w:rPr>
        <w:t xml:space="preserve"> </w:t>
      </w:r>
      <w:r w:rsidR="006B258B" w:rsidRPr="00D524BC">
        <w:rPr>
          <w:rFonts w:ascii="GHEA Grapalat" w:hAnsi="GHEA Grapalat"/>
          <w:sz w:val="20"/>
          <w:szCs w:val="20"/>
          <w:lang w:val="en-AU"/>
        </w:rPr>
        <w:t xml:space="preserve"> of</w:t>
      </w:r>
      <w:proofErr w:type="gramEnd"/>
      <w:r w:rsidR="006B258B" w:rsidRPr="00D524BC">
        <w:rPr>
          <w:rFonts w:ascii="GHEA Grapalat" w:hAnsi="GHEA Grapalat"/>
          <w:sz w:val="20"/>
          <w:szCs w:val="20"/>
          <w:lang w:val="en-AU"/>
        </w:rPr>
        <w:t xml:space="preserve"> 20</w:t>
      </w:r>
      <w:r w:rsidR="00CB0B33">
        <w:rPr>
          <w:rFonts w:ascii="GHEA Grapalat" w:hAnsi="GHEA Grapalat"/>
          <w:sz w:val="20"/>
          <w:szCs w:val="20"/>
          <w:lang w:val="en-AU"/>
        </w:rPr>
        <w:t>20</w:t>
      </w:r>
    </w:p>
    <w:p w:rsidR="006B258B" w:rsidRPr="00D524BC" w:rsidRDefault="006B258B" w:rsidP="006B258B">
      <w:pPr>
        <w:spacing w:after="160"/>
        <w:ind w:firstLine="720"/>
        <w:jc w:val="center"/>
        <w:rPr>
          <w:rFonts w:ascii="GHEA Grapalat" w:hAnsi="GHEA Grapalat"/>
          <w:sz w:val="20"/>
          <w:szCs w:val="20"/>
        </w:rPr>
      </w:pPr>
    </w:p>
    <w:p w:rsidR="006B258B" w:rsidRPr="00D524BC" w:rsidRDefault="006B258B" w:rsidP="006B258B">
      <w:pPr>
        <w:spacing w:after="160"/>
        <w:ind w:firstLine="720"/>
        <w:jc w:val="center"/>
        <w:rPr>
          <w:rFonts w:ascii="GHEA Grapalat" w:hAnsi="GHEA Grapalat"/>
          <w:sz w:val="20"/>
          <w:szCs w:val="20"/>
          <w:u w:val="single"/>
        </w:rPr>
      </w:pPr>
      <w:r w:rsidRPr="00D524BC">
        <w:rPr>
          <w:rFonts w:ascii="GHEA Grapalat" w:hAnsi="GHEA Grapalat"/>
          <w:sz w:val="20"/>
          <w:szCs w:val="20"/>
          <w:lang w:val="en-AU"/>
        </w:rPr>
        <w:t xml:space="preserve">Code of the price quotation   </w:t>
      </w:r>
      <w:r w:rsidR="00D56A83" w:rsidRPr="00D524BC">
        <w:rPr>
          <w:rFonts w:ascii="GHEA Grapalat" w:hAnsi="GHEA Grapalat"/>
          <w:sz w:val="20"/>
          <w:szCs w:val="20"/>
        </w:rPr>
        <w:t>AM</w:t>
      </w:r>
      <w:r w:rsidR="00750805" w:rsidRPr="00D524BC">
        <w:rPr>
          <w:rFonts w:ascii="GHEA Grapalat" w:hAnsi="GHEA Grapalat"/>
          <w:sz w:val="20"/>
          <w:szCs w:val="20"/>
        </w:rPr>
        <w:t>N</w:t>
      </w:r>
      <w:r w:rsidRPr="00D524BC">
        <w:rPr>
          <w:rFonts w:ascii="GHEA Grapalat" w:hAnsi="GHEA Grapalat"/>
          <w:sz w:val="20"/>
          <w:szCs w:val="20"/>
          <w:lang w:val="hy-AM"/>
        </w:rPr>
        <w:t>H</w:t>
      </w:r>
      <w:r w:rsidRPr="00D524BC">
        <w:rPr>
          <w:rFonts w:ascii="GHEA Grapalat" w:hAnsi="GHEA Grapalat"/>
          <w:sz w:val="20"/>
          <w:szCs w:val="20"/>
        </w:rPr>
        <w:t>MD-</w:t>
      </w:r>
      <w:r w:rsidRPr="00D524BC">
        <w:rPr>
          <w:rFonts w:ascii="GHEA Grapalat" w:hAnsi="GHEA Grapalat"/>
          <w:sz w:val="20"/>
          <w:szCs w:val="20"/>
          <w:lang w:val="en-AU"/>
        </w:rPr>
        <w:t>GHAPDZB</w:t>
      </w:r>
      <w:r w:rsidR="00CB0B33">
        <w:rPr>
          <w:rFonts w:ascii="GHEA Grapalat" w:hAnsi="GHEA Grapalat"/>
          <w:sz w:val="20"/>
          <w:szCs w:val="20"/>
        </w:rPr>
        <w:t>-20</w:t>
      </w:r>
      <w:r w:rsidRPr="00D524BC">
        <w:rPr>
          <w:rFonts w:ascii="GHEA Grapalat" w:hAnsi="GHEA Grapalat"/>
          <w:sz w:val="20"/>
          <w:szCs w:val="20"/>
        </w:rPr>
        <w:t>/</w:t>
      </w:r>
      <w:r w:rsidR="00CB0B33">
        <w:rPr>
          <w:rFonts w:ascii="GHEA Grapalat" w:hAnsi="GHEA Grapalat"/>
          <w:sz w:val="20"/>
          <w:szCs w:val="20"/>
        </w:rPr>
        <w:t>0</w:t>
      </w:r>
      <w:r w:rsidR="009A39B7">
        <w:rPr>
          <w:rFonts w:ascii="GHEA Grapalat" w:hAnsi="GHEA Grapalat"/>
          <w:sz w:val="20"/>
          <w:szCs w:val="20"/>
        </w:rPr>
        <w:t>2</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 xml:space="preserve">The </w:t>
      </w:r>
      <w:r w:rsidR="00D56A83" w:rsidRPr="00D524BC">
        <w:rPr>
          <w:rFonts w:ascii="GHEA Grapalat" w:hAnsi="GHEA Grapalat"/>
          <w:sz w:val="20"/>
          <w:szCs w:val="20"/>
          <w:lang w:val="en-AU"/>
        </w:rPr>
        <w:t>Client</w:t>
      </w:r>
      <w:proofErr w:type="gramStart"/>
      <w:r w:rsidR="00D56A83" w:rsidRPr="00D524BC">
        <w:rPr>
          <w:rFonts w:ascii="GHEA Grapalat" w:hAnsi="GHEA Grapalat"/>
          <w:sz w:val="20"/>
          <w:szCs w:val="20"/>
          <w:lang w:val="en-AU"/>
        </w:rPr>
        <w:t xml:space="preserve">: </w:t>
      </w:r>
      <w:r w:rsidR="00DD0DA8" w:rsidRPr="00D524BC">
        <w:rPr>
          <w:rFonts w:ascii="GHEA Grapalat" w:hAnsi="GHEA Grapalat"/>
          <w:sz w:val="20"/>
          <w:szCs w:val="20"/>
        </w:rPr>
        <w:t>,</w:t>
      </w:r>
      <w:proofErr w:type="gramEnd"/>
      <w:r w:rsidR="00DD0DA8" w:rsidRPr="00D524BC">
        <w:rPr>
          <w:rFonts w:ascii="GHEA Grapalat" w:hAnsi="GHEA Grapalat"/>
          <w:sz w:val="20"/>
          <w:szCs w:val="20"/>
        </w:rPr>
        <w:t>Mrgava</w:t>
      </w:r>
      <w:r w:rsidR="003C076D" w:rsidRPr="00D524BC">
        <w:rPr>
          <w:rFonts w:ascii="GHEA Grapalat" w:hAnsi="GHEA Grapalat"/>
          <w:sz w:val="20"/>
          <w:szCs w:val="20"/>
          <w:lang w:val="en-AU"/>
        </w:rPr>
        <w:t>n</w:t>
      </w:r>
      <w:r w:rsidR="00D56A83" w:rsidRPr="00D524BC">
        <w:rPr>
          <w:rFonts w:ascii="GHEA Grapalat" w:hAnsi="GHEA Grapalat"/>
          <w:sz w:val="20"/>
          <w:szCs w:val="20"/>
          <w:lang w:val="en-AU"/>
        </w:rPr>
        <w:t xml:space="preserve"> </w:t>
      </w:r>
      <w:r w:rsidR="00750805" w:rsidRPr="00D524BC">
        <w:rPr>
          <w:rFonts w:ascii="GHEA Grapalat" w:hAnsi="GHEA Grapalat"/>
          <w:sz w:val="20"/>
          <w:szCs w:val="20"/>
        </w:rPr>
        <w:t xml:space="preserve"> </w:t>
      </w:r>
      <w:r w:rsidR="00D56A83" w:rsidRPr="00D524BC">
        <w:rPr>
          <w:rFonts w:ascii="GHEA Grapalat" w:hAnsi="GHEA Grapalat"/>
          <w:sz w:val="20"/>
          <w:szCs w:val="20"/>
          <w:lang w:val="en-AU"/>
        </w:rPr>
        <w:t xml:space="preserve">Secondary School </w:t>
      </w:r>
      <w:r w:rsidRPr="00D524BC">
        <w:rPr>
          <w:rFonts w:ascii="GHEA Grapalat" w:hAnsi="GHEA Grapalat"/>
          <w:sz w:val="20"/>
          <w:szCs w:val="20"/>
          <w:lang w:val="en-AU"/>
        </w:rPr>
        <w:t>"</w:t>
      </w:r>
      <w:r w:rsidR="00D56A83" w:rsidRPr="00D524BC">
        <w:rPr>
          <w:rFonts w:ascii="GHEA Grapalat" w:hAnsi="GHEA Grapalat"/>
          <w:sz w:val="20"/>
          <w:szCs w:val="20"/>
          <w:lang w:val="en-AU"/>
        </w:rPr>
        <w:t xml:space="preserve"> SNCO </w:t>
      </w:r>
      <w:r w:rsidRPr="00D524BC">
        <w:rPr>
          <w:rFonts w:ascii="GHEA Grapalat" w:hAnsi="GHEA Grapalat"/>
          <w:sz w:val="20"/>
          <w:szCs w:val="20"/>
          <w:lang w:val="en-AU"/>
        </w:rPr>
        <w:t xml:space="preserve"> of Ararat Marz</w:t>
      </w:r>
      <w:r w:rsidR="00D56A83" w:rsidRPr="00D524BC">
        <w:rPr>
          <w:rFonts w:ascii="GHEA Grapalat" w:hAnsi="GHEA Grapalat"/>
          <w:sz w:val="20"/>
          <w:szCs w:val="20"/>
          <w:lang w:val="en-AU"/>
        </w:rPr>
        <w:t xml:space="preserve"> RA</w:t>
      </w:r>
      <w:r w:rsidRPr="00D524BC">
        <w:rPr>
          <w:rFonts w:ascii="GHEA Grapalat" w:hAnsi="GHEA Grapalat"/>
          <w:sz w:val="20"/>
          <w:szCs w:val="20"/>
          <w:lang w:val="en-AU"/>
        </w:rPr>
        <w:t xml:space="preserve">, , which is located at </w:t>
      </w:r>
      <w:r w:rsidR="003C076D" w:rsidRPr="00D524BC">
        <w:rPr>
          <w:rFonts w:ascii="GHEA Grapalat" w:hAnsi="GHEA Grapalat"/>
          <w:sz w:val="20"/>
          <w:szCs w:val="20"/>
          <w:lang w:val="en-AU"/>
        </w:rPr>
        <w:t xml:space="preserve">street </w:t>
      </w:r>
      <w:r w:rsidR="00DD0DA8" w:rsidRPr="00D524BC">
        <w:rPr>
          <w:rFonts w:ascii="GHEA Grapalat" w:hAnsi="GHEA Grapalat"/>
          <w:sz w:val="20"/>
          <w:szCs w:val="20"/>
        </w:rPr>
        <w:t xml:space="preserve">Isaakyan 45/1 </w:t>
      </w:r>
      <w:r w:rsidR="00D56A83" w:rsidRPr="00D524BC">
        <w:rPr>
          <w:rFonts w:ascii="GHEA Grapalat" w:hAnsi="GHEA Grapalat"/>
          <w:sz w:val="20"/>
          <w:szCs w:val="20"/>
          <w:lang w:val="en-AU"/>
        </w:rPr>
        <w:t xml:space="preserve"> </w:t>
      </w:r>
      <w:r w:rsidRPr="00D524BC">
        <w:rPr>
          <w:rFonts w:ascii="GHEA Grapalat" w:hAnsi="GHEA Grapalat"/>
          <w:sz w:val="20"/>
          <w:szCs w:val="20"/>
          <w:lang w:val="en-AU"/>
        </w:rPr>
        <w:t xml:space="preserve"> is locat</w:t>
      </w:r>
      <w:r w:rsidR="00D56A83" w:rsidRPr="00D524BC">
        <w:rPr>
          <w:rFonts w:ascii="GHEA Grapalat" w:hAnsi="GHEA Grapalat"/>
          <w:sz w:val="20"/>
          <w:szCs w:val="20"/>
          <w:lang w:val="en-AU"/>
        </w:rPr>
        <w:t xml:space="preserve">ed in Ararat region, </w:t>
      </w:r>
      <w:r w:rsidR="00DD0DA8" w:rsidRPr="00D524BC">
        <w:rPr>
          <w:rFonts w:ascii="GHEA Grapalat" w:hAnsi="GHEA Grapalat"/>
          <w:sz w:val="20"/>
          <w:szCs w:val="20"/>
        </w:rPr>
        <w:t>Mrgava</w:t>
      </w:r>
      <w:r w:rsidR="00750805" w:rsidRPr="00D524BC">
        <w:rPr>
          <w:rFonts w:ascii="GHEA Grapalat" w:hAnsi="GHEA Grapalat"/>
          <w:sz w:val="20"/>
          <w:szCs w:val="20"/>
        </w:rPr>
        <w:t xml:space="preserve">n </w:t>
      </w:r>
      <w:r w:rsidR="00D56A83" w:rsidRPr="00D524BC">
        <w:rPr>
          <w:rFonts w:ascii="GHEA Grapalat" w:hAnsi="GHEA Grapalat"/>
          <w:sz w:val="20"/>
          <w:szCs w:val="20"/>
          <w:lang w:val="en-AU"/>
        </w:rPr>
        <w:t xml:space="preserve"> </w:t>
      </w:r>
      <w:r w:rsidRPr="00D524BC">
        <w:rPr>
          <w:rFonts w:ascii="GHEA Grapalat" w:hAnsi="GHEA Grapalat"/>
          <w:sz w:val="20"/>
          <w:szCs w:val="20"/>
          <w:lang w:val="en-AU"/>
        </w:rPr>
        <w:t xml:space="preserve"> announces a quiz, which is implemented in one stage.</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The selected bidder will be asked to sign a contract for the supply of foodstuff (hereinafter referred to as the contract).</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 xml:space="preserve">To receive a quotation you must apply to the customer before </w:t>
      </w:r>
      <w:r w:rsidRPr="00D524BC">
        <w:rPr>
          <w:rFonts w:ascii="GHEA Grapalat" w:hAnsi="GHEA Grapalat"/>
          <w:sz w:val="20"/>
          <w:szCs w:val="20"/>
        </w:rPr>
        <w:t>7</w:t>
      </w:r>
      <w:r w:rsidRPr="00D524BC">
        <w:rPr>
          <w:rFonts w:ascii="GHEA Grapalat" w:hAnsi="GHEA Grapalat"/>
          <w:sz w:val="20"/>
          <w:szCs w:val="20"/>
          <w:lang w:val="en-AU"/>
        </w:rPr>
        <w:t xml:space="preserve">, starting from the date of publication of this announcement at </w:t>
      </w:r>
      <w:r w:rsidRPr="00D524BC">
        <w:rPr>
          <w:rFonts w:ascii="GHEA Grapalat" w:hAnsi="GHEA Grapalat"/>
          <w:sz w:val="20"/>
          <w:szCs w:val="20"/>
        </w:rPr>
        <w:t>1</w:t>
      </w:r>
      <w:r w:rsidR="009A39B7">
        <w:rPr>
          <w:rFonts w:ascii="GHEA Grapalat" w:hAnsi="GHEA Grapalat"/>
          <w:sz w:val="20"/>
          <w:szCs w:val="20"/>
        </w:rPr>
        <w:t>1</w:t>
      </w:r>
      <w:proofErr w:type="gramStart"/>
      <w:r w:rsidRPr="00D524BC">
        <w:rPr>
          <w:rFonts w:ascii="GHEA Grapalat" w:hAnsi="GHEA Grapalat"/>
          <w:sz w:val="20"/>
          <w:szCs w:val="20"/>
        </w:rPr>
        <w:t>;00</w:t>
      </w:r>
      <w:proofErr w:type="gramEnd"/>
      <w:r w:rsidRPr="00D524BC">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D524BC">
        <w:rPr>
          <w:rFonts w:ascii="GHEA Grapalat" w:hAnsi="GHEA Grapalat"/>
          <w:sz w:val="20"/>
          <w:szCs w:val="20"/>
          <w:lang w:val="en-AU"/>
        </w:rPr>
        <w:t>of  on</w:t>
      </w:r>
      <w:proofErr w:type="gramEnd"/>
      <w:r w:rsidRPr="00D524BC">
        <w:rPr>
          <w:rFonts w:ascii="GHEA Grapalat" w:hAnsi="GHEA Grapalat"/>
          <w:sz w:val="20"/>
          <w:szCs w:val="20"/>
          <w:lang w:val="en-AU"/>
        </w:rPr>
        <w:t xml:space="preserve"> the first working day following such request. </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Not receiving an invitation does not restrict the participant's right to participate in this procedure.</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 xml:space="preserve">Quotation queries must be submitted to Ararat marz. </w:t>
      </w:r>
      <w:proofErr w:type="gramStart"/>
      <w:r w:rsidRPr="00D524BC">
        <w:rPr>
          <w:rFonts w:ascii="GHEA Grapalat" w:hAnsi="GHEA Grapalat"/>
          <w:sz w:val="20"/>
          <w:szCs w:val="20"/>
          <w:lang w:val="en-AU"/>
        </w:rPr>
        <w:t xml:space="preserve">wilaj </w:t>
      </w:r>
      <w:r w:rsidR="00750805" w:rsidRPr="00D524BC">
        <w:rPr>
          <w:rFonts w:ascii="GHEA Grapalat" w:hAnsi="GHEA Grapalat"/>
          <w:sz w:val="20"/>
          <w:szCs w:val="20"/>
        </w:rPr>
        <w:t>,</w:t>
      </w:r>
      <w:proofErr w:type="gramEnd"/>
      <w:r w:rsidR="00750805" w:rsidRPr="00D524BC">
        <w:rPr>
          <w:rFonts w:ascii="GHEA Grapalat" w:hAnsi="GHEA Grapalat"/>
          <w:sz w:val="20"/>
          <w:szCs w:val="20"/>
          <w:lang w:val="en-AU"/>
        </w:rPr>
        <w:t xml:space="preserve"> </w:t>
      </w:r>
      <w:r w:rsidR="00DD0DA8" w:rsidRPr="00D524BC">
        <w:rPr>
          <w:rFonts w:ascii="GHEA Grapalat" w:hAnsi="GHEA Grapalat"/>
          <w:sz w:val="20"/>
          <w:szCs w:val="20"/>
        </w:rPr>
        <w:t>Mrgava</w:t>
      </w:r>
      <w:r w:rsidR="00750805" w:rsidRPr="00D524BC">
        <w:rPr>
          <w:rFonts w:ascii="GHEA Grapalat" w:hAnsi="GHEA Grapalat"/>
          <w:sz w:val="20"/>
          <w:szCs w:val="20"/>
          <w:lang w:val="en-AU"/>
        </w:rPr>
        <w:t xml:space="preserve">n </w:t>
      </w:r>
      <w:r w:rsidR="00750805" w:rsidRPr="00D524BC">
        <w:rPr>
          <w:rFonts w:ascii="GHEA Grapalat" w:hAnsi="GHEA Grapalat"/>
          <w:sz w:val="20"/>
          <w:szCs w:val="20"/>
        </w:rPr>
        <w:t xml:space="preserve"> </w:t>
      </w:r>
      <w:r w:rsidR="00750805" w:rsidRPr="00D524BC">
        <w:rPr>
          <w:rFonts w:ascii="GHEA Grapalat" w:hAnsi="GHEA Grapalat"/>
          <w:sz w:val="20"/>
          <w:szCs w:val="20"/>
          <w:lang w:val="en-AU"/>
        </w:rPr>
        <w:t xml:space="preserve">Secondary School " SNCO  </w:t>
      </w:r>
      <w:r w:rsidR="00633EB5" w:rsidRPr="00D524BC">
        <w:rPr>
          <w:rFonts w:ascii="GHEA Grapalat" w:hAnsi="GHEA Grapalat"/>
          <w:sz w:val="20"/>
          <w:szCs w:val="20"/>
          <w:lang w:val="en-AU"/>
        </w:rPr>
        <w:t xml:space="preserve">  </w:t>
      </w:r>
      <w:r w:rsidR="00DD0DA8" w:rsidRPr="00D524BC">
        <w:rPr>
          <w:rFonts w:ascii="GHEA Grapalat" w:hAnsi="GHEA Grapalat"/>
          <w:sz w:val="20"/>
          <w:szCs w:val="20"/>
        </w:rPr>
        <w:t>Isaakyan 45/</w:t>
      </w:r>
      <w:r w:rsidR="00750805" w:rsidRPr="00D524BC">
        <w:rPr>
          <w:rFonts w:ascii="GHEA Grapalat" w:hAnsi="GHEA Grapalat"/>
          <w:sz w:val="20"/>
          <w:szCs w:val="20"/>
        </w:rPr>
        <w:t>1</w:t>
      </w:r>
      <w:r w:rsidR="00633EB5" w:rsidRPr="00D524BC">
        <w:rPr>
          <w:rFonts w:ascii="GHEA Grapalat" w:hAnsi="GHEA Grapalat"/>
          <w:sz w:val="20"/>
          <w:szCs w:val="20"/>
          <w:lang w:val="en-AU"/>
        </w:rPr>
        <w:t xml:space="preserve">  Street</w:t>
      </w:r>
      <w:r w:rsidRPr="00D524BC">
        <w:rPr>
          <w:rFonts w:ascii="GHEA Grapalat" w:hAnsi="GHEA Grapalat"/>
          <w:sz w:val="20"/>
          <w:szCs w:val="20"/>
          <w:lang w:val="en-AU"/>
        </w:rPr>
        <w:t xml:space="preserve">, in paper form till </w:t>
      </w:r>
      <w:r w:rsidRPr="00D524BC">
        <w:rPr>
          <w:rFonts w:ascii="GHEA Grapalat" w:hAnsi="GHEA Grapalat"/>
          <w:sz w:val="20"/>
          <w:szCs w:val="20"/>
        </w:rPr>
        <w:t>1</w:t>
      </w:r>
      <w:r w:rsidR="009A39B7">
        <w:rPr>
          <w:rFonts w:ascii="GHEA Grapalat" w:hAnsi="GHEA Grapalat"/>
          <w:sz w:val="20"/>
          <w:szCs w:val="20"/>
        </w:rPr>
        <w:t>1</w:t>
      </w:r>
      <w:r w:rsidRPr="00D524BC">
        <w:rPr>
          <w:rFonts w:ascii="GHEA Grapalat" w:hAnsi="GHEA Grapalat"/>
          <w:sz w:val="20"/>
          <w:szCs w:val="20"/>
        </w:rPr>
        <w:t>;00</w:t>
      </w:r>
      <w:r w:rsidRPr="00D524BC">
        <w:rPr>
          <w:rFonts w:ascii="GHEA Grapalat" w:hAnsi="GHEA Grapalat"/>
          <w:sz w:val="20"/>
          <w:szCs w:val="20"/>
          <w:lang w:val="en-AU"/>
        </w:rPr>
        <w:t xml:space="preserve"> on the </w:t>
      </w:r>
      <w:r w:rsidRPr="00D524BC">
        <w:rPr>
          <w:rFonts w:ascii="GHEA Grapalat" w:hAnsi="GHEA Grapalat"/>
          <w:sz w:val="20"/>
          <w:szCs w:val="20"/>
        </w:rPr>
        <w:t>7</w:t>
      </w:r>
      <w:r w:rsidRPr="00D524BC">
        <w:rPr>
          <w:rFonts w:ascii="GHEA Grapalat" w:hAnsi="GHEA Grapalat"/>
          <w:sz w:val="20"/>
          <w:szCs w:val="20"/>
          <w:lang w:val="en-AU"/>
        </w:rPr>
        <w:t xml:space="preserve"> th day from the date of publication of this announcement. Bids can also be submitted in English or Russian, besides Armenian.</w:t>
      </w:r>
    </w:p>
    <w:p w:rsidR="006B258B" w:rsidRPr="00D524BC" w:rsidRDefault="006B258B" w:rsidP="006B258B">
      <w:pPr>
        <w:ind w:firstLine="567"/>
        <w:jc w:val="both"/>
        <w:rPr>
          <w:rFonts w:ascii="GHEA Grapalat" w:hAnsi="GHEA Grapalat"/>
          <w:sz w:val="20"/>
          <w:szCs w:val="20"/>
        </w:rPr>
      </w:pPr>
      <w:r w:rsidRPr="00D524BC">
        <w:rPr>
          <w:rFonts w:ascii="GHEA Grapalat" w:hAnsi="GHEA Grapalat"/>
          <w:sz w:val="20"/>
          <w:szCs w:val="20"/>
          <w:lang w:val="en-AU"/>
        </w:rPr>
        <w:t xml:space="preserve">Opening of </w:t>
      </w:r>
      <w:r w:rsidR="00750805" w:rsidRPr="00D524BC">
        <w:rPr>
          <w:rFonts w:ascii="GHEA Grapalat" w:hAnsi="GHEA Grapalat"/>
          <w:sz w:val="20"/>
          <w:szCs w:val="20"/>
          <w:lang w:val="en-AU"/>
        </w:rPr>
        <w:t xml:space="preserve">bids will be held </w:t>
      </w:r>
      <w:proofErr w:type="gramStart"/>
      <w:r w:rsidR="00750805" w:rsidRPr="00D524BC">
        <w:rPr>
          <w:rFonts w:ascii="GHEA Grapalat" w:hAnsi="GHEA Grapalat"/>
          <w:sz w:val="20"/>
          <w:szCs w:val="20"/>
          <w:lang w:val="en-AU"/>
        </w:rPr>
        <w:t xml:space="preserve">in </w:t>
      </w:r>
      <w:r w:rsidRPr="00D524BC">
        <w:rPr>
          <w:rFonts w:ascii="GHEA Grapalat" w:hAnsi="GHEA Grapalat"/>
          <w:sz w:val="20"/>
          <w:szCs w:val="20"/>
          <w:lang w:val="en-AU"/>
        </w:rPr>
        <w:t xml:space="preserve"> o</w:t>
      </w:r>
      <w:r w:rsidR="00D56A83" w:rsidRPr="00D524BC">
        <w:rPr>
          <w:rFonts w:ascii="GHEA Grapalat" w:hAnsi="GHEA Grapalat"/>
          <w:sz w:val="20"/>
          <w:szCs w:val="20"/>
          <w:lang w:val="en-AU"/>
        </w:rPr>
        <w:t>f</w:t>
      </w:r>
      <w:proofErr w:type="gramEnd"/>
      <w:r w:rsidR="00D56A83" w:rsidRPr="00D524BC">
        <w:rPr>
          <w:rFonts w:ascii="GHEA Grapalat" w:hAnsi="GHEA Grapalat"/>
          <w:sz w:val="20"/>
          <w:szCs w:val="20"/>
          <w:lang w:val="en-AU"/>
        </w:rPr>
        <w:t xml:space="preserve"> RA. </w:t>
      </w:r>
      <w:proofErr w:type="gramStart"/>
      <w:r w:rsidR="00D56A83" w:rsidRPr="00D524BC">
        <w:rPr>
          <w:rFonts w:ascii="GHEA Grapalat" w:hAnsi="GHEA Grapalat"/>
          <w:sz w:val="20"/>
          <w:szCs w:val="20"/>
          <w:lang w:val="en-AU"/>
        </w:rPr>
        <w:t>Ararat marz.</w:t>
      </w:r>
      <w:proofErr w:type="gramEnd"/>
      <w:r w:rsidR="00D56A83" w:rsidRPr="00D524BC">
        <w:rPr>
          <w:rFonts w:ascii="GHEA Grapalat" w:hAnsi="GHEA Grapalat"/>
          <w:sz w:val="20"/>
          <w:szCs w:val="20"/>
          <w:lang w:val="en-AU"/>
        </w:rPr>
        <w:t xml:space="preserve"> </w:t>
      </w:r>
      <w:proofErr w:type="gramStart"/>
      <w:r w:rsidR="00D56A83" w:rsidRPr="00D524BC">
        <w:rPr>
          <w:rFonts w:ascii="GHEA Grapalat" w:hAnsi="GHEA Grapalat"/>
          <w:sz w:val="20"/>
          <w:szCs w:val="20"/>
          <w:lang w:val="en-AU"/>
        </w:rPr>
        <w:t xml:space="preserve">wilaj </w:t>
      </w:r>
      <w:r w:rsidR="00750805" w:rsidRPr="00D524BC">
        <w:rPr>
          <w:rFonts w:ascii="GHEA Grapalat" w:hAnsi="GHEA Grapalat"/>
          <w:sz w:val="20"/>
          <w:szCs w:val="20"/>
          <w:lang w:val="en-AU"/>
        </w:rPr>
        <w:t>,</w:t>
      </w:r>
      <w:proofErr w:type="gramEnd"/>
      <w:r w:rsidR="00750805" w:rsidRPr="00D524BC">
        <w:rPr>
          <w:rFonts w:ascii="GHEA Grapalat" w:hAnsi="GHEA Grapalat"/>
          <w:sz w:val="20"/>
          <w:szCs w:val="20"/>
          <w:lang w:val="en-AU"/>
        </w:rPr>
        <w:t xml:space="preserve"> </w:t>
      </w:r>
      <w:r w:rsidR="00DD0DA8" w:rsidRPr="00D524BC">
        <w:rPr>
          <w:rFonts w:ascii="GHEA Grapalat" w:hAnsi="GHEA Grapalat"/>
          <w:sz w:val="20"/>
          <w:szCs w:val="20"/>
        </w:rPr>
        <w:t>Mrgava</w:t>
      </w:r>
      <w:r w:rsidR="00DD0DA8" w:rsidRPr="00D524BC">
        <w:rPr>
          <w:rFonts w:ascii="GHEA Grapalat" w:hAnsi="GHEA Grapalat"/>
          <w:sz w:val="20"/>
          <w:szCs w:val="20"/>
          <w:lang w:val="en-AU"/>
        </w:rPr>
        <w:t xml:space="preserve">n </w:t>
      </w:r>
      <w:r w:rsidR="00DD0DA8" w:rsidRPr="00D524BC">
        <w:rPr>
          <w:rFonts w:ascii="GHEA Grapalat" w:hAnsi="GHEA Grapalat"/>
          <w:sz w:val="20"/>
          <w:szCs w:val="20"/>
        </w:rPr>
        <w:t xml:space="preserve"> </w:t>
      </w:r>
      <w:r w:rsidR="00DD0DA8" w:rsidRPr="00D524BC">
        <w:rPr>
          <w:rFonts w:ascii="GHEA Grapalat" w:hAnsi="GHEA Grapalat"/>
          <w:sz w:val="20"/>
          <w:szCs w:val="20"/>
          <w:lang w:val="en-AU"/>
        </w:rPr>
        <w:t xml:space="preserve">Secondary School " SNCO    </w:t>
      </w:r>
      <w:r w:rsidR="00DD0DA8" w:rsidRPr="00D524BC">
        <w:rPr>
          <w:rFonts w:ascii="GHEA Grapalat" w:hAnsi="GHEA Grapalat"/>
          <w:sz w:val="20"/>
          <w:szCs w:val="20"/>
        </w:rPr>
        <w:t>Isaakyan 45/1</w:t>
      </w:r>
      <w:r w:rsidR="00DD0DA8" w:rsidRPr="00D524BC">
        <w:rPr>
          <w:rFonts w:ascii="GHEA Grapalat" w:hAnsi="GHEA Grapalat"/>
          <w:sz w:val="20"/>
          <w:szCs w:val="20"/>
          <w:lang w:val="en-AU"/>
        </w:rPr>
        <w:t xml:space="preserve">  Street</w:t>
      </w:r>
      <w:r w:rsidRPr="00D524BC">
        <w:rPr>
          <w:rFonts w:ascii="GHEA Grapalat" w:hAnsi="GHEA Grapalat"/>
          <w:sz w:val="20"/>
          <w:szCs w:val="20"/>
          <w:lang w:val="en-AU"/>
        </w:rPr>
        <w:t xml:space="preserve"> , 20</w:t>
      </w:r>
      <w:r w:rsidR="00CB0B33">
        <w:rPr>
          <w:rFonts w:ascii="GHEA Grapalat" w:hAnsi="GHEA Grapalat"/>
          <w:sz w:val="20"/>
          <w:szCs w:val="20"/>
          <w:lang w:val="en-AU"/>
        </w:rPr>
        <w:t>20</w:t>
      </w:r>
      <w:r w:rsidRPr="00D524BC">
        <w:rPr>
          <w:rFonts w:ascii="GHEA Grapalat" w:hAnsi="GHEA Grapalat"/>
          <w:sz w:val="20"/>
          <w:szCs w:val="20"/>
          <w:lang w:val="en-AU"/>
        </w:rPr>
        <w:t xml:space="preserve">» </w:t>
      </w:r>
      <w:r w:rsidR="00CB0B33">
        <w:rPr>
          <w:rFonts w:ascii="GHEA Grapalat" w:hAnsi="GHEA Grapalat"/>
          <w:sz w:val="20"/>
          <w:szCs w:val="20"/>
          <w:lang w:val="en-AU"/>
        </w:rPr>
        <w:t xml:space="preserve">January </w:t>
      </w:r>
      <w:r w:rsidRPr="00D524BC">
        <w:rPr>
          <w:rFonts w:ascii="GHEA Grapalat" w:hAnsi="GHEA Grapalat"/>
          <w:sz w:val="20"/>
          <w:szCs w:val="20"/>
          <w:lang w:val="en-AU"/>
        </w:rPr>
        <w:t xml:space="preserve"> </w:t>
      </w:r>
      <w:r w:rsidR="009A39B7">
        <w:rPr>
          <w:rFonts w:ascii="GHEA Grapalat" w:hAnsi="GHEA Grapalat"/>
          <w:sz w:val="20"/>
          <w:szCs w:val="20"/>
        </w:rPr>
        <w:t>31</w:t>
      </w:r>
      <w:r w:rsidR="00CB0B33">
        <w:rPr>
          <w:rFonts w:ascii="GHEA Grapalat" w:hAnsi="GHEA Grapalat"/>
          <w:sz w:val="20"/>
          <w:szCs w:val="20"/>
        </w:rPr>
        <w:t xml:space="preserve"> </w:t>
      </w:r>
      <w:r w:rsidRPr="00D524BC">
        <w:rPr>
          <w:rFonts w:ascii="GHEA Grapalat" w:hAnsi="GHEA Grapalat"/>
          <w:sz w:val="20"/>
          <w:szCs w:val="20"/>
          <w:lang w:val="en-AU"/>
        </w:rPr>
        <w:t xml:space="preserve"> at </w:t>
      </w:r>
      <w:r w:rsidRPr="00D524BC">
        <w:rPr>
          <w:rFonts w:ascii="GHEA Grapalat" w:hAnsi="GHEA Grapalat"/>
          <w:sz w:val="20"/>
          <w:szCs w:val="20"/>
        </w:rPr>
        <w:t>1</w:t>
      </w:r>
      <w:r w:rsidR="009A39B7">
        <w:rPr>
          <w:rFonts w:ascii="GHEA Grapalat" w:hAnsi="GHEA Grapalat"/>
          <w:sz w:val="20"/>
          <w:szCs w:val="20"/>
        </w:rPr>
        <w:t>1</w:t>
      </w:r>
      <w:r w:rsidRPr="00D524BC">
        <w:rPr>
          <w:rFonts w:ascii="GHEA Grapalat" w:hAnsi="GHEA Grapalat"/>
          <w:sz w:val="20"/>
          <w:szCs w:val="20"/>
        </w:rPr>
        <w:t>;00</w:t>
      </w:r>
    </w:p>
    <w:p w:rsidR="006B258B" w:rsidRPr="00D524BC" w:rsidRDefault="00B001A1" w:rsidP="00B001A1">
      <w:pPr>
        <w:jc w:val="both"/>
        <w:rPr>
          <w:rFonts w:ascii="GHEA Grapalat" w:hAnsi="GHEA Grapalat"/>
          <w:sz w:val="20"/>
          <w:szCs w:val="20"/>
          <w:lang w:val="en-AU"/>
        </w:rPr>
      </w:pPr>
      <w:r w:rsidRPr="00D524BC">
        <w:rPr>
          <w:rFonts w:ascii="GHEA Grapalat" w:hAnsi="GHEA Grapalat"/>
          <w:sz w:val="20"/>
          <w:szCs w:val="20"/>
        </w:rPr>
        <w:t xml:space="preserve">    </w:t>
      </w:r>
      <w:r w:rsidR="006B258B" w:rsidRPr="00D524BC">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D524BC">
            <w:rPr>
              <w:rFonts w:ascii="GHEA Grapalat" w:hAnsi="GHEA Grapalat"/>
              <w:sz w:val="20"/>
              <w:szCs w:val="20"/>
              <w:lang w:val="en-AU"/>
            </w:rPr>
            <w:t>Yerevan</w:t>
          </w:r>
        </w:smartTag>
      </w:smartTag>
      <w:r w:rsidR="006B258B" w:rsidRPr="00D524BC">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D524BC">
            <w:rPr>
              <w:rFonts w:ascii="GHEA Grapalat" w:hAnsi="GHEA Grapalat"/>
              <w:sz w:val="20"/>
              <w:szCs w:val="20"/>
              <w:lang w:val="en-AU"/>
            </w:rPr>
            <w:t>Republic</w:t>
          </w:r>
        </w:smartTag>
        <w:r w:rsidR="006B258B" w:rsidRPr="00D524BC">
          <w:rPr>
            <w:rFonts w:ascii="GHEA Grapalat" w:hAnsi="GHEA Grapalat"/>
            <w:sz w:val="20"/>
            <w:szCs w:val="20"/>
            <w:lang w:val="en-AU"/>
          </w:rPr>
          <w:t xml:space="preserve"> of </w:t>
        </w:r>
        <w:smartTag w:uri="urn:schemas-microsoft-com:office:smarttags" w:element="PlaceName">
          <w:r w:rsidR="006B258B" w:rsidRPr="00D524BC">
            <w:rPr>
              <w:rFonts w:ascii="GHEA Grapalat" w:hAnsi="GHEA Grapalat"/>
              <w:sz w:val="20"/>
              <w:szCs w:val="20"/>
              <w:lang w:val="en-AU"/>
            </w:rPr>
            <w:t>Armenia</w:t>
          </w:r>
        </w:smartTag>
      </w:smartTag>
      <w:r w:rsidR="006B258B" w:rsidRPr="00D524BC">
        <w:rPr>
          <w:rFonts w:ascii="GHEA Grapalat" w:hAnsi="GHEA Grapalat"/>
          <w:sz w:val="20"/>
          <w:szCs w:val="20"/>
          <w:lang w:val="en-AU"/>
        </w:rPr>
        <w:t>.</w:t>
      </w:r>
    </w:p>
    <w:p w:rsidR="006B258B" w:rsidRPr="00D524BC" w:rsidRDefault="006B258B" w:rsidP="006B258B">
      <w:pPr>
        <w:ind w:firstLine="567"/>
        <w:jc w:val="both"/>
        <w:rPr>
          <w:rFonts w:ascii="GHEA Grapalat" w:hAnsi="GHEA Grapalat"/>
          <w:sz w:val="20"/>
          <w:szCs w:val="20"/>
          <w:lang w:val="en-AU"/>
        </w:rPr>
      </w:pPr>
      <w:r w:rsidRPr="00D524BC">
        <w:rPr>
          <w:rFonts w:ascii="GHEA Grapalat" w:hAnsi="GHEA Grapalat"/>
          <w:sz w:val="20"/>
          <w:szCs w:val="20"/>
          <w:lang w:val="en-AU"/>
        </w:rPr>
        <w:t xml:space="preserve">For more information about this announcement, please contact </w:t>
      </w:r>
      <w:r w:rsidRPr="00D524BC">
        <w:rPr>
          <w:rFonts w:ascii="GHEA Grapalat" w:hAnsi="GHEA Grapalat"/>
          <w:sz w:val="20"/>
          <w:szCs w:val="20"/>
        </w:rPr>
        <w:t>H.Hovhannisyan</w:t>
      </w:r>
      <w:r w:rsidRPr="00D524BC">
        <w:rPr>
          <w:rFonts w:ascii="GHEA Grapalat" w:hAnsi="GHEA Grapalat"/>
          <w:sz w:val="20"/>
          <w:szCs w:val="20"/>
          <w:lang w:val="en-AU"/>
        </w:rPr>
        <w:t>, Secretary of the Appraisal Commission</w:t>
      </w:r>
    </w:p>
    <w:p w:rsidR="006B258B" w:rsidRPr="00D524BC" w:rsidRDefault="006B258B" w:rsidP="006B258B">
      <w:pPr>
        <w:ind w:firstLine="567"/>
        <w:jc w:val="both"/>
        <w:rPr>
          <w:rFonts w:ascii="GHEA Grapalat" w:hAnsi="GHEA Grapalat"/>
          <w:sz w:val="20"/>
          <w:szCs w:val="20"/>
        </w:rPr>
      </w:pPr>
      <w:r w:rsidRPr="00D524BC">
        <w:rPr>
          <w:rFonts w:ascii="GHEA Grapalat" w:hAnsi="GHEA Grapalat"/>
          <w:sz w:val="20"/>
          <w:szCs w:val="20"/>
        </w:rPr>
        <w:t xml:space="preserve"> </w:t>
      </w:r>
    </w:p>
    <w:p w:rsidR="006B258B" w:rsidRPr="00D524BC" w:rsidRDefault="006B258B" w:rsidP="006B258B">
      <w:pPr>
        <w:ind w:left="1404" w:firstLine="720"/>
        <w:jc w:val="both"/>
        <w:rPr>
          <w:rFonts w:ascii="GHEA Grapalat" w:hAnsi="GHEA Grapalat"/>
          <w:sz w:val="20"/>
          <w:szCs w:val="20"/>
        </w:rPr>
      </w:pPr>
    </w:p>
    <w:p w:rsidR="006B258B" w:rsidRPr="00D524BC" w:rsidRDefault="006B258B" w:rsidP="006B258B">
      <w:pPr>
        <w:ind w:firstLine="720"/>
        <w:jc w:val="center"/>
        <w:rPr>
          <w:rFonts w:ascii="GHEA Grapalat" w:hAnsi="GHEA Grapalat"/>
          <w:sz w:val="20"/>
          <w:szCs w:val="20"/>
          <w:lang w:val="en-AU"/>
        </w:rPr>
      </w:pPr>
      <w:r w:rsidRPr="00D524BC">
        <w:rPr>
          <w:rFonts w:ascii="GHEA Grapalat" w:hAnsi="GHEA Grapalat"/>
          <w:sz w:val="20"/>
          <w:szCs w:val="20"/>
          <w:lang w:val="en-AU"/>
        </w:rPr>
        <w:t xml:space="preserve">Phone 093 </w:t>
      </w:r>
      <w:r w:rsidRPr="00D524BC">
        <w:rPr>
          <w:rFonts w:ascii="GHEA Grapalat" w:hAnsi="GHEA Grapalat"/>
          <w:sz w:val="20"/>
          <w:szCs w:val="20"/>
        </w:rPr>
        <w:t xml:space="preserve"> 58-31-37</w:t>
      </w:r>
    </w:p>
    <w:p w:rsidR="006B258B" w:rsidRPr="00D524BC" w:rsidRDefault="006B258B" w:rsidP="006B258B">
      <w:pPr>
        <w:ind w:firstLine="720"/>
        <w:jc w:val="center"/>
        <w:rPr>
          <w:rFonts w:ascii="GHEA Grapalat" w:hAnsi="GHEA Grapalat"/>
          <w:sz w:val="20"/>
          <w:szCs w:val="20"/>
        </w:rPr>
      </w:pPr>
      <w:r w:rsidRPr="00D524BC">
        <w:rPr>
          <w:rFonts w:ascii="GHEA Grapalat" w:hAnsi="GHEA Grapalat"/>
          <w:sz w:val="20"/>
          <w:szCs w:val="20"/>
          <w:lang w:val="en-AU"/>
        </w:rPr>
        <w:t>Em</w:t>
      </w:r>
      <w:r w:rsidR="00D45C73" w:rsidRPr="00D524BC">
        <w:rPr>
          <w:rFonts w:ascii="GHEA Grapalat" w:hAnsi="GHEA Grapalat"/>
          <w:sz w:val="20"/>
          <w:szCs w:val="20"/>
          <w:lang w:val="en-AU"/>
        </w:rPr>
        <w:t xml:space="preserve">ail mail: </w:t>
      </w:r>
      <w:r w:rsidRPr="00D524BC">
        <w:rPr>
          <w:rFonts w:ascii="GHEA Grapalat" w:hAnsi="GHEA Grapalat"/>
          <w:sz w:val="20"/>
          <w:szCs w:val="20"/>
          <w:lang w:val="en-AU"/>
        </w:rPr>
        <w:t xml:space="preserve"> </w:t>
      </w:r>
      <w:r w:rsidR="00DD0DA8" w:rsidRPr="00D524BC">
        <w:rPr>
          <w:rFonts w:ascii="GHEA Grapalat" w:hAnsi="GHEA Grapalat"/>
          <w:color w:val="000000"/>
          <w:sz w:val="20"/>
          <w:szCs w:val="20"/>
          <w:shd w:val="clear" w:color="auto" w:fill="F6F6F6"/>
        </w:rPr>
        <w:t>mrgava</w:t>
      </w:r>
      <w:r w:rsidR="00750805" w:rsidRPr="00D524BC">
        <w:rPr>
          <w:rFonts w:ascii="GHEA Grapalat" w:hAnsi="GHEA Grapalat"/>
          <w:color w:val="000000"/>
          <w:sz w:val="20"/>
          <w:szCs w:val="20"/>
          <w:shd w:val="clear" w:color="auto" w:fill="F6F6F6"/>
        </w:rPr>
        <w:t>n@schools.am</w:t>
      </w:r>
    </w:p>
    <w:p w:rsidR="006B258B" w:rsidRPr="00D524BC" w:rsidRDefault="00D56A83" w:rsidP="006B258B">
      <w:pPr>
        <w:ind w:firstLine="360"/>
        <w:jc w:val="center"/>
        <w:rPr>
          <w:rFonts w:ascii="GHEA Grapalat" w:hAnsi="GHEA Grapalat"/>
          <w:sz w:val="20"/>
          <w:szCs w:val="20"/>
          <w:lang w:val="af-ZA"/>
        </w:rPr>
      </w:pPr>
      <w:r w:rsidRPr="00D524BC">
        <w:rPr>
          <w:rFonts w:ascii="GHEA Grapalat" w:hAnsi="GHEA Grapalat"/>
          <w:sz w:val="20"/>
          <w:szCs w:val="20"/>
          <w:lang w:val="en-AU"/>
        </w:rPr>
        <w:t>Client</w:t>
      </w:r>
      <w:r w:rsidRPr="006835A6">
        <w:rPr>
          <w:rFonts w:ascii="GHEA Grapalat" w:hAnsi="GHEA Grapalat"/>
          <w:sz w:val="20"/>
          <w:szCs w:val="20"/>
          <w:lang w:val="ru-RU"/>
        </w:rPr>
        <w:t xml:space="preserve"> &lt;&lt; </w:t>
      </w:r>
      <w:r w:rsidR="00DD0DA8" w:rsidRPr="00D524BC">
        <w:rPr>
          <w:rFonts w:ascii="GHEA Grapalat" w:hAnsi="GHEA Grapalat"/>
          <w:sz w:val="20"/>
          <w:szCs w:val="20"/>
          <w:lang w:val="ru-RU"/>
        </w:rPr>
        <w:t>Mrgava</w:t>
      </w:r>
      <w:r w:rsidR="003C076D" w:rsidRPr="00D524BC">
        <w:rPr>
          <w:rFonts w:ascii="GHEA Grapalat" w:hAnsi="GHEA Grapalat"/>
          <w:sz w:val="20"/>
          <w:szCs w:val="20"/>
          <w:lang w:val="en-AU"/>
        </w:rPr>
        <w:t>n</w:t>
      </w:r>
      <w:r w:rsidRPr="006835A6">
        <w:rPr>
          <w:rFonts w:ascii="GHEA Grapalat" w:hAnsi="GHEA Grapalat"/>
          <w:sz w:val="20"/>
          <w:szCs w:val="20"/>
          <w:lang w:val="ru-RU"/>
        </w:rPr>
        <w:t xml:space="preserve"> </w:t>
      </w:r>
      <w:r w:rsidR="00750805" w:rsidRPr="006835A6">
        <w:rPr>
          <w:rFonts w:ascii="GHEA Grapalat" w:hAnsi="GHEA Grapalat"/>
          <w:sz w:val="20"/>
          <w:szCs w:val="20"/>
          <w:lang w:val="ru-RU"/>
        </w:rPr>
        <w:t xml:space="preserve"> </w:t>
      </w:r>
      <w:r w:rsidR="006B258B" w:rsidRPr="006835A6">
        <w:rPr>
          <w:rFonts w:ascii="GHEA Grapalat" w:hAnsi="GHEA Grapalat"/>
          <w:sz w:val="20"/>
          <w:szCs w:val="20"/>
          <w:lang w:val="ru-RU"/>
        </w:rPr>
        <w:t xml:space="preserve"> </w:t>
      </w:r>
      <w:r w:rsidR="006B258B" w:rsidRPr="00D524BC">
        <w:rPr>
          <w:rFonts w:ascii="GHEA Grapalat" w:hAnsi="GHEA Grapalat"/>
          <w:sz w:val="20"/>
          <w:szCs w:val="20"/>
          <w:lang w:val="en-AU"/>
        </w:rPr>
        <w:t>Secondary</w:t>
      </w:r>
      <w:r w:rsidR="006B258B" w:rsidRPr="006835A6">
        <w:rPr>
          <w:rFonts w:ascii="GHEA Grapalat" w:hAnsi="GHEA Grapalat"/>
          <w:sz w:val="20"/>
          <w:szCs w:val="20"/>
          <w:lang w:val="ru-RU"/>
        </w:rPr>
        <w:t xml:space="preserve"> </w:t>
      </w:r>
      <w:proofErr w:type="gramStart"/>
      <w:r w:rsidR="006B258B" w:rsidRPr="00D524BC">
        <w:rPr>
          <w:rFonts w:ascii="GHEA Grapalat" w:hAnsi="GHEA Grapalat"/>
          <w:sz w:val="20"/>
          <w:szCs w:val="20"/>
          <w:lang w:val="en-AU"/>
        </w:rPr>
        <w:t>Sch</w:t>
      </w:r>
      <w:r w:rsidRPr="00D524BC">
        <w:rPr>
          <w:rFonts w:ascii="GHEA Grapalat" w:hAnsi="GHEA Grapalat"/>
          <w:sz w:val="20"/>
          <w:szCs w:val="20"/>
          <w:lang w:val="en-AU"/>
        </w:rPr>
        <w:t>ool</w:t>
      </w:r>
      <w:r w:rsidRPr="006835A6">
        <w:rPr>
          <w:rFonts w:ascii="GHEA Grapalat" w:hAnsi="GHEA Grapalat"/>
          <w:sz w:val="20"/>
          <w:szCs w:val="20"/>
          <w:lang w:val="ru-RU"/>
        </w:rPr>
        <w:t xml:space="preserve"> </w:t>
      </w:r>
      <w:r w:rsidR="006B258B" w:rsidRPr="006835A6">
        <w:rPr>
          <w:rFonts w:ascii="GHEA Grapalat" w:hAnsi="GHEA Grapalat"/>
          <w:sz w:val="20"/>
          <w:szCs w:val="20"/>
          <w:lang w:val="ru-RU"/>
        </w:rPr>
        <w:t xml:space="preserve"> &gt;</w:t>
      </w:r>
      <w:proofErr w:type="gramEnd"/>
      <w:r w:rsidR="006B258B" w:rsidRPr="006835A6">
        <w:rPr>
          <w:rFonts w:ascii="GHEA Grapalat" w:hAnsi="GHEA Grapalat"/>
          <w:sz w:val="20"/>
          <w:szCs w:val="20"/>
          <w:lang w:val="ru-RU"/>
        </w:rPr>
        <w:t xml:space="preserve">&gt; </w:t>
      </w:r>
      <w:r w:rsidR="006B258B" w:rsidRPr="00D524BC">
        <w:rPr>
          <w:rFonts w:ascii="GHEA Grapalat" w:hAnsi="GHEA Grapalat"/>
          <w:sz w:val="20"/>
          <w:szCs w:val="20"/>
          <w:lang w:val="en-AU"/>
        </w:rPr>
        <w:t>SNCO</w:t>
      </w:r>
    </w:p>
    <w:p w:rsidR="006B258B" w:rsidRPr="00D524BC" w:rsidRDefault="006B258B" w:rsidP="006B258B">
      <w:pPr>
        <w:ind w:left="1404" w:firstLine="720"/>
        <w:jc w:val="center"/>
        <w:rPr>
          <w:rFonts w:ascii="GHEA Grapalat" w:hAnsi="GHEA Grapalat"/>
          <w:sz w:val="20"/>
          <w:szCs w:val="20"/>
          <w:lang w:val="af-ZA"/>
        </w:rPr>
      </w:pPr>
    </w:p>
    <w:p w:rsidR="006B258B" w:rsidRPr="00D524BC" w:rsidRDefault="006B258B" w:rsidP="006B258B">
      <w:pPr>
        <w:spacing w:after="120"/>
        <w:ind w:right="-7" w:firstLine="567"/>
        <w:jc w:val="right"/>
        <w:rPr>
          <w:rFonts w:ascii="GHEA Grapalat" w:hAnsi="GHEA Grapalat" w:cs="Sylfaen"/>
          <w:i/>
          <w:sz w:val="22"/>
          <w:lang w:val="af-ZA"/>
        </w:rPr>
      </w:pPr>
    </w:p>
    <w:p w:rsidR="006B258B" w:rsidRPr="00D524BC" w:rsidRDefault="006B258B" w:rsidP="006B258B">
      <w:pPr>
        <w:spacing w:after="120"/>
        <w:ind w:right="-7" w:firstLine="567"/>
        <w:jc w:val="right"/>
        <w:rPr>
          <w:rFonts w:ascii="GHEA Grapalat" w:hAnsi="GHEA Grapalat" w:cs="Sylfaen"/>
          <w:i/>
          <w:sz w:val="22"/>
          <w:lang w:val="af-ZA"/>
        </w:rPr>
      </w:pPr>
    </w:p>
    <w:p w:rsidR="006B258B" w:rsidRPr="00D524BC" w:rsidRDefault="006B258B" w:rsidP="006B258B">
      <w:pPr>
        <w:spacing w:after="120"/>
        <w:ind w:right="-7" w:firstLine="567"/>
        <w:jc w:val="right"/>
        <w:rPr>
          <w:rFonts w:ascii="GHEA Grapalat" w:hAnsi="GHEA Grapalat" w:cs="Sylfaen"/>
          <w:i/>
          <w:sz w:val="20"/>
          <w:szCs w:val="20"/>
          <w:lang w:val="af-ZA"/>
        </w:rPr>
      </w:pPr>
    </w:p>
    <w:p w:rsidR="006B258B" w:rsidRPr="00D524BC" w:rsidRDefault="006B258B" w:rsidP="006B258B">
      <w:pPr>
        <w:spacing w:after="120"/>
        <w:ind w:right="-7" w:firstLine="567"/>
        <w:jc w:val="right"/>
        <w:rPr>
          <w:rFonts w:ascii="GHEA Grapalat" w:hAnsi="GHEA Grapalat" w:cs="Sylfaen"/>
          <w:i/>
          <w:sz w:val="20"/>
          <w:szCs w:val="20"/>
          <w:lang w:val="af-ZA"/>
        </w:rPr>
      </w:pPr>
    </w:p>
    <w:p w:rsidR="006B258B" w:rsidRPr="00D524BC" w:rsidRDefault="006B258B" w:rsidP="006B258B">
      <w:pPr>
        <w:spacing w:after="120"/>
        <w:ind w:right="-7" w:firstLine="567"/>
        <w:jc w:val="right"/>
        <w:rPr>
          <w:rFonts w:ascii="GHEA Grapalat" w:hAnsi="GHEA Grapalat" w:cs="Sylfaen"/>
          <w:i/>
          <w:sz w:val="20"/>
          <w:szCs w:val="20"/>
          <w:lang w:val="af-ZA"/>
        </w:rPr>
      </w:pPr>
    </w:p>
    <w:p w:rsidR="006B258B" w:rsidRPr="006835A6" w:rsidRDefault="006B258B" w:rsidP="006B258B">
      <w:pPr>
        <w:spacing w:after="120"/>
        <w:ind w:right="-7" w:firstLine="567"/>
        <w:jc w:val="right"/>
        <w:rPr>
          <w:rFonts w:ascii="GHEA Grapalat" w:hAnsi="GHEA Grapalat" w:cs="Sylfaen"/>
          <w:i/>
          <w:sz w:val="20"/>
          <w:szCs w:val="20"/>
          <w:lang w:val="ru-RU"/>
        </w:rPr>
      </w:pPr>
    </w:p>
    <w:p w:rsidR="006B258B" w:rsidRPr="006835A6" w:rsidRDefault="006B258B" w:rsidP="006B258B">
      <w:pPr>
        <w:spacing w:after="120"/>
        <w:ind w:right="-7" w:firstLine="567"/>
        <w:jc w:val="right"/>
        <w:rPr>
          <w:rFonts w:ascii="GHEA Grapalat" w:hAnsi="GHEA Grapalat" w:cs="Sylfaen"/>
          <w:i/>
          <w:sz w:val="20"/>
          <w:szCs w:val="20"/>
          <w:lang w:val="ru-RU"/>
        </w:rPr>
      </w:pPr>
    </w:p>
    <w:p w:rsidR="006B258B" w:rsidRPr="006835A6" w:rsidRDefault="006B258B" w:rsidP="006B258B">
      <w:pPr>
        <w:spacing w:after="120"/>
        <w:ind w:right="-7" w:firstLine="567"/>
        <w:jc w:val="right"/>
        <w:rPr>
          <w:rFonts w:ascii="GHEA Grapalat" w:hAnsi="GHEA Grapalat" w:cs="Sylfaen"/>
          <w:i/>
          <w:sz w:val="20"/>
          <w:szCs w:val="20"/>
          <w:lang w:val="ru-RU"/>
        </w:rPr>
      </w:pPr>
    </w:p>
    <w:p w:rsidR="006B258B" w:rsidRPr="006835A6" w:rsidRDefault="006B258B" w:rsidP="006B258B">
      <w:pPr>
        <w:spacing w:after="120"/>
        <w:ind w:right="-7" w:firstLine="567"/>
        <w:jc w:val="right"/>
        <w:rPr>
          <w:rFonts w:ascii="GHEA Grapalat" w:hAnsi="GHEA Grapalat" w:cs="Sylfaen"/>
          <w:i/>
          <w:sz w:val="20"/>
          <w:szCs w:val="20"/>
          <w:lang w:val="ru-RU"/>
        </w:rPr>
      </w:pPr>
    </w:p>
    <w:p w:rsidR="006B258B" w:rsidRPr="006835A6" w:rsidRDefault="006B258B" w:rsidP="006B258B">
      <w:pPr>
        <w:spacing w:after="120"/>
        <w:ind w:right="-7" w:firstLine="567"/>
        <w:jc w:val="right"/>
        <w:rPr>
          <w:rFonts w:ascii="GHEA Grapalat" w:hAnsi="GHEA Grapalat" w:cs="Sylfaen"/>
          <w:i/>
          <w:sz w:val="20"/>
          <w:szCs w:val="20"/>
          <w:lang w:val="ru-RU"/>
        </w:rPr>
      </w:pPr>
    </w:p>
    <w:p w:rsidR="006B258B" w:rsidRPr="00D524BC" w:rsidRDefault="006B258B" w:rsidP="006B258B">
      <w:pPr>
        <w:spacing w:after="120"/>
        <w:ind w:right="-7" w:firstLine="567"/>
        <w:jc w:val="right"/>
        <w:rPr>
          <w:rFonts w:ascii="GHEA Grapalat" w:hAnsi="GHEA Grapalat" w:cs="Sylfaen"/>
          <w:i/>
          <w:sz w:val="20"/>
          <w:szCs w:val="20"/>
          <w:lang w:val="af-ZA"/>
        </w:rPr>
      </w:pPr>
      <w:r w:rsidRPr="00D524BC">
        <w:rPr>
          <w:rFonts w:ascii="GHEA Grapalat" w:hAnsi="GHEA Grapalat" w:cs="Sylfaen"/>
          <w:i/>
          <w:sz w:val="20"/>
          <w:szCs w:val="20"/>
          <w:lang w:val="af-ZA"/>
        </w:rPr>
        <w:lastRenderedPageBreak/>
        <w:t xml:space="preserve">Приложение № </w:t>
      </w:r>
      <w:r w:rsidR="00D45C73" w:rsidRPr="006835A6">
        <w:rPr>
          <w:rFonts w:ascii="GHEA Grapalat" w:hAnsi="GHEA Grapalat" w:cs="Sylfaen"/>
          <w:i/>
          <w:sz w:val="20"/>
          <w:szCs w:val="20"/>
          <w:lang w:val="ru-RU"/>
        </w:rPr>
        <w:t>7</w:t>
      </w:r>
      <w:r w:rsidRPr="00D524BC">
        <w:rPr>
          <w:rFonts w:ascii="GHEA Grapalat" w:hAnsi="GHEA Grapalat" w:cs="Sylfaen"/>
          <w:i/>
          <w:sz w:val="20"/>
          <w:szCs w:val="20"/>
          <w:lang w:val="af-ZA"/>
        </w:rPr>
        <w:t xml:space="preserve">                                                                                                                                                           Министр финансов Республики Армения                                                                                                                                           № </w:t>
      </w:r>
      <w:r w:rsidR="00D45C73" w:rsidRPr="00D524BC">
        <w:rPr>
          <w:rFonts w:ascii="GHEA Grapalat" w:hAnsi="GHEA Grapalat" w:cs="Sylfaen"/>
          <w:i/>
          <w:sz w:val="20"/>
          <w:szCs w:val="20"/>
          <w:lang w:val="ru-RU"/>
        </w:rPr>
        <w:t>597</w:t>
      </w:r>
      <w:r w:rsidRPr="00D524BC">
        <w:rPr>
          <w:rFonts w:ascii="GHEA Grapalat" w:hAnsi="GHEA Grapalat" w:cs="Sylfaen"/>
          <w:i/>
          <w:sz w:val="20"/>
          <w:szCs w:val="20"/>
          <w:lang w:val="af-ZA"/>
        </w:rPr>
        <w:t xml:space="preserve">-А от </w:t>
      </w:r>
      <w:r w:rsidR="00D45C73" w:rsidRPr="00D524BC">
        <w:rPr>
          <w:rFonts w:ascii="GHEA Grapalat" w:hAnsi="GHEA Grapalat" w:cs="Sylfaen"/>
          <w:i/>
          <w:sz w:val="20"/>
          <w:szCs w:val="20"/>
          <w:lang w:val="ru-RU"/>
        </w:rPr>
        <w:t xml:space="preserve">04 ноября </w:t>
      </w:r>
      <w:r w:rsidRPr="00D524BC">
        <w:rPr>
          <w:rFonts w:ascii="GHEA Grapalat" w:hAnsi="GHEA Grapalat" w:cs="Sylfaen"/>
          <w:i/>
          <w:sz w:val="20"/>
          <w:szCs w:val="20"/>
          <w:lang w:val="af-ZA"/>
        </w:rPr>
        <w:t xml:space="preserve"> 201</w:t>
      </w:r>
      <w:r w:rsidR="00D45C73" w:rsidRPr="00D524BC">
        <w:rPr>
          <w:rFonts w:ascii="GHEA Grapalat" w:hAnsi="GHEA Grapalat" w:cs="Sylfaen"/>
          <w:i/>
          <w:sz w:val="20"/>
          <w:szCs w:val="20"/>
          <w:lang w:val="ru-RU"/>
        </w:rPr>
        <w:t>9</w:t>
      </w:r>
      <w:r w:rsidRPr="00D524BC">
        <w:rPr>
          <w:rFonts w:ascii="GHEA Grapalat" w:hAnsi="GHEA Grapalat" w:cs="Sylfaen"/>
          <w:i/>
          <w:sz w:val="20"/>
          <w:szCs w:val="20"/>
          <w:lang w:val="af-ZA"/>
        </w:rPr>
        <w:t xml:space="preserve"> года                                                                                                                                                                                      </w:t>
      </w:r>
    </w:p>
    <w:p w:rsidR="006B258B" w:rsidRPr="00D524BC" w:rsidRDefault="006B258B" w:rsidP="006B258B">
      <w:pPr>
        <w:spacing w:after="160"/>
        <w:ind w:firstLine="720"/>
        <w:jc w:val="center"/>
        <w:rPr>
          <w:rFonts w:ascii="GHEA Grapalat" w:hAnsi="GHEA Grapalat"/>
          <w:sz w:val="20"/>
          <w:szCs w:val="20"/>
          <w:lang w:val="af-ZA"/>
        </w:rPr>
      </w:pPr>
    </w:p>
    <w:p w:rsidR="006B258B" w:rsidRPr="00D524BC" w:rsidRDefault="006B258B" w:rsidP="006B258B">
      <w:pPr>
        <w:ind w:firstLine="720"/>
        <w:jc w:val="center"/>
        <w:rPr>
          <w:rFonts w:ascii="GHEA Grapalat" w:hAnsi="GHEA Grapalat"/>
          <w:sz w:val="20"/>
          <w:szCs w:val="20"/>
          <w:lang w:val="ru-RU"/>
        </w:rPr>
      </w:pPr>
      <w:r w:rsidRPr="00D524BC">
        <w:rPr>
          <w:rFonts w:ascii="GHEA Grapalat" w:hAnsi="GHEA Grapalat"/>
          <w:sz w:val="20"/>
          <w:szCs w:val="20"/>
          <w:lang w:val="ru-RU"/>
        </w:rPr>
        <w:t>ОБЪЯВЛЕНИЕ О ЗАПРОСЕ КОТИРОВОК</w:t>
      </w:r>
    </w:p>
    <w:p w:rsidR="00065381" w:rsidRPr="00D524BC" w:rsidRDefault="006B258B" w:rsidP="006B258B">
      <w:pPr>
        <w:ind w:left="142" w:right="139"/>
        <w:jc w:val="center"/>
        <w:rPr>
          <w:rFonts w:ascii="GHEA Grapalat" w:hAnsi="GHEA Grapalat"/>
          <w:sz w:val="20"/>
          <w:szCs w:val="20"/>
          <w:lang w:val="ru-RU"/>
        </w:rPr>
      </w:pPr>
      <w:r w:rsidRPr="00D524BC">
        <w:rPr>
          <w:rFonts w:ascii="GHEA Grapalat" w:hAnsi="GHEA Grapalat"/>
          <w:sz w:val="20"/>
          <w:szCs w:val="20"/>
          <w:lang w:val="ru-RU"/>
        </w:rPr>
        <w:t xml:space="preserve">Настоящий текст объявления утвержден решением </w:t>
      </w:r>
      <w:r w:rsidR="00065381" w:rsidRPr="00D524BC">
        <w:rPr>
          <w:rFonts w:ascii="GHEA Grapalat" w:hAnsi="GHEA Grapalat"/>
          <w:sz w:val="20"/>
          <w:szCs w:val="20"/>
        </w:rPr>
        <w:t>N</w:t>
      </w:r>
      <w:r w:rsidR="00065381" w:rsidRPr="00D524BC">
        <w:rPr>
          <w:rFonts w:ascii="GHEA Grapalat" w:hAnsi="GHEA Grapalat"/>
          <w:sz w:val="20"/>
          <w:szCs w:val="20"/>
          <w:lang w:val="ru-RU"/>
        </w:rPr>
        <w:t xml:space="preserve"> 1 </w:t>
      </w:r>
      <w:r w:rsidRPr="00D524BC">
        <w:rPr>
          <w:rFonts w:ascii="GHEA Grapalat" w:hAnsi="GHEA Grapalat"/>
          <w:sz w:val="20"/>
          <w:szCs w:val="20"/>
          <w:lang w:val="ru-RU"/>
        </w:rPr>
        <w:t xml:space="preserve">Комиссии </w:t>
      </w:r>
    </w:p>
    <w:p w:rsidR="006B258B" w:rsidRPr="00D524BC" w:rsidRDefault="006B258B" w:rsidP="006B258B">
      <w:pPr>
        <w:ind w:left="142" w:right="139"/>
        <w:jc w:val="center"/>
        <w:rPr>
          <w:rFonts w:ascii="GHEA Grapalat" w:hAnsi="GHEA Grapalat"/>
          <w:sz w:val="20"/>
          <w:szCs w:val="20"/>
          <w:lang w:val="ru-RU"/>
        </w:rPr>
      </w:pPr>
      <w:proofErr w:type="gramStart"/>
      <w:r w:rsidRPr="00D524BC">
        <w:rPr>
          <w:rFonts w:ascii="GHEA Grapalat" w:hAnsi="GHEA Grapalat"/>
          <w:sz w:val="20"/>
          <w:szCs w:val="20"/>
          <w:lang w:val="ru-RU"/>
        </w:rPr>
        <w:t>по</w:t>
      </w:r>
      <w:proofErr w:type="gramEnd"/>
      <w:r w:rsidRPr="00D524BC">
        <w:rPr>
          <w:rFonts w:ascii="GHEA Grapalat" w:hAnsi="GHEA Grapalat"/>
          <w:sz w:val="20"/>
          <w:szCs w:val="20"/>
          <w:lang w:val="ru-RU"/>
        </w:rPr>
        <w:t xml:space="preserve"> запрос</w:t>
      </w:r>
      <w:r w:rsidR="00065381" w:rsidRPr="00D524BC">
        <w:rPr>
          <w:rFonts w:ascii="GHEA Grapalat" w:hAnsi="GHEA Grapalat"/>
          <w:sz w:val="20"/>
          <w:szCs w:val="20"/>
          <w:lang w:val="ru-RU"/>
        </w:rPr>
        <w:t>е</w:t>
      </w:r>
      <w:r w:rsidRPr="00D524BC">
        <w:rPr>
          <w:rFonts w:ascii="GHEA Grapalat" w:hAnsi="GHEA Grapalat"/>
          <w:sz w:val="20"/>
          <w:szCs w:val="20"/>
          <w:lang w:val="ru-RU"/>
        </w:rPr>
        <w:t xml:space="preserve"> котировок от </w:t>
      </w:r>
      <w:r w:rsidR="009A39B7" w:rsidRPr="009A39B7">
        <w:rPr>
          <w:rFonts w:ascii="GHEA Grapalat" w:hAnsi="GHEA Grapalat"/>
          <w:sz w:val="20"/>
          <w:szCs w:val="20"/>
          <w:lang w:val="ru-RU"/>
        </w:rPr>
        <w:t>24</w:t>
      </w:r>
      <w:r w:rsidR="00CB0B33" w:rsidRPr="00CB0B33">
        <w:rPr>
          <w:rFonts w:ascii="GHEA Grapalat" w:hAnsi="GHEA Grapalat"/>
          <w:sz w:val="20"/>
          <w:szCs w:val="20"/>
          <w:lang w:val="ru-RU"/>
        </w:rPr>
        <w:t xml:space="preserve"> января</w:t>
      </w:r>
      <w:r w:rsidRPr="00D524BC">
        <w:rPr>
          <w:rFonts w:ascii="GHEA Grapalat" w:hAnsi="GHEA Grapalat"/>
          <w:sz w:val="20"/>
          <w:szCs w:val="20"/>
          <w:lang w:val="ru-RU"/>
        </w:rPr>
        <w:t xml:space="preserve"> 20</w:t>
      </w:r>
      <w:r w:rsidR="0073333F" w:rsidRPr="0073333F">
        <w:rPr>
          <w:rFonts w:ascii="GHEA Grapalat" w:hAnsi="GHEA Grapalat"/>
          <w:sz w:val="20"/>
          <w:szCs w:val="20"/>
          <w:lang w:val="ru-RU"/>
        </w:rPr>
        <w:t>20</w:t>
      </w:r>
      <w:r w:rsidRPr="00D524BC">
        <w:rPr>
          <w:rFonts w:ascii="GHEA Grapalat" w:hAnsi="GHEA Grapalat"/>
          <w:sz w:val="20"/>
          <w:szCs w:val="20"/>
          <w:lang w:val="ru-RU"/>
        </w:rPr>
        <w:t xml:space="preserve">  года </w:t>
      </w:r>
    </w:p>
    <w:p w:rsidR="006B258B" w:rsidRPr="009A39B7" w:rsidRDefault="006B258B" w:rsidP="006B258B">
      <w:pPr>
        <w:ind w:firstLine="720"/>
        <w:jc w:val="center"/>
        <w:rPr>
          <w:rFonts w:ascii="GHEA Grapalat" w:hAnsi="GHEA Grapalat"/>
          <w:sz w:val="20"/>
          <w:szCs w:val="20"/>
          <w:lang w:val="ru-RU"/>
        </w:rPr>
      </w:pPr>
      <w:r w:rsidRPr="00D524BC">
        <w:rPr>
          <w:rFonts w:ascii="GHEA Grapalat" w:hAnsi="GHEA Grapalat"/>
          <w:sz w:val="20"/>
          <w:szCs w:val="20"/>
          <w:lang w:val="ru-RU"/>
        </w:rPr>
        <w:t>Код запроса котировок  А</w:t>
      </w:r>
      <w:r w:rsidR="00D56A83" w:rsidRPr="00D524BC">
        <w:rPr>
          <w:rFonts w:ascii="GHEA Grapalat" w:hAnsi="GHEA Grapalat"/>
          <w:sz w:val="20"/>
          <w:szCs w:val="20"/>
        </w:rPr>
        <w:t>M</w:t>
      </w:r>
      <w:r w:rsidR="00DD0DA8" w:rsidRPr="00D524BC">
        <w:rPr>
          <w:rFonts w:ascii="GHEA Grapalat" w:hAnsi="GHEA Grapalat"/>
          <w:sz w:val="20"/>
          <w:szCs w:val="20"/>
          <w:lang w:val="ru-RU"/>
        </w:rPr>
        <w:t>M</w:t>
      </w:r>
      <w:r w:rsidRPr="00D524BC">
        <w:rPr>
          <w:rFonts w:ascii="GHEA Grapalat" w:hAnsi="GHEA Grapalat"/>
          <w:sz w:val="20"/>
          <w:szCs w:val="20"/>
        </w:rPr>
        <w:t>HMD</w:t>
      </w:r>
      <w:r w:rsidRPr="00D524BC">
        <w:rPr>
          <w:rFonts w:ascii="GHEA Grapalat" w:hAnsi="GHEA Grapalat"/>
          <w:sz w:val="20"/>
          <w:szCs w:val="20"/>
          <w:lang w:val="ru-RU"/>
        </w:rPr>
        <w:t>-</w:t>
      </w:r>
      <w:r w:rsidRPr="00D524BC">
        <w:rPr>
          <w:rFonts w:ascii="GHEA Grapalat" w:hAnsi="GHEA Grapalat"/>
          <w:sz w:val="20"/>
          <w:szCs w:val="20"/>
          <w:lang w:val="en-AU"/>
        </w:rPr>
        <w:t>GHAPDZB</w:t>
      </w:r>
      <w:r w:rsidRPr="00D524BC">
        <w:rPr>
          <w:rFonts w:ascii="GHEA Grapalat" w:hAnsi="GHEA Grapalat"/>
          <w:sz w:val="20"/>
          <w:szCs w:val="20"/>
          <w:lang w:val="ru-RU"/>
        </w:rPr>
        <w:t>-</w:t>
      </w:r>
      <w:r w:rsidR="00CB0B33" w:rsidRPr="00CB0B33">
        <w:rPr>
          <w:rFonts w:ascii="GHEA Grapalat" w:hAnsi="GHEA Grapalat"/>
          <w:sz w:val="20"/>
          <w:szCs w:val="20"/>
          <w:lang w:val="ru-RU"/>
        </w:rPr>
        <w:t>20</w:t>
      </w:r>
      <w:r w:rsidRPr="00D524BC">
        <w:rPr>
          <w:rFonts w:ascii="GHEA Grapalat" w:hAnsi="GHEA Grapalat"/>
          <w:sz w:val="20"/>
          <w:szCs w:val="20"/>
          <w:lang w:val="ru-RU"/>
        </w:rPr>
        <w:t>/0</w:t>
      </w:r>
      <w:r w:rsidR="009A39B7" w:rsidRPr="009A39B7">
        <w:rPr>
          <w:rFonts w:ascii="GHEA Grapalat" w:hAnsi="GHEA Grapalat"/>
          <w:sz w:val="20"/>
          <w:szCs w:val="20"/>
          <w:lang w:val="ru-RU"/>
        </w:rPr>
        <w:t>2</w:t>
      </w:r>
    </w:p>
    <w:p w:rsidR="006B258B" w:rsidRPr="00D524BC" w:rsidRDefault="006B258B" w:rsidP="006B258B">
      <w:pPr>
        <w:spacing w:after="160"/>
        <w:ind w:firstLine="567"/>
        <w:jc w:val="both"/>
        <w:rPr>
          <w:rFonts w:ascii="GHEA Grapalat" w:hAnsi="GHEA Grapalat"/>
          <w:sz w:val="20"/>
          <w:szCs w:val="20"/>
          <w:lang w:val="ru-RU"/>
        </w:rPr>
      </w:pPr>
    </w:p>
    <w:p w:rsidR="00D56A83" w:rsidRPr="00D524BC" w:rsidRDefault="006B258B" w:rsidP="00D56A83">
      <w:pPr>
        <w:ind w:firstLine="567"/>
        <w:jc w:val="both"/>
        <w:rPr>
          <w:rFonts w:ascii="GHEA Grapalat" w:hAnsi="GHEA Grapalat"/>
          <w:sz w:val="20"/>
          <w:szCs w:val="20"/>
          <w:lang w:val="ru-RU"/>
        </w:rPr>
      </w:pPr>
      <w:r w:rsidRPr="00D524BC">
        <w:rPr>
          <w:rFonts w:ascii="GHEA Grapalat" w:hAnsi="GHEA Grapalat"/>
          <w:sz w:val="20"/>
          <w:szCs w:val="20"/>
          <w:lang w:val="ru-RU"/>
        </w:rPr>
        <w:t>Клиент: «</w:t>
      </w:r>
      <w:r w:rsidR="00DD0DA8" w:rsidRPr="00D524BC">
        <w:rPr>
          <w:rFonts w:ascii="GHEA Grapalat" w:hAnsi="GHEA Grapalat"/>
          <w:sz w:val="20"/>
          <w:szCs w:val="20"/>
          <w:lang w:val="ru-RU"/>
        </w:rPr>
        <w:t>Мргава</w:t>
      </w:r>
      <w:r w:rsidR="00750805" w:rsidRPr="00D524BC">
        <w:rPr>
          <w:rFonts w:ascii="GHEA Grapalat" w:hAnsi="GHEA Grapalat"/>
          <w:sz w:val="20"/>
          <w:szCs w:val="20"/>
          <w:lang w:val="ru-RU"/>
        </w:rPr>
        <w:t xml:space="preserve">н </w:t>
      </w:r>
      <w:r w:rsidR="00DD0DA8" w:rsidRPr="00D524BC">
        <w:rPr>
          <w:rFonts w:ascii="GHEA Grapalat" w:hAnsi="GHEA Grapalat"/>
          <w:sz w:val="20"/>
          <w:szCs w:val="20"/>
          <w:lang w:val="ru-RU"/>
        </w:rPr>
        <w:t>Средняя</w:t>
      </w:r>
      <w:r w:rsidRPr="00D524BC">
        <w:rPr>
          <w:rFonts w:ascii="GHEA Grapalat" w:hAnsi="GHEA Grapalat"/>
          <w:sz w:val="20"/>
          <w:szCs w:val="20"/>
          <w:lang w:val="ru-RU"/>
        </w:rPr>
        <w:t xml:space="preserve">» ГНКО </w:t>
      </w:r>
      <w:r w:rsidR="00D56A83" w:rsidRPr="00D524BC">
        <w:rPr>
          <w:rFonts w:ascii="GHEA Grapalat" w:hAnsi="GHEA Grapalat"/>
          <w:sz w:val="20"/>
          <w:szCs w:val="20"/>
          <w:lang w:val="ru-RU"/>
        </w:rPr>
        <w:t>Араратского овласть</w:t>
      </w:r>
      <w:r w:rsidRPr="00D524BC">
        <w:rPr>
          <w:rFonts w:ascii="GHEA Grapalat" w:hAnsi="GHEA Grapalat"/>
          <w:sz w:val="20"/>
          <w:szCs w:val="20"/>
          <w:lang w:val="ru-RU"/>
        </w:rPr>
        <w:t>,</w:t>
      </w:r>
      <w:r w:rsidR="00D56A83" w:rsidRPr="00D524BC">
        <w:rPr>
          <w:rFonts w:ascii="GHEA Grapalat" w:hAnsi="GHEA Grapalat"/>
          <w:sz w:val="20"/>
          <w:szCs w:val="20"/>
          <w:lang w:val="ru-RU"/>
        </w:rPr>
        <w:t xml:space="preserve"> </w:t>
      </w:r>
      <w:r w:rsidRPr="00D524BC">
        <w:rPr>
          <w:rFonts w:ascii="GHEA Grapalat" w:hAnsi="GHEA Grapalat"/>
          <w:sz w:val="20"/>
          <w:szCs w:val="20"/>
          <w:lang w:val="ru-RU"/>
        </w:rPr>
        <w:t xml:space="preserve">РА, расположена в Араратском районе РА, о. </w:t>
      </w:r>
      <w:r w:rsidR="00DD0DA8" w:rsidRPr="00D524BC">
        <w:rPr>
          <w:rFonts w:ascii="GHEA Grapalat" w:hAnsi="GHEA Grapalat"/>
          <w:sz w:val="20"/>
          <w:szCs w:val="20"/>
          <w:lang w:val="ru-RU"/>
        </w:rPr>
        <w:t>Мргава</w:t>
      </w:r>
      <w:r w:rsidR="00750805" w:rsidRPr="00D524BC">
        <w:rPr>
          <w:rFonts w:ascii="GHEA Grapalat" w:hAnsi="GHEA Grapalat"/>
          <w:sz w:val="20"/>
          <w:szCs w:val="20"/>
          <w:lang w:val="ru-RU"/>
        </w:rPr>
        <w:t>н</w:t>
      </w:r>
      <w:r w:rsidR="00D56A83" w:rsidRPr="00D524BC">
        <w:rPr>
          <w:rFonts w:ascii="GHEA Grapalat" w:hAnsi="GHEA Grapalat"/>
          <w:sz w:val="20"/>
          <w:szCs w:val="20"/>
          <w:lang w:val="ru-RU"/>
        </w:rPr>
        <w:t xml:space="preserve"> </w:t>
      </w:r>
      <w:r w:rsidRPr="00D524BC">
        <w:rPr>
          <w:rFonts w:ascii="GHEA Grapalat" w:hAnsi="GHEA Grapalat"/>
          <w:sz w:val="20"/>
          <w:szCs w:val="20"/>
          <w:lang w:val="ru-RU"/>
        </w:rPr>
        <w:t xml:space="preserve"> улица </w:t>
      </w:r>
      <w:r w:rsidR="00DD0DA8" w:rsidRPr="00D524BC">
        <w:rPr>
          <w:rFonts w:ascii="GHEA Grapalat" w:hAnsi="GHEA Grapalat"/>
          <w:sz w:val="20"/>
          <w:szCs w:val="20"/>
          <w:lang w:val="ru-RU"/>
        </w:rPr>
        <w:t>Исаакян 45/1</w:t>
      </w:r>
      <w:r w:rsidR="001A28B0" w:rsidRPr="00D524BC">
        <w:rPr>
          <w:rFonts w:ascii="GHEA Grapalat" w:hAnsi="GHEA Grapalat"/>
          <w:sz w:val="20"/>
          <w:szCs w:val="20"/>
          <w:lang w:val="ru-RU"/>
        </w:rPr>
        <w:t xml:space="preserve"> </w:t>
      </w:r>
      <w:r w:rsidRPr="00D524BC">
        <w:rPr>
          <w:rFonts w:ascii="GHEA Grapalat" w:hAnsi="GHEA Grapalat"/>
          <w:sz w:val="20"/>
          <w:szCs w:val="20"/>
          <w:lang w:val="ru-RU"/>
        </w:rPr>
        <w:t xml:space="preserve"> объявляет </w:t>
      </w:r>
      <w:r w:rsidR="00065381" w:rsidRPr="00D524BC">
        <w:rPr>
          <w:rFonts w:ascii="GHEA Grapalat" w:hAnsi="GHEA Grapalat"/>
          <w:sz w:val="20"/>
          <w:szCs w:val="20"/>
          <w:lang w:val="ru-RU"/>
        </w:rPr>
        <w:t>о запросе котировок</w:t>
      </w:r>
      <w:r w:rsidRPr="00D524BC">
        <w:rPr>
          <w:rFonts w:ascii="GHEA Grapalat" w:hAnsi="GHEA Grapalat"/>
          <w:sz w:val="20"/>
          <w:szCs w:val="20"/>
          <w:lang w:val="ru-RU"/>
        </w:rPr>
        <w:t>, которая реализуется в один этап.</w:t>
      </w:r>
    </w:p>
    <w:p w:rsidR="006B258B" w:rsidRPr="00D524BC" w:rsidRDefault="006B258B" w:rsidP="00D56A83">
      <w:pPr>
        <w:ind w:firstLine="567"/>
        <w:jc w:val="both"/>
        <w:rPr>
          <w:rFonts w:ascii="GHEA Grapalat" w:hAnsi="GHEA Grapalat"/>
          <w:sz w:val="20"/>
          <w:szCs w:val="20"/>
          <w:lang w:val="ru-RU"/>
        </w:rPr>
      </w:pPr>
      <w:r w:rsidRPr="00D524BC">
        <w:rPr>
          <w:rFonts w:ascii="GHEA Grapalat" w:hAnsi="GHEA Grapalat"/>
          <w:sz w:val="20"/>
          <w:szCs w:val="20"/>
          <w:lang w:val="ru-RU"/>
        </w:rPr>
        <w:t>Отобранному участнику будет предложено подписать контракт на поставку продуктов питания (далее - контракт).</w:t>
      </w:r>
    </w:p>
    <w:p w:rsidR="006B258B" w:rsidRPr="00D524BC" w:rsidRDefault="006B258B" w:rsidP="00D56A83">
      <w:pPr>
        <w:ind w:firstLine="720"/>
        <w:jc w:val="both"/>
        <w:rPr>
          <w:rFonts w:ascii="GHEA Grapalat" w:hAnsi="GHEA Grapalat"/>
          <w:sz w:val="20"/>
          <w:szCs w:val="20"/>
          <w:lang w:val="ru-RU"/>
        </w:rPr>
      </w:pPr>
      <w:r w:rsidRPr="00D524BC">
        <w:rPr>
          <w:rFonts w:ascii="GHEA Grapalat" w:hAnsi="GHEA Grapalat"/>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B258B" w:rsidRPr="00D524BC" w:rsidRDefault="006B258B" w:rsidP="00D56A83">
      <w:pPr>
        <w:ind w:firstLine="720"/>
        <w:jc w:val="both"/>
        <w:rPr>
          <w:rFonts w:ascii="GHEA Grapalat" w:hAnsi="GHEA Grapalat"/>
          <w:sz w:val="20"/>
          <w:szCs w:val="20"/>
          <w:lang w:val="ru-RU"/>
        </w:rPr>
      </w:pPr>
      <w:r w:rsidRPr="00D524BC">
        <w:rPr>
          <w:rFonts w:ascii="GHEA Grapalat" w:hAnsi="GHEA Grapalat"/>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 xml:space="preserve">Чтобы получить котировку, вы должны обратиться к клиенту до 7 начиная </w:t>
      </w:r>
      <w:proofErr w:type="gramStart"/>
      <w:r w:rsidRPr="00D524BC">
        <w:rPr>
          <w:rFonts w:ascii="GHEA Grapalat" w:hAnsi="GHEA Grapalat"/>
          <w:sz w:val="20"/>
          <w:szCs w:val="20"/>
          <w:lang w:val="ru-RU"/>
        </w:rPr>
        <w:t>с даты публикации</w:t>
      </w:r>
      <w:proofErr w:type="gramEnd"/>
      <w:r w:rsidRPr="00D524BC">
        <w:rPr>
          <w:rFonts w:ascii="GHEA Grapalat" w:hAnsi="GHEA Grapalat"/>
          <w:sz w:val="20"/>
          <w:szCs w:val="20"/>
          <w:lang w:val="ru-RU"/>
        </w:rPr>
        <w:t xml:space="preserve"> этого объявления в </w:t>
      </w:r>
      <w:r w:rsidR="00DD0DA8" w:rsidRPr="00D524BC">
        <w:rPr>
          <w:rFonts w:ascii="GHEA Grapalat" w:hAnsi="GHEA Grapalat"/>
          <w:sz w:val="20"/>
          <w:szCs w:val="20"/>
          <w:lang w:val="ru-RU"/>
        </w:rPr>
        <w:t>1</w:t>
      </w:r>
      <w:r w:rsidR="009A39B7" w:rsidRPr="009A39B7">
        <w:rPr>
          <w:rFonts w:ascii="GHEA Grapalat" w:hAnsi="GHEA Grapalat"/>
          <w:sz w:val="20"/>
          <w:szCs w:val="20"/>
          <w:lang w:val="ru-RU"/>
        </w:rPr>
        <w:t>1</w:t>
      </w:r>
      <w:r w:rsidR="00065381" w:rsidRPr="00D524BC">
        <w:rPr>
          <w:rFonts w:ascii="GHEA Grapalat" w:hAnsi="GHEA Grapalat"/>
          <w:sz w:val="20"/>
          <w:szCs w:val="20"/>
          <w:lang w:val="ru-RU"/>
        </w:rPr>
        <w:t>;00</w:t>
      </w:r>
      <w:r w:rsidRPr="00D524BC">
        <w:rPr>
          <w:rFonts w:ascii="GHEA Grapalat" w:hAnsi="GHEA Grapalat"/>
          <w:sz w:val="20"/>
          <w:szCs w:val="20"/>
          <w:lang w:val="ru-RU"/>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D524BC">
        <w:rPr>
          <w:rFonts w:ascii="Cambria Math" w:hAnsi="Cambria Math" w:cs="Cambria Math"/>
          <w:sz w:val="20"/>
          <w:szCs w:val="20"/>
          <w:lang w:val="ru-RU"/>
        </w:rPr>
        <w:t>​​</w:t>
      </w:r>
      <w:r w:rsidRPr="00D524BC">
        <w:rPr>
          <w:rFonts w:ascii="GHEA Grapalat" w:hAnsi="GHEA Grapalat" w:cs="Sylfaen"/>
          <w:sz w:val="20"/>
          <w:szCs w:val="20"/>
          <w:lang w:val="ru-RU"/>
        </w:rPr>
        <w:t>получения</w:t>
      </w:r>
      <w:r w:rsidRPr="00D524BC">
        <w:rPr>
          <w:rFonts w:ascii="GHEA Grapalat" w:hAnsi="GHEA Grapalat"/>
          <w:sz w:val="20"/>
          <w:szCs w:val="20"/>
          <w:lang w:val="ru-RU"/>
        </w:rPr>
        <w:t xml:space="preserve"> </w:t>
      </w:r>
      <w:r w:rsidRPr="00D524BC">
        <w:rPr>
          <w:rFonts w:ascii="GHEA Grapalat" w:hAnsi="GHEA Grapalat" w:cs="Sylfaen"/>
          <w:sz w:val="20"/>
          <w:szCs w:val="20"/>
          <w:lang w:val="ru-RU"/>
        </w:rPr>
        <w:t>электронного</w:t>
      </w:r>
      <w:r w:rsidRPr="00D524BC">
        <w:rPr>
          <w:rFonts w:ascii="GHEA Grapalat" w:hAnsi="GHEA Grapalat"/>
          <w:sz w:val="20"/>
          <w:szCs w:val="20"/>
          <w:lang w:val="ru-RU"/>
        </w:rPr>
        <w:t xml:space="preserve"> </w:t>
      </w:r>
      <w:r w:rsidRPr="00D524BC">
        <w:rPr>
          <w:rFonts w:ascii="GHEA Grapalat" w:hAnsi="GHEA Grapalat" w:cs="Sylfaen"/>
          <w:sz w:val="20"/>
          <w:szCs w:val="20"/>
          <w:lang w:val="ru-RU"/>
        </w:rPr>
        <w:t>заявления</w:t>
      </w:r>
      <w:r w:rsidRPr="00D524BC">
        <w:rPr>
          <w:rFonts w:ascii="GHEA Grapalat" w:hAnsi="GHEA Grapalat"/>
          <w:sz w:val="20"/>
          <w:szCs w:val="20"/>
          <w:lang w:val="ru-RU"/>
        </w:rPr>
        <w:t>.</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Не получение приглашения не ограничивает право участника участвовать в этой процедуре.</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 xml:space="preserve">Котировочные запросы должны быть представлены </w:t>
      </w:r>
      <w:proofErr w:type="gramStart"/>
      <w:r w:rsidRPr="00D524BC">
        <w:rPr>
          <w:rFonts w:ascii="GHEA Grapalat" w:hAnsi="GHEA Grapalat"/>
          <w:sz w:val="20"/>
          <w:szCs w:val="20"/>
          <w:lang w:val="ru-RU"/>
        </w:rPr>
        <w:t>в</w:t>
      </w:r>
      <w:proofErr w:type="gramEnd"/>
      <w:r w:rsidRPr="00D524BC">
        <w:rPr>
          <w:rFonts w:ascii="GHEA Grapalat" w:hAnsi="GHEA Grapalat"/>
          <w:sz w:val="20"/>
          <w:szCs w:val="20"/>
          <w:lang w:val="ru-RU"/>
        </w:rPr>
        <w:t xml:space="preserve"> </w:t>
      </w:r>
      <w:proofErr w:type="gramStart"/>
      <w:r w:rsidR="00DD0DA8" w:rsidRPr="00D524BC">
        <w:rPr>
          <w:rFonts w:ascii="GHEA Grapalat" w:hAnsi="GHEA Grapalat"/>
          <w:sz w:val="20"/>
          <w:szCs w:val="20"/>
          <w:lang w:val="ru-RU"/>
        </w:rPr>
        <w:t>Араратская</w:t>
      </w:r>
      <w:proofErr w:type="gramEnd"/>
      <w:r w:rsidR="00DD0DA8" w:rsidRPr="00D524BC">
        <w:rPr>
          <w:rFonts w:ascii="GHEA Grapalat" w:hAnsi="GHEA Grapalat"/>
          <w:sz w:val="20"/>
          <w:szCs w:val="20"/>
          <w:lang w:val="ru-RU"/>
        </w:rPr>
        <w:t xml:space="preserve"> область РА, «Мргаван Средняя школа » ГНКО улица Исаакяна 45/1, </w:t>
      </w:r>
      <w:r w:rsidRPr="00D524BC">
        <w:rPr>
          <w:rFonts w:ascii="GHEA Grapalat" w:hAnsi="GHEA Grapalat"/>
          <w:sz w:val="20"/>
          <w:szCs w:val="20"/>
          <w:lang w:val="ru-RU"/>
        </w:rPr>
        <w:t>в бумажной форме до 1</w:t>
      </w:r>
      <w:r w:rsidR="009A39B7" w:rsidRPr="009A39B7">
        <w:rPr>
          <w:rFonts w:ascii="GHEA Grapalat" w:hAnsi="GHEA Grapalat"/>
          <w:sz w:val="20"/>
          <w:szCs w:val="20"/>
          <w:lang w:val="ru-RU"/>
        </w:rPr>
        <w:t>1</w:t>
      </w:r>
      <w:r w:rsidRPr="00D524BC">
        <w:rPr>
          <w:rFonts w:ascii="GHEA Grapalat" w:hAnsi="GHEA Grapalat"/>
          <w:sz w:val="20"/>
          <w:szCs w:val="20"/>
          <w:lang w:val="ru-RU"/>
        </w:rPr>
        <w:t>;00 на 7-й день с даты публикации этого объявления. Предложения также могут быть представлены на английском или русском, помимо армянского.</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 xml:space="preserve">Открытие торгов состоится </w:t>
      </w:r>
      <w:proofErr w:type="gramStart"/>
      <w:r w:rsidRPr="00D524BC">
        <w:rPr>
          <w:rFonts w:ascii="GHEA Grapalat" w:hAnsi="GHEA Grapalat"/>
          <w:sz w:val="20"/>
          <w:szCs w:val="20"/>
          <w:lang w:val="ru-RU"/>
        </w:rPr>
        <w:t>в</w:t>
      </w:r>
      <w:proofErr w:type="gramEnd"/>
      <w:r w:rsidRPr="00D524BC">
        <w:rPr>
          <w:rFonts w:ascii="GHEA Grapalat" w:hAnsi="GHEA Grapalat"/>
          <w:sz w:val="20"/>
          <w:szCs w:val="20"/>
          <w:lang w:val="ru-RU"/>
        </w:rPr>
        <w:t xml:space="preserve">, </w:t>
      </w:r>
      <w:proofErr w:type="gramStart"/>
      <w:r w:rsidR="00750805" w:rsidRPr="00D524BC">
        <w:rPr>
          <w:rFonts w:ascii="GHEA Grapalat" w:hAnsi="GHEA Grapalat"/>
          <w:sz w:val="20"/>
          <w:szCs w:val="20"/>
          <w:lang w:val="ru-RU"/>
        </w:rPr>
        <w:t>Араратская</w:t>
      </w:r>
      <w:proofErr w:type="gramEnd"/>
      <w:r w:rsidR="00DD0DA8" w:rsidRPr="00D524BC">
        <w:rPr>
          <w:rFonts w:ascii="GHEA Grapalat" w:hAnsi="GHEA Grapalat"/>
          <w:sz w:val="20"/>
          <w:szCs w:val="20"/>
          <w:lang w:val="ru-RU"/>
        </w:rPr>
        <w:t xml:space="preserve"> область РА, «Мргаван Средняя школа » ГНКО улица Исаакяна</w:t>
      </w:r>
      <w:r w:rsidR="00750805" w:rsidRPr="00D524BC">
        <w:rPr>
          <w:rFonts w:ascii="GHEA Grapalat" w:hAnsi="GHEA Grapalat"/>
          <w:sz w:val="20"/>
          <w:szCs w:val="20"/>
          <w:lang w:val="ru-RU"/>
        </w:rPr>
        <w:t xml:space="preserve"> </w:t>
      </w:r>
      <w:r w:rsidR="00DD0DA8" w:rsidRPr="00D524BC">
        <w:rPr>
          <w:rFonts w:ascii="GHEA Grapalat" w:hAnsi="GHEA Grapalat"/>
          <w:sz w:val="20"/>
          <w:szCs w:val="20"/>
          <w:lang w:val="ru-RU"/>
        </w:rPr>
        <w:t>45/</w:t>
      </w:r>
      <w:r w:rsidR="00750805" w:rsidRPr="00D524BC">
        <w:rPr>
          <w:rFonts w:ascii="GHEA Grapalat" w:hAnsi="GHEA Grapalat"/>
          <w:sz w:val="20"/>
          <w:szCs w:val="20"/>
          <w:lang w:val="ru-RU"/>
        </w:rPr>
        <w:t>1</w:t>
      </w:r>
      <w:r w:rsidRPr="00D524BC">
        <w:rPr>
          <w:rFonts w:ascii="GHEA Grapalat" w:hAnsi="GHEA Grapalat"/>
          <w:sz w:val="20"/>
          <w:szCs w:val="20"/>
          <w:lang w:val="ru-RU"/>
        </w:rPr>
        <w:t xml:space="preserve">, </w:t>
      </w:r>
      <w:r w:rsidR="00CB0B33" w:rsidRPr="00CB0B33">
        <w:rPr>
          <w:rFonts w:ascii="GHEA Grapalat" w:hAnsi="GHEA Grapalat"/>
          <w:sz w:val="20"/>
          <w:szCs w:val="20"/>
          <w:lang w:val="ru-RU"/>
        </w:rPr>
        <w:t>2020</w:t>
      </w:r>
      <w:r w:rsidR="00D45C73" w:rsidRPr="00D524BC">
        <w:rPr>
          <w:rFonts w:ascii="GHEA Grapalat" w:hAnsi="GHEA Grapalat"/>
          <w:sz w:val="20"/>
          <w:szCs w:val="20"/>
          <w:lang w:val="ru-RU"/>
        </w:rPr>
        <w:t xml:space="preserve"> </w:t>
      </w:r>
      <w:r w:rsidRPr="00D524BC">
        <w:rPr>
          <w:rFonts w:ascii="GHEA Grapalat" w:hAnsi="GHEA Grapalat"/>
          <w:sz w:val="20"/>
          <w:szCs w:val="20"/>
          <w:lang w:val="ru-RU"/>
        </w:rPr>
        <w:t>года, »</w:t>
      </w:r>
      <w:r w:rsidR="009A39B7" w:rsidRPr="009A39B7">
        <w:rPr>
          <w:rFonts w:ascii="GHEA Grapalat" w:hAnsi="GHEA Grapalat"/>
          <w:sz w:val="20"/>
          <w:szCs w:val="20"/>
          <w:lang w:val="ru-RU"/>
        </w:rPr>
        <w:t>31</w:t>
      </w:r>
      <w:r w:rsidR="00CB0B33" w:rsidRPr="00CB0B33">
        <w:rPr>
          <w:rFonts w:ascii="GHEA Grapalat" w:hAnsi="GHEA Grapalat"/>
          <w:sz w:val="20"/>
          <w:szCs w:val="20"/>
          <w:lang w:val="ru-RU"/>
        </w:rPr>
        <w:t xml:space="preserve"> янва</w:t>
      </w:r>
      <w:r w:rsidRPr="00D524BC">
        <w:rPr>
          <w:rFonts w:ascii="GHEA Grapalat" w:hAnsi="GHEA Grapalat"/>
          <w:sz w:val="20"/>
          <w:szCs w:val="20"/>
          <w:lang w:val="ru-RU"/>
        </w:rPr>
        <w:t xml:space="preserve">ря в </w:t>
      </w:r>
      <w:r w:rsidR="00D45C73" w:rsidRPr="00D524BC">
        <w:rPr>
          <w:rFonts w:ascii="GHEA Grapalat" w:hAnsi="GHEA Grapalat"/>
          <w:sz w:val="20"/>
          <w:szCs w:val="20"/>
          <w:lang w:val="ru-RU"/>
        </w:rPr>
        <w:t>1</w:t>
      </w:r>
      <w:r w:rsidR="009A39B7" w:rsidRPr="009A39B7">
        <w:rPr>
          <w:rFonts w:ascii="GHEA Grapalat" w:hAnsi="GHEA Grapalat"/>
          <w:sz w:val="20"/>
          <w:szCs w:val="20"/>
          <w:lang w:val="ru-RU"/>
        </w:rPr>
        <w:t>1</w:t>
      </w:r>
      <w:r w:rsidR="00D45C73" w:rsidRPr="00D524BC">
        <w:rPr>
          <w:rFonts w:ascii="GHEA Grapalat" w:hAnsi="GHEA Grapalat"/>
          <w:sz w:val="20"/>
          <w:szCs w:val="20"/>
          <w:lang w:val="ru-RU"/>
        </w:rPr>
        <w:t>;00</w:t>
      </w:r>
      <w:r w:rsidRPr="00D524BC">
        <w:rPr>
          <w:rFonts w:ascii="GHEA Grapalat" w:hAnsi="GHEA Grapalat"/>
          <w:sz w:val="20"/>
          <w:szCs w:val="20"/>
          <w:lang w:val="ru-RU"/>
        </w:rPr>
        <w:t>:</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B258B" w:rsidRPr="00D524BC" w:rsidRDefault="006B258B" w:rsidP="006B258B">
      <w:pPr>
        <w:ind w:firstLine="720"/>
        <w:jc w:val="both"/>
        <w:rPr>
          <w:rFonts w:ascii="GHEA Grapalat" w:hAnsi="GHEA Grapalat"/>
          <w:sz w:val="20"/>
          <w:szCs w:val="20"/>
          <w:lang w:val="ru-RU"/>
        </w:rPr>
      </w:pPr>
      <w:r w:rsidRPr="00D524BC">
        <w:rPr>
          <w:rFonts w:ascii="GHEA Grapalat" w:hAnsi="GHEA Grapalat"/>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r w:rsidR="00D45C73" w:rsidRPr="00D524BC">
        <w:rPr>
          <w:rFonts w:ascii="GHEA Grapalat" w:hAnsi="GHEA Grapalat"/>
          <w:sz w:val="20"/>
          <w:szCs w:val="20"/>
          <w:lang w:val="ru-RU"/>
        </w:rPr>
        <w:t>Грач</w:t>
      </w:r>
      <w:r w:rsidR="00FA1819" w:rsidRPr="00D524BC">
        <w:rPr>
          <w:rFonts w:ascii="GHEA Grapalat" w:hAnsi="GHEA Grapalat"/>
          <w:sz w:val="20"/>
          <w:szCs w:val="20"/>
          <w:lang w:val="ru-RU"/>
        </w:rPr>
        <w:t>у</w:t>
      </w:r>
      <w:r w:rsidR="00D45C73" w:rsidRPr="00D524BC">
        <w:rPr>
          <w:rFonts w:ascii="GHEA Grapalat" w:hAnsi="GHEA Grapalat"/>
          <w:sz w:val="20"/>
          <w:szCs w:val="20"/>
          <w:lang w:val="ru-RU"/>
        </w:rPr>
        <w:t xml:space="preserve"> Оганнисян</w:t>
      </w:r>
      <w:r w:rsidR="00FA1819" w:rsidRPr="00D524BC">
        <w:rPr>
          <w:rFonts w:ascii="GHEA Grapalat" w:hAnsi="GHEA Grapalat"/>
          <w:sz w:val="20"/>
          <w:szCs w:val="20"/>
          <w:lang w:val="ru-RU"/>
        </w:rPr>
        <w:t>у</w:t>
      </w:r>
      <w:r w:rsidRPr="00D524BC">
        <w:rPr>
          <w:rFonts w:ascii="GHEA Grapalat" w:hAnsi="GHEA Grapalat"/>
          <w:sz w:val="20"/>
          <w:szCs w:val="20"/>
          <w:lang w:val="ru-RU"/>
        </w:rPr>
        <w:t xml:space="preserve"> </w:t>
      </w:r>
    </w:p>
    <w:p w:rsidR="006B258B" w:rsidRPr="00D524BC" w:rsidRDefault="006B258B" w:rsidP="006B258B">
      <w:pPr>
        <w:ind w:firstLine="720"/>
        <w:jc w:val="both"/>
        <w:rPr>
          <w:rFonts w:ascii="GHEA Grapalat" w:hAnsi="GHEA Grapalat"/>
          <w:sz w:val="20"/>
          <w:szCs w:val="20"/>
          <w:lang w:val="ru-RU"/>
        </w:rPr>
      </w:pPr>
    </w:p>
    <w:p w:rsidR="006B258B" w:rsidRPr="00D524BC" w:rsidRDefault="006B258B" w:rsidP="006B258B">
      <w:pPr>
        <w:ind w:firstLine="720"/>
        <w:jc w:val="center"/>
        <w:rPr>
          <w:rFonts w:ascii="GHEA Grapalat" w:hAnsi="GHEA Grapalat"/>
          <w:sz w:val="20"/>
          <w:szCs w:val="20"/>
          <w:lang w:val="ru-RU"/>
        </w:rPr>
      </w:pPr>
      <w:r w:rsidRPr="00D524BC">
        <w:rPr>
          <w:rFonts w:ascii="GHEA Grapalat" w:hAnsi="GHEA Grapalat"/>
          <w:sz w:val="20"/>
          <w:szCs w:val="20"/>
          <w:lang w:val="ru-RU"/>
        </w:rPr>
        <w:t xml:space="preserve">Телефон 093 </w:t>
      </w:r>
      <w:r w:rsidR="00D45C73" w:rsidRPr="00D524BC">
        <w:rPr>
          <w:rFonts w:ascii="GHEA Grapalat" w:hAnsi="GHEA Grapalat"/>
          <w:sz w:val="20"/>
          <w:szCs w:val="20"/>
          <w:lang w:val="ru-RU"/>
        </w:rPr>
        <w:t xml:space="preserve"> 58-31-37</w:t>
      </w:r>
    </w:p>
    <w:p w:rsidR="006B258B" w:rsidRPr="00D524BC" w:rsidRDefault="006B258B" w:rsidP="006B258B">
      <w:pPr>
        <w:ind w:firstLine="720"/>
        <w:jc w:val="center"/>
        <w:rPr>
          <w:rFonts w:ascii="GHEA Grapalat" w:hAnsi="GHEA Grapalat"/>
          <w:sz w:val="20"/>
          <w:szCs w:val="20"/>
          <w:lang w:val="ru-RU"/>
        </w:rPr>
      </w:pPr>
      <w:r w:rsidRPr="00D524BC">
        <w:rPr>
          <w:rFonts w:ascii="GHEA Grapalat" w:hAnsi="GHEA Grapalat"/>
          <w:sz w:val="20"/>
          <w:szCs w:val="20"/>
          <w:lang w:val="ru-RU"/>
        </w:rPr>
        <w:t>Эл. Почта mail</w:t>
      </w:r>
      <w:r w:rsidR="00D45C73" w:rsidRPr="00D524BC">
        <w:rPr>
          <w:rFonts w:ascii="GHEA Grapalat" w:hAnsi="GHEA Grapalat"/>
          <w:sz w:val="20"/>
          <w:szCs w:val="20"/>
          <w:lang w:val="ru-RU"/>
        </w:rPr>
        <w:t xml:space="preserve">: </w:t>
      </w:r>
      <w:r w:rsidRPr="00D524BC">
        <w:rPr>
          <w:rFonts w:ascii="GHEA Grapalat" w:hAnsi="GHEA Grapalat"/>
          <w:sz w:val="20"/>
          <w:szCs w:val="20"/>
          <w:lang w:val="ru-RU"/>
        </w:rPr>
        <w:t xml:space="preserve"> </w:t>
      </w:r>
      <w:r w:rsidR="00DD0DA8" w:rsidRPr="00D524BC">
        <w:rPr>
          <w:rFonts w:ascii="GHEA Grapalat" w:hAnsi="GHEA Grapalat"/>
          <w:color w:val="000000"/>
          <w:sz w:val="20"/>
          <w:szCs w:val="20"/>
          <w:shd w:val="clear" w:color="auto" w:fill="F6F6F6"/>
        </w:rPr>
        <w:t>mrgavan</w:t>
      </w:r>
      <w:r w:rsidR="00750805" w:rsidRPr="00D524BC">
        <w:rPr>
          <w:rFonts w:ascii="GHEA Grapalat" w:hAnsi="GHEA Grapalat"/>
          <w:color w:val="000000"/>
          <w:sz w:val="20"/>
          <w:szCs w:val="20"/>
          <w:shd w:val="clear" w:color="auto" w:fill="F6F6F6"/>
          <w:lang w:val="ru-RU"/>
        </w:rPr>
        <w:t>@schools.am</w:t>
      </w:r>
    </w:p>
    <w:p w:rsidR="006B258B" w:rsidRPr="00D524BC" w:rsidRDefault="006B258B" w:rsidP="00750805">
      <w:pPr>
        <w:jc w:val="center"/>
        <w:rPr>
          <w:rFonts w:ascii="GHEA Grapalat" w:hAnsi="GHEA Grapalat" w:cs="Sylfaen"/>
          <w:i/>
          <w:sz w:val="22"/>
          <w:lang w:val="af-ZA"/>
        </w:rPr>
      </w:pPr>
      <w:r w:rsidRPr="00D524BC">
        <w:rPr>
          <w:rFonts w:ascii="GHEA Grapalat" w:hAnsi="GHEA Grapalat"/>
          <w:sz w:val="20"/>
          <w:szCs w:val="20"/>
          <w:lang w:val="ru-RU"/>
        </w:rPr>
        <w:t xml:space="preserve">Клиент </w:t>
      </w:r>
      <w:r w:rsidR="00DD0DA8" w:rsidRPr="00D524BC">
        <w:rPr>
          <w:rFonts w:ascii="GHEA Grapalat" w:hAnsi="GHEA Grapalat"/>
          <w:sz w:val="20"/>
          <w:szCs w:val="20"/>
          <w:lang w:val="ru-RU"/>
        </w:rPr>
        <w:t>Средняя школа Мргавана</w:t>
      </w:r>
      <w:r w:rsidR="00750805" w:rsidRPr="00D524BC">
        <w:rPr>
          <w:rFonts w:ascii="GHEA Grapalat" w:hAnsi="GHEA Grapalat"/>
          <w:sz w:val="20"/>
          <w:szCs w:val="20"/>
          <w:lang w:val="ru-RU"/>
        </w:rPr>
        <w:t>» ГНКО</w:t>
      </w:r>
    </w:p>
    <w:p w:rsidR="00521ECD" w:rsidRPr="00D524BC" w:rsidRDefault="00521ECD" w:rsidP="006E5207">
      <w:pPr>
        <w:pStyle w:val="af3"/>
        <w:spacing w:after="0"/>
        <w:ind w:firstLine="567"/>
        <w:jc w:val="right"/>
        <w:rPr>
          <w:rFonts w:ascii="GHEA Grapalat" w:hAnsi="GHEA Grapalat" w:cs="Sylfaen"/>
          <w:i/>
          <w:sz w:val="20"/>
          <w:szCs w:val="20"/>
          <w:lang w:val="af-ZA"/>
        </w:rPr>
      </w:pPr>
    </w:p>
    <w:p w:rsidR="006B258B" w:rsidRPr="00D524BC" w:rsidRDefault="006B258B" w:rsidP="006E5207">
      <w:pPr>
        <w:pStyle w:val="af3"/>
        <w:spacing w:after="0"/>
        <w:ind w:firstLine="567"/>
        <w:jc w:val="right"/>
        <w:rPr>
          <w:rFonts w:ascii="GHEA Grapalat" w:hAnsi="GHEA Grapalat" w:cs="Sylfaen"/>
          <w:i/>
          <w:sz w:val="20"/>
          <w:szCs w:val="20"/>
          <w:lang w:val="ru-RU"/>
        </w:rPr>
      </w:pPr>
    </w:p>
    <w:p w:rsidR="006B258B" w:rsidRPr="00D524BC" w:rsidRDefault="006B258B" w:rsidP="006E5207">
      <w:pPr>
        <w:pStyle w:val="af3"/>
        <w:spacing w:after="0"/>
        <w:ind w:firstLine="567"/>
        <w:jc w:val="right"/>
        <w:rPr>
          <w:rFonts w:ascii="GHEA Grapalat" w:hAnsi="GHEA Grapalat" w:cs="Sylfaen"/>
          <w:i/>
          <w:sz w:val="20"/>
          <w:szCs w:val="20"/>
          <w:lang w:val="ru-RU"/>
        </w:rPr>
      </w:pPr>
    </w:p>
    <w:p w:rsidR="006B258B" w:rsidRPr="00D524BC" w:rsidRDefault="006B258B" w:rsidP="006E5207">
      <w:pPr>
        <w:pStyle w:val="af3"/>
        <w:spacing w:after="0"/>
        <w:ind w:firstLine="567"/>
        <w:jc w:val="right"/>
        <w:rPr>
          <w:rFonts w:ascii="GHEA Grapalat" w:hAnsi="GHEA Grapalat" w:cs="Sylfaen"/>
          <w:i/>
          <w:sz w:val="20"/>
          <w:szCs w:val="20"/>
          <w:lang w:val="ru-RU"/>
        </w:rPr>
      </w:pPr>
    </w:p>
    <w:p w:rsidR="006B258B" w:rsidRPr="00D524BC" w:rsidRDefault="006B258B" w:rsidP="006E5207">
      <w:pPr>
        <w:pStyle w:val="af3"/>
        <w:spacing w:after="0"/>
        <w:ind w:firstLine="567"/>
        <w:jc w:val="right"/>
        <w:rPr>
          <w:rFonts w:ascii="GHEA Grapalat" w:hAnsi="GHEA Grapalat" w:cs="Sylfaen"/>
          <w:i/>
          <w:sz w:val="20"/>
          <w:szCs w:val="20"/>
          <w:lang w:val="ru-RU"/>
        </w:rPr>
      </w:pPr>
    </w:p>
    <w:p w:rsidR="006B258B" w:rsidRPr="00D524BC" w:rsidRDefault="006B258B" w:rsidP="006E5207">
      <w:pPr>
        <w:pStyle w:val="af3"/>
        <w:spacing w:after="0"/>
        <w:ind w:firstLine="567"/>
        <w:jc w:val="right"/>
        <w:rPr>
          <w:rFonts w:ascii="GHEA Grapalat" w:hAnsi="GHEA Grapalat" w:cs="Sylfaen"/>
          <w:i/>
          <w:sz w:val="20"/>
          <w:szCs w:val="20"/>
          <w:lang w:val="ru-RU"/>
        </w:rPr>
      </w:pPr>
    </w:p>
    <w:p w:rsidR="006B258B" w:rsidRPr="00D524BC" w:rsidRDefault="006B258B" w:rsidP="006E5207">
      <w:pPr>
        <w:pStyle w:val="af3"/>
        <w:spacing w:after="0"/>
        <w:ind w:firstLine="567"/>
        <w:jc w:val="right"/>
        <w:rPr>
          <w:rFonts w:ascii="GHEA Grapalat" w:hAnsi="GHEA Grapalat" w:cs="Sylfaen"/>
          <w:i/>
          <w:sz w:val="20"/>
          <w:szCs w:val="20"/>
          <w:lang w:val="ru-RU"/>
        </w:rPr>
      </w:pPr>
    </w:p>
    <w:p w:rsidR="00521ECD" w:rsidRPr="00D524BC" w:rsidRDefault="00521ECD" w:rsidP="006E5207">
      <w:pPr>
        <w:pStyle w:val="af3"/>
        <w:spacing w:after="0"/>
        <w:ind w:firstLine="567"/>
        <w:jc w:val="right"/>
        <w:rPr>
          <w:rFonts w:ascii="GHEA Grapalat" w:hAnsi="GHEA Grapalat" w:cs="Sylfaen"/>
          <w:i/>
          <w:sz w:val="20"/>
          <w:szCs w:val="20"/>
          <w:lang w:val="ru-RU"/>
        </w:rPr>
      </w:pPr>
    </w:p>
    <w:p w:rsidR="00D45C73" w:rsidRPr="00D524BC" w:rsidRDefault="00D45C73" w:rsidP="006E5207">
      <w:pPr>
        <w:pStyle w:val="af3"/>
        <w:spacing w:after="0"/>
        <w:ind w:firstLine="567"/>
        <w:jc w:val="right"/>
        <w:rPr>
          <w:rFonts w:ascii="GHEA Grapalat" w:hAnsi="GHEA Grapalat" w:cs="Sylfaen"/>
          <w:i/>
          <w:sz w:val="20"/>
          <w:szCs w:val="20"/>
          <w:lang w:val="ru-RU"/>
        </w:rPr>
      </w:pPr>
    </w:p>
    <w:p w:rsidR="00065381" w:rsidRPr="00D524BC" w:rsidRDefault="00065381" w:rsidP="006E5207">
      <w:pPr>
        <w:pStyle w:val="af3"/>
        <w:spacing w:after="0"/>
        <w:ind w:firstLine="567"/>
        <w:jc w:val="right"/>
        <w:rPr>
          <w:rFonts w:ascii="GHEA Grapalat" w:hAnsi="GHEA Grapalat" w:cs="Sylfaen"/>
          <w:i/>
          <w:sz w:val="20"/>
          <w:szCs w:val="20"/>
          <w:lang w:val="ru-RU"/>
        </w:rPr>
      </w:pPr>
    </w:p>
    <w:p w:rsidR="00065381" w:rsidRPr="00D524BC" w:rsidRDefault="00065381" w:rsidP="006E5207">
      <w:pPr>
        <w:pStyle w:val="af3"/>
        <w:spacing w:after="0"/>
        <w:ind w:firstLine="567"/>
        <w:jc w:val="right"/>
        <w:rPr>
          <w:rFonts w:ascii="GHEA Grapalat" w:hAnsi="GHEA Grapalat" w:cs="Sylfaen"/>
          <w:i/>
          <w:sz w:val="20"/>
          <w:szCs w:val="20"/>
          <w:lang w:val="ru-RU"/>
        </w:rPr>
      </w:pPr>
    </w:p>
    <w:p w:rsidR="00065381" w:rsidRPr="00D524BC" w:rsidRDefault="00065381" w:rsidP="006E5207">
      <w:pPr>
        <w:pStyle w:val="af3"/>
        <w:spacing w:after="0"/>
        <w:ind w:firstLine="567"/>
        <w:jc w:val="right"/>
        <w:rPr>
          <w:rFonts w:ascii="GHEA Grapalat" w:hAnsi="GHEA Grapalat" w:cs="Sylfaen"/>
          <w:i/>
          <w:sz w:val="20"/>
          <w:szCs w:val="20"/>
          <w:lang w:val="ru-RU"/>
        </w:rPr>
      </w:pPr>
    </w:p>
    <w:p w:rsidR="00065381" w:rsidRPr="00D524BC" w:rsidRDefault="00065381" w:rsidP="006E5207">
      <w:pPr>
        <w:pStyle w:val="af3"/>
        <w:spacing w:after="0"/>
        <w:ind w:firstLine="567"/>
        <w:jc w:val="right"/>
        <w:rPr>
          <w:rFonts w:ascii="GHEA Grapalat" w:hAnsi="GHEA Grapalat" w:cs="Sylfaen"/>
          <w:i/>
          <w:sz w:val="20"/>
          <w:szCs w:val="20"/>
          <w:lang w:val="ru-RU"/>
        </w:rPr>
      </w:pPr>
    </w:p>
    <w:p w:rsidR="00065381" w:rsidRPr="00D524BC" w:rsidRDefault="00065381" w:rsidP="006E5207">
      <w:pPr>
        <w:pStyle w:val="af3"/>
        <w:spacing w:after="0"/>
        <w:ind w:firstLine="567"/>
        <w:jc w:val="right"/>
        <w:rPr>
          <w:rFonts w:ascii="GHEA Grapalat" w:hAnsi="GHEA Grapalat" w:cs="Sylfaen"/>
          <w:i/>
          <w:sz w:val="20"/>
          <w:szCs w:val="20"/>
          <w:lang w:val="ru-RU"/>
        </w:rPr>
      </w:pPr>
    </w:p>
    <w:p w:rsidR="001A28B0" w:rsidRPr="00D524BC" w:rsidRDefault="001A28B0" w:rsidP="006E5207">
      <w:pPr>
        <w:pStyle w:val="af3"/>
        <w:spacing w:after="0"/>
        <w:ind w:firstLine="567"/>
        <w:jc w:val="right"/>
        <w:rPr>
          <w:rFonts w:ascii="GHEA Grapalat" w:hAnsi="GHEA Grapalat" w:cs="Sylfaen"/>
          <w:i/>
          <w:sz w:val="20"/>
          <w:szCs w:val="20"/>
          <w:lang w:val="ru-RU"/>
        </w:rPr>
      </w:pPr>
    </w:p>
    <w:p w:rsidR="001A28B0" w:rsidRPr="00D524BC" w:rsidRDefault="001A28B0" w:rsidP="006E5207">
      <w:pPr>
        <w:pStyle w:val="af3"/>
        <w:spacing w:after="0"/>
        <w:ind w:firstLine="567"/>
        <w:jc w:val="right"/>
        <w:rPr>
          <w:rFonts w:ascii="GHEA Grapalat" w:hAnsi="GHEA Grapalat" w:cs="Sylfaen"/>
          <w:i/>
          <w:sz w:val="20"/>
          <w:szCs w:val="20"/>
          <w:lang w:val="ru-RU"/>
        </w:rPr>
      </w:pPr>
    </w:p>
    <w:p w:rsidR="00764BAD" w:rsidRPr="006835A6" w:rsidRDefault="00764BAD" w:rsidP="006E5207">
      <w:pPr>
        <w:pStyle w:val="af3"/>
        <w:spacing w:after="0"/>
        <w:ind w:firstLine="567"/>
        <w:jc w:val="right"/>
        <w:rPr>
          <w:rFonts w:ascii="GHEA Grapalat" w:hAnsi="GHEA Grapalat" w:cs="Sylfaen"/>
          <w:i/>
          <w:sz w:val="20"/>
          <w:szCs w:val="20"/>
          <w:lang w:val="ru-RU"/>
        </w:rPr>
      </w:pPr>
    </w:p>
    <w:p w:rsidR="00DD0DA8" w:rsidRPr="006835A6" w:rsidRDefault="00DD0DA8" w:rsidP="006E5207">
      <w:pPr>
        <w:pStyle w:val="af3"/>
        <w:spacing w:after="0"/>
        <w:ind w:firstLine="567"/>
        <w:jc w:val="right"/>
        <w:rPr>
          <w:rFonts w:ascii="GHEA Grapalat" w:hAnsi="GHEA Grapalat" w:cs="Sylfaen"/>
          <w:i/>
          <w:sz w:val="20"/>
          <w:szCs w:val="20"/>
          <w:lang w:val="ru-RU"/>
        </w:rPr>
      </w:pPr>
    </w:p>
    <w:p w:rsidR="00DD0DA8" w:rsidRPr="006835A6" w:rsidRDefault="00DD0DA8" w:rsidP="006E5207">
      <w:pPr>
        <w:pStyle w:val="af3"/>
        <w:spacing w:after="0"/>
        <w:ind w:firstLine="567"/>
        <w:jc w:val="right"/>
        <w:rPr>
          <w:rFonts w:ascii="GHEA Grapalat" w:hAnsi="GHEA Grapalat" w:cs="Sylfaen"/>
          <w:i/>
          <w:sz w:val="20"/>
          <w:szCs w:val="20"/>
          <w:lang w:val="ru-RU"/>
        </w:rPr>
      </w:pPr>
    </w:p>
    <w:p w:rsidR="006E5207" w:rsidRPr="00D524BC" w:rsidRDefault="006E5207" w:rsidP="006E5207">
      <w:pPr>
        <w:pStyle w:val="af3"/>
        <w:spacing w:after="0"/>
        <w:ind w:firstLine="567"/>
        <w:jc w:val="right"/>
        <w:rPr>
          <w:rFonts w:ascii="GHEA Grapalat" w:hAnsi="GHEA Grapalat" w:cs="Sylfaen"/>
          <w:i/>
          <w:sz w:val="20"/>
          <w:szCs w:val="20"/>
          <w:lang w:val="af-ZA"/>
        </w:rPr>
      </w:pPr>
      <w:r w:rsidRPr="00D524BC">
        <w:rPr>
          <w:rFonts w:ascii="GHEA Grapalat" w:hAnsi="GHEA Grapalat" w:cs="Sylfaen"/>
          <w:i/>
          <w:sz w:val="20"/>
          <w:szCs w:val="20"/>
        </w:rPr>
        <w:t>Հաստատված</w:t>
      </w:r>
      <w:r w:rsidRPr="00D524BC">
        <w:rPr>
          <w:rFonts w:ascii="GHEA Grapalat" w:hAnsi="GHEA Grapalat" w:cs="Times Armenian"/>
          <w:i/>
          <w:sz w:val="20"/>
          <w:szCs w:val="20"/>
          <w:lang w:val="af-ZA"/>
        </w:rPr>
        <w:t xml:space="preserve"> </w:t>
      </w:r>
      <w:r w:rsidRPr="00D524BC">
        <w:rPr>
          <w:rFonts w:ascii="GHEA Grapalat" w:hAnsi="GHEA Grapalat" w:cs="Sylfaen"/>
          <w:i/>
          <w:sz w:val="20"/>
          <w:szCs w:val="20"/>
        </w:rPr>
        <w:t>է</w:t>
      </w:r>
    </w:p>
    <w:p w:rsidR="006E5207" w:rsidRPr="00D524BC" w:rsidRDefault="00521ECD" w:rsidP="006E5207">
      <w:pPr>
        <w:pStyle w:val="af3"/>
        <w:spacing w:after="0"/>
        <w:ind w:firstLine="567"/>
        <w:jc w:val="right"/>
        <w:rPr>
          <w:rFonts w:ascii="GHEA Grapalat" w:hAnsi="GHEA Grapalat" w:cs="Sylfaen"/>
          <w:i/>
          <w:sz w:val="20"/>
          <w:szCs w:val="20"/>
          <w:lang w:val="af-ZA"/>
        </w:rPr>
      </w:pPr>
      <w:r w:rsidRPr="00D524BC">
        <w:rPr>
          <w:rFonts w:ascii="GHEA Grapalat" w:hAnsi="GHEA Grapalat"/>
          <w:sz w:val="20"/>
          <w:lang w:val="af-ZA"/>
        </w:rPr>
        <w:t>ԱՄ</w:t>
      </w:r>
      <w:r w:rsidR="00DD0DA8" w:rsidRPr="00D524BC">
        <w:rPr>
          <w:rFonts w:ascii="GHEA Grapalat" w:hAnsi="GHEA Grapalat"/>
          <w:sz w:val="20"/>
        </w:rPr>
        <w:t>Մ</w:t>
      </w:r>
      <w:r w:rsidRPr="00D524BC">
        <w:rPr>
          <w:rFonts w:ascii="GHEA Grapalat" w:hAnsi="GHEA Grapalat"/>
          <w:sz w:val="20"/>
          <w:lang w:val="af-ZA"/>
        </w:rPr>
        <w:t>ՀՄԴ-ԳՀԱՊՁԲ-</w:t>
      </w:r>
      <w:r w:rsidR="0073333F">
        <w:rPr>
          <w:rFonts w:ascii="GHEA Grapalat" w:hAnsi="GHEA Grapalat"/>
          <w:sz w:val="20"/>
          <w:lang w:val="af-ZA"/>
        </w:rPr>
        <w:t>20</w:t>
      </w:r>
      <w:r w:rsidRPr="00D524BC">
        <w:rPr>
          <w:rFonts w:ascii="GHEA Grapalat" w:hAnsi="GHEA Grapalat"/>
          <w:sz w:val="20"/>
          <w:lang w:val="af-ZA"/>
        </w:rPr>
        <w:t>/0</w:t>
      </w:r>
      <w:r w:rsidR="009A39B7">
        <w:rPr>
          <w:rFonts w:ascii="GHEA Grapalat" w:hAnsi="GHEA Grapalat"/>
          <w:sz w:val="20"/>
          <w:lang w:val="af-ZA"/>
        </w:rPr>
        <w:t>2</w:t>
      </w:r>
      <w:r w:rsidRPr="00D524BC">
        <w:rPr>
          <w:rFonts w:ascii="GHEA Grapalat" w:hAnsi="GHEA Grapalat"/>
          <w:sz w:val="20"/>
          <w:u w:val="single"/>
          <w:lang w:val="af-ZA"/>
        </w:rPr>
        <w:t xml:space="preserve"> </w:t>
      </w:r>
      <w:r w:rsidR="006E5207" w:rsidRPr="00D524BC">
        <w:rPr>
          <w:rFonts w:ascii="GHEA Grapalat" w:hAnsi="GHEA Grapalat" w:cs="Sylfaen"/>
          <w:i/>
          <w:sz w:val="20"/>
          <w:szCs w:val="20"/>
        </w:rPr>
        <w:t>ծածկա</w:t>
      </w:r>
      <w:r w:rsidR="006E5207" w:rsidRPr="00D524BC">
        <w:rPr>
          <w:rFonts w:ascii="GHEA Grapalat" w:hAnsi="GHEA Grapalat" w:cs="Times Armenian"/>
          <w:i/>
          <w:sz w:val="20"/>
          <w:szCs w:val="20"/>
        </w:rPr>
        <w:t>գ</w:t>
      </w:r>
      <w:r w:rsidR="006E5207" w:rsidRPr="00D524BC">
        <w:rPr>
          <w:rFonts w:ascii="GHEA Grapalat" w:hAnsi="GHEA Grapalat" w:cs="Sylfaen"/>
          <w:i/>
          <w:sz w:val="20"/>
          <w:szCs w:val="20"/>
        </w:rPr>
        <w:t>րով</w:t>
      </w:r>
      <w:r w:rsidR="006E5207" w:rsidRPr="00D524BC">
        <w:rPr>
          <w:rFonts w:ascii="GHEA Grapalat" w:hAnsi="GHEA Grapalat" w:cs="Times Armenian"/>
          <w:i/>
          <w:sz w:val="20"/>
          <w:szCs w:val="20"/>
          <w:lang w:val="af-ZA"/>
        </w:rPr>
        <w:t xml:space="preserve"> </w:t>
      </w:r>
    </w:p>
    <w:p w:rsidR="006E5207" w:rsidRPr="00D524BC" w:rsidRDefault="00065381" w:rsidP="006E5207">
      <w:pPr>
        <w:pStyle w:val="af3"/>
        <w:spacing w:after="0"/>
        <w:ind w:firstLine="567"/>
        <w:jc w:val="right"/>
        <w:rPr>
          <w:rFonts w:ascii="GHEA Grapalat" w:hAnsi="GHEA Grapalat" w:cs="Times Armenian"/>
          <w:i/>
          <w:sz w:val="20"/>
          <w:szCs w:val="20"/>
          <w:lang w:val="af-ZA"/>
        </w:rPr>
      </w:pPr>
      <w:r w:rsidRPr="00D524BC">
        <w:rPr>
          <w:rFonts w:ascii="GHEA Grapalat" w:hAnsi="GHEA Grapalat" w:cs="Sylfaen"/>
          <w:i/>
          <w:sz w:val="20"/>
          <w:szCs w:val="20"/>
        </w:rPr>
        <w:t>Գնանշման</w:t>
      </w:r>
      <w:r w:rsidRPr="00D524BC">
        <w:rPr>
          <w:rFonts w:ascii="GHEA Grapalat" w:hAnsi="GHEA Grapalat" w:cs="Sylfaen"/>
          <w:i/>
          <w:sz w:val="20"/>
          <w:szCs w:val="20"/>
          <w:lang w:val="af-ZA"/>
        </w:rPr>
        <w:t xml:space="preserve"> </w:t>
      </w:r>
      <w:r w:rsidRPr="00D524BC">
        <w:rPr>
          <w:rFonts w:ascii="GHEA Grapalat" w:hAnsi="GHEA Grapalat" w:cs="Sylfaen"/>
          <w:i/>
          <w:sz w:val="20"/>
          <w:szCs w:val="20"/>
        </w:rPr>
        <w:t>հարցման</w:t>
      </w:r>
      <w:r w:rsidRPr="00D524BC">
        <w:rPr>
          <w:rFonts w:ascii="GHEA Grapalat" w:hAnsi="GHEA Grapalat" w:cs="Sylfaen"/>
          <w:i/>
          <w:sz w:val="20"/>
          <w:szCs w:val="20"/>
          <w:lang w:val="af-ZA"/>
        </w:rPr>
        <w:t xml:space="preserve"> </w:t>
      </w:r>
      <w:r w:rsidR="006E5207" w:rsidRPr="00D524BC">
        <w:rPr>
          <w:rFonts w:ascii="GHEA Grapalat" w:hAnsi="GHEA Grapalat" w:cs="Times Armenian"/>
          <w:i/>
          <w:sz w:val="20"/>
          <w:szCs w:val="20"/>
          <w:lang w:val="af-ZA"/>
        </w:rPr>
        <w:t xml:space="preserve"> գնահատող </w:t>
      </w:r>
      <w:r w:rsidR="006E5207" w:rsidRPr="00D524BC">
        <w:rPr>
          <w:rFonts w:ascii="GHEA Grapalat" w:hAnsi="GHEA Grapalat" w:cs="Sylfaen"/>
          <w:i/>
          <w:sz w:val="20"/>
          <w:szCs w:val="20"/>
        </w:rPr>
        <w:t>հանձնաժողովի</w:t>
      </w:r>
    </w:p>
    <w:p w:rsidR="006E5207" w:rsidRPr="00D524BC" w:rsidRDefault="006E5207" w:rsidP="006E5207">
      <w:pPr>
        <w:pStyle w:val="af3"/>
        <w:spacing w:after="0"/>
        <w:ind w:firstLine="567"/>
        <w:jc w:val="right"/>
        <w:rPr>
          <w:rFonts w:ascii="GHEA Grapalat" w:hAnsi="GHEA Grapalat"/>
          <w:i/>
          <w:sz w:val="20"/>
          <w:szCs w:val="20"/>
          <w:lang w:val="af-ZA"/>
        </w:rPr>
      </w:pPr>
      <w:r w:rsidRPr="00D524BC">
        <w:rPr>
          <w:rFonts w:ascii="GHEA Grapalat" w:hAnsi="GHEA Grapalat" w:cs="Sylfaen"/>
          <w:i/>
          <w:sz w:val="20"/>
          <w:szCs w:val="20"/>
          <w:lang w:val="af-ZA"/>
        </w:rPr>
        <w:t xml:space="preserve"> 20</w:t>
      </w:r>
      <w:r w:rsidR="00CB0B33">
        <w:rPr>
          <w:rFonts w:ascii="GHEA Grapalat" w:hAnsi="GHEA Grapalat" w:cs="Sylfaen"/>
          <w:i/>
          <w:sz w:val="20"/>
          <w:szCs w:val="20"/>
          <w:lang w:val="af-ZA"/>
        </w:rPr>
        <w:t>20</w:t>
      </w:r>
      <w:r w:rsidRPr="00D524BC">
        <w:rPr>
          <w:rFonts w:ascii="GHEA Grapalat" w:hAnsi="GHEA Grapalat" w:cs="Sylfaen"/>
          <w:i/>
          <w:sz w:val="20"/>
          <w:szCs w:val="20"/>
        </w:rPr>
        <w:t>թ</w:t>
      </w:r>
      <w:r w:rsidRPr="00D524BC">
        <w:rPr>
          <w:rFonts w:ascii="GHEA Grapalat" w:hAnsi="GHEA Grapalat" w:cs="Times Armenian"/>
          <w:i/>
          <w:sz w:val="20"/>
          <w:szCs w:val="20"/>
          <w:lang w:val="af-ZA"/>
        </w:rPr>
        <w:t xml:space="preserve">.  </w:t>
      </w:r>
      <w:r w:rsidR="00CB0B33">
        <w:rPr>
          <w:rFonts w:ascii="GHEA Grapalat" w:hAnsi="GHEA Grapalat" w:cs="Times Armenian"/>
          <w:i/>
          <w:sz w:val="20"/>
          <w:szCs w:val="20"/>
          <w:lang w:val="af-ZA"/>
        </w:rPr>
        <w:t>հունվարի</w:t>
      </w:r>
      <w:r w:rsidR="006B258B" w:rsidRPr="00D524BC">
        <w:rPr>
          <w:rFonts w:ascii="GHEA Grapalat" w:hAnsi="GHEA Grapalat" w:cs="Times Armenian"/>
          <w:i/>
          <w:sz w:val="20"/>
          <w:szCs w:val="20"/>
          <w:lang w:val="af-ZA"/>
        </w:rPr>
        <w:t xml:space="preserve"> </w:t>
      </w:r>
      <w:r w:rsidR="0037239D" w:rsidRPr="00D524BC">
        <w:rPr>
          <w:rFonts w:ascii="GHEA Grapalat" w:hAnsi="GHEA Grapalat" w:cs="Times Armenian"/>
          <w:i/>
          <w:sz w:val="20"/>
          <w:szCs w:val="20"/>
          <w:lang w:val="af-ZA"/>
        </w:rPr>
        <w:t xml:space="preserve"> </w:t>
      </w:r>
      <w:r w:rsidR="009A39B7">
        <w:rPr>
          <w:rFonts w:ascii="GHEA Grapalat" w:hAnsi="GHEA Grapalat" w:cs="Times Armenian"/>
          <w:i/>
          <w:sz w:val="20"/>
          <w:szCs w:val="20"/>
          <w:lang w:val="af-ZA"/>
        </w:rPr>
        <w:t>24</w:t>
      </w:r>
      <w:r w:rsidRPr="00D524BC">
        <w:rPr>
          <w:rFonts w:ascii="GHEA Grapalat" w:hAnsi="GHEA Grapalat" w:cs="Times Armenian"/>
          <w:i/>
          <w:sz w:val="20"/>
          <w:szCs w:val="20"/>
          <w:lang w:val="af-ZA"/>
        </w:rPr>
        <w:t xml:space="preserve">-ի </w:t>
      </w:r>
      <w:r w:rsidRPr="00D524BC">
        <w:rPr>
          <w:rFonts w:ascii="GHEA Grapalat" w:hAnsi="GHEA Grapalat" w:cs="Times Armenian"/>
          <w:i/>
          <w:sz w:val="20"/>
          <w:szCs w:val="20"/>
          <w:vertAlign w:val="subscript"/>
          <w:lang w:val="af-ZA"/>
        </w:rPr>
        <w:t xml:space="preserve"> </w:t>
      </w:r>
      <w:r w:rsidRPr="00D524BC">
        <w:rPr>
          <w:rFonts w:ascii="GHEA Grapalat" w:hAnsi="GHEA Grapalat" w:cs="Times Armenian"/>
          <w:i/>
          <w:sz w:val="20"/>
          <w:szCs w:val="20"/>
          <w:lang w:val="af-ZA"/>
        </w:rPr>
        <w:t xml:space="preserve">N </w:t>
      </w:r>
      <w:r w:rsidR="006B258B" w:rsidRPr="00D524BC">
        <w:rPr>
          <w:rFonts w:ascii="GHEA Grapalat" w:hAnsi="GHEA Grapalat" w:cs="Times Armenian"/>
          <w:i/>
          <w:sz w:val="20"/>
          <w:szCs w:val="20"/>
          <w:lang w:val="af-ZA"/>
        </w:rPr>
        <w:t>1</w:t>
      </w:r>
      <w:r w:rsidRPr="00D524BC">
        <w:rPr>
          <w:rFonts w:ascii="GHEA Grapalat" w:hAnsi="GHEA Grapalat" w:cs="Times Armenian"/>
          <w:i/>
          <w:sz w:val="20"/>
          <w:szCs w:val="20"/>
          <w:lang w:val="af-ZA"/>
        </w:rPr>
        <w:t xml:space="preserve">  </w:t>
      </w:r>
      <w:r w:rsidRPr="00D524BC">
        <w:rPr>
          <w:rFonts w:ascii="GHEA Grapalat" w:hAnsi="GHEA Grapalat" w:cs="Sylfaen"/>
          <w:i/>
          <w:sz w:val="20"/>
          <w:szCs w:val="20"/>
        </w:rPr>
        <w:t>որոշմամբ</w:t>
      </w: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D45C73" w:rsidRPr="00D524BC" w:rsidRDefault="00D45C73" w:rsidP="00D45C73">
      <w:pPr>
        <w:tabs>
          <w:tab w:val="left" w:pos="5968"/>
        </w:tabs>
        <w:spacing w:after="120"/>
        <w:ind w:right="-7" w:firstLine="567"/>
        <w:jc w:val="center"/>
        <w:rPr>
          <w:rFonts w:ascii="GHEA Grapalat" w:hAnsi="GHEA Grapalat"/>
          <w:lang w:val="af-ZA"/>
        </w:rPr>
      </w:pPr>
      <w:r w:rsidRPr="00D524BC">
        <w:rPr>
          <w:rFonts w:ascii="GHEA Grapalat" w:hAnsi="GHEA Grapalat"/>
          <w:lang w:val="af-ZA"/>
        </w:rPr>
        <w:t>&lt;&lt;</w:t>
      </w:r>
      <w:r w:rsidR="00764BAD" w:rsidRPr="00D524BC">
        <w:rPr>
          <w:rFonts w:ascii="Sylfaen" w:hAnsi="Sylfaen" w:cs="Sylfaen"/>
          <w:lang w:val="af-ZA"/>
        </w:rPr>
        <w:t xml:space="preserve"> </w:t>
      </w:r>
      <w:r w:rsidR="00764BAD" w:rsidRPr="00D524BC">
        <w:rPr>
          <w:rFonts w:ascii="GHEA Grapalat" w:hAnsi="GHEA Grapalat"/>
          <w:lang w:val="ru-RU"/>
        </w:rPr>
        <w:t>ՀՀ</w:t>
      </w:r>
      <w:r w:rsidR="00764BAD" w:rsidRPr="00D524BC">
        <w:rPr>
          <w:rFonts w:ascii="GHEA Grapalat" w:hAnsi="GHEA Grapalat"/>
          <w:lang w:val="af-ZA"/>
        </w:rPr>
        <w:t xml:space="preserve"> </w:t>
      </w:r>
      <w:r w:rsidR="00764BAD" w:rsidRPr="00D524BC">
        <w:rPr>
          <w:rFonts w:ascii="GHEA Grapalat" w:hAnsi="GHEA Grapalat"/>
          <w:lang w:val="ru-RU"/>
        </w:rPr>
        <w:t>ԱՐԱՐԱՏԻ</w:t>
      </w:r>
      <w:r w:rsidR="00764BAD" w:rsidRPr="00D524BC">
        <w:rPr>
          <w:rFonts w:ascii="GHEA Grapalat" w:hAnsi="GHEA Grapalat"/>
          <w:lang w:val="af-ZA"/>
        </w:rPr>
        <w:t xml:space="preserve"> </w:t>
      </w:r>
      <w:r w:rsidR="00764BAD" w:rsidRPr="00D524BC">
        <w:rPr>
          <w:rFonts w:ascii="GHEA Grapalat" w:hAnsi="GHEA Grapalat"/>
          <w:lang w:val="ru-RU"/>
        </w:rPr>
        <w:t>ՄԱՐԶԻ</w:t>
      </w:r>
      <w:r w:rsidR="00764BAD" w:rsidRPr="00D524BC">
        <w:rPr>
          <w:rFonts w:ascii="GHEA Grapalat" w:hAnsi="GHEA Grapalat"/>
          <w:lang w:val="af-ZA"/>
        </w:rPr>
        <w:t xml:space="preserve"> </w:t>
      </w:r>
      <w:r w:rsidR="00DD0DA8" w:rsidRPr="00D524BC">
        <w:rPr>
          <w:rFonts w:ascii="GHEA Grapalat" w:hAnsi="GHEA Grapalat"/>
        </w:rPr>
        <w:t>ՄՐԳԱՎԱՆԻ</w:t>
      </w:r>
      <w:r w:rsidR="00764BAD" w:rsidRPr="00D524BC">
        <w:rPr>
          <w:rFonts w:ascii="GHEA Grapalat" w:hAnsi="GHEA Grapalat"/>
          <w:lang w:val="af-ZA"/>
        </w:rPr>
        <w:t xml:space="preserve">  </w:t>
      </w:r>
      <w:r w:rsidR="00764BAD" w:rsidRPr="00D524BC">
        <w:rPr>
          <w:rFonts w:ascii="GHEA Grapalat" w:hAnsi="GHEA Grapalat"/>
          <w:lang w:val="ru-RU"/>
        </w:rPr>
        <w:t>ՄԻՋՆԱԿԱՐԳ</w:t>
      </w:r>
      <w:r w:rsidR="00764BAD" w:rsidRPr="00D524BC">
        <w:rPr>
          <w:rFonts w:ascii="GHEA Grapalat" w:hAnsi="GHEA Grapalat"/>
          <w:lang w:val="af-ZA"/>
        </w:rPr>
        <w:t xml:space="preserve"> </w:t>
      </w:r>
      <w:r w:rsidR="00764BAD" w:rsidRPr="00D524BC">
        <w:rPr>
          <w:rFonts w:ascii="GHEA Grapalat" w:hAnsi="GHEA Grapalat"/>
          <w:lang w:val="ru-RU"/>
        </w:rPr>
        <w:t>ԴՊՐՈՑ</w:t>
      </w:r>
      <w:r w:rsidR="00764BAD" w:rsidRPr="00D524BC">
        <w:rPr>
          <w:rFonts w:ascii="GHEA Grapalat" w:hAnsi="GHEA Grapalat"/>
          <w:lang w:val="af-ZA"/>
        </w:rPr>
        <w:t xml:space="preserve"> </w:t>
      </w:r>
      <w:r w:rsidRPr="00D524BC">
        <w:rPr>
          <w:rFonts w:ascii="GHEA Grapalat" w:hAnsi="GHEA Grapalat"/>
          <w:lang w:val="hy-AM"/>
        </w:rPr>
        <w:t>&gt;&gt;</w:t>
      </w:r>
      <w:r w:rsidRPr="00D524BC">
        <w:rPr>
          <w:rFonts w:ascii="GHEA Grapalat" w:eastAsia="MS Mincho" w:hAnsi="GHEA Grapalat" w:cs="MS Mincho"/>
          <w:lang w:val="hy-AM"/>
        </w:rPr>
        <w:t xml:space="preserve"> ՊՈԱԿ</w:t>
      </w:r>
    </w:p>
    <w:p w:rsidR="006E5207" w:rsidRPr="00D524BC" w:rsidRDefault="006E5207" w:rsidP="006E5207">
      <w:pPr>
        <w:pStyle w:val="af3"/>
        <w:tabs>
          <w:tab w:val="left" w:pos="5968"/>
        </w:tabs>
        <w:ind w:right="-7" w:firstLine="567"/>
        <w:rPr>
          <w:rFonts w:ascii="GHEA Grapalat" w:hAnsi="GHEA Grapalat"/>
          <w:lang w:val="af-ZA"/>
        </w:rPr>
      </w:pPr>
      <w:r w:rsidRPr="00D524BC">
        <w:rPr>
          <w:rFonts w:ascii="GHEA Grapalat" w:hAnsi="GHEA Grapalat"/>
          <w:lang w:val="af-ZA"/>
        </w:rPr>
        <w:tab/>
      </w: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cs="Sylfaen"/>
          <w:lang w:val="af-ZA"/>
        </w:rPr>
      </w:pPr>
      <w:r w:rsidRPr="00D524BC">
        <w:rPr>
          <w:rFonts w:ascii="GHEA Grapalat" w:hAnsi="GHEA Grapalat" w:cs="Sylfaen"/>
        </w:rPr>
        <w:t>Հ</w:t>
      </w:r>
      <w:r w:rsidRPr="00D524BC">
        <w:rPr>
          <w:rFonts w:ascii="GHEA Grapalat" w:hAnsi="GHEA Grapalat" w:cs="Times Armenian"/>
          <w:lang w:val="af-ZA"/>
        </w:rPr>
        <w:t xml:space="preserve"> </w:t>
      </w:r>
      <w:r w:rsidRPr="00D524BC">
        <w:rPr>
          <w:rFonts w:ascii="GHEA Grapalat" w:hAnsi="GHEA Grapalat" w:cs="Sylfaen"/>
        </w:rPr>
        <w:t>Ր</w:t>
      </w:r>
      <w:r w:rsidRPr="00D524BC">
        <w:rPr>
          <w:rFonts w:ascii="GHEA Grapalat" w:hAnsi="GHEA Grapalat" w:cs="Times Armenian"/>
          <w:lang w:val="af-ZA"/>
        </w:rPr>
        <w:t xml:space="preserve"> </w:t>
      </w:r>
      <w:r w:rsidRPr="00D524BC">
        <w:rPr>
          <w:rFonts w:ascii="GHEA Grapalat" w:hAnsi="GHEA Grapalat" w:cs="Sylfaen"/>
        </w:rPr>
        <w:t>Ա</w:t>
      </w:r>
      <w:r w:rsidRPr="00D524BC">
        <w:rPr>
          <w:rFonts w:ascii="GHEA Grapalat" w:hAnsi="GHEA Grapalat" w:cs="Times Armenian"/>
          <w:lang w:val="af-ZA"/>
        </w:rPr>
        <w:t xml:space="preserve"> </w:t>
      </w:r>
      <w:r w:rsidRPr="00D524BC">
        <w:rPr>
          <w:rFonts w:ascii="GHEA Grapalat" w:hAnsi="GHEA Grapalat" w:cs="Sylfaen"/>
        </w:rPr>
        <w:t>Վ</w:t>
      </w:r>
      <w:r w:rsidRPr="00D524BC">
        <w:rPr>
          <w:rFonts w:ascii="GHEA Grapalat" w:hAnsi="GHEA Grapalat" w:cs="Times Armenian"/>
          <w:lang w:val="af-ZA"/>
        </w:rPr>
        <w:t xml:space="preserve"> </w:t>
      </w:r>
      <w:r w:rsidRPr="00D524BC">
        <w:rPr>
          <w:rFonts w:ascii="GHEA Grapalat" w:hAnsi="GHEA Grapalat" w:cs="Sylfaen"/>
        </w:rPr>
        <w:t>Ե</w:t>
      </w:r>
      <w:r w:rsidRPr="00D524BC">
        <w:rPr>
          <w:rFonts w:ascii="GHEA Grapalat" w:hAnsi="GHEA Grapalat" w:cs="Times Armenian"/>
          <w:lang w:val="af-ZA"/>
        </w:rPr>
        <w:t xml:space="preserve"> </w:t>
      </w:r>
      <w:r w:rsidRPr="00D524BC">
        <w:rPr>
          <w:rFonts w:ascii="GHEA Grapalat" w:hAnsi="GHEA Grapalat" w:cs="Sylfaen"/>
        </w:rPr>
        <w:t>Ր</w:t>
      </w:r>
    </w:p>
    <w:p w:rsidR="006E5207" w:rsidRPr="00D524BC" w:rsidRDefault="006E5207" w:rsidP="006E5207">
      <w:pPr>
        <w:pStyle w:val="af3"/>
        <w:ind w:right="-7" w:firstLine="567"/>
        <w:jc w:val="center"/>
        <w:rPr>
          <w:rFonts w:ascii="GHEA Grapalat" w:hAnsi="GHEA Grapalat" w:cs="Sylfaen"/>
          <w:lang w:val="af-ZA"/>
        </w:rPr>
      </w:pPr>
    </w:p>
    <w:p w:rsidR="006E5207" w:rsidRPr="00D524BC" w:rsidRDefault="006E5207" w:rsidP="006E5207">
      <w:pPr>
        <w:pStyle w:val="af3"/>
        <w:ind w:right="-7" w:firstLine="567"/>
        <w:jc w:val="center"/>
        <w:rPr>
          <w:rFonts w:ascii="GHEA Grapalat" w:hAnsi="GHEA Grapalat" w:cs="Sylfaen"/>
          <w:lang w:val="af-ZA"/>
        </w:rPr>
      </w:pPr>
    </w:p>
    <w:p w:rsidR="00D45C73" w:rsidRPr="00D524BC" w:rsidRDefault="00D45C73" w:rsidP="00D45C73">
      <w:pPr>
        <w:spacing w:after="120"/>
        <w:ind w:right="-7"/>
        <w:jc w:val="center"/>
        <w:rPr>
          <w:rFonts w:ascii="GHEA Grapalat" w:hAnsi="GHEA Grapalat"/>
          <w:szCs w:val="22"/>
          <w:lang w:val="af-ZA"/>
        </w:rPr>
      </w:pPr>
      <w:r w:rsidRPr="00D524BC">
        <w:rPr>
          <w:rFonts w:ascii="GHEA Grapalat" w:hAnsi="GHEA Grapalat"/>
          <w:sz w:val="20"/>
          <w:szCs w:val="20"/>
          <w:lang w:val="af-ZA"/>
        </w:rPr>
        <w:t>&lt;&lt;</w:t>
      </w:r>
      <w:r w:rsidR="00764BAD" w:rsidRPr="00D524BC">
        <w:rPr>
          <w:rFonts w:ascii="Sylfaen" w:hAnsi="Sylfaen" w:cs="Sylfaen"/>
          <w:lang w:val="af-ZA"/>
        </w:rPr>
        <w:t xml:space="preserve"> </w:t>
      </w:r>
      <w:r w:rsidR="00764BAD" w:rsidRPr="00D524BC">
        <w:rPr>
          <w:rFonts w:ascii="GHEA Grapalat" w:hAnsi="GHEA Grapalat"/>
          <w:sz w:val="20"/>
          <w:szCs w:val="20"/>
          <w:lang w:val="ru-RU"/>
        </w:rPr>
        <w:t>ՀՀ</w:t>
      </w:r>
      <w:r w:rsidR="00764BAD" w:rsidRPr="00D524BC">
        <w:rPr>
          <w:rFonts w:ascii="GHEA Grapalat" w:hAnsi="GHEA Grapalat"/>
          <w:sz w:val="20"/>
          <w:szCs w:val="20"/>
          <w:lang w:val="af-ZA"/>
        </w:rPr>
        <w:t xml:space="preserve"> </w:t>
      </w:r>
      <w:r w:rsidR="00764BAD" w:rsidRPr="00D524BC">
        <w:rPr>
          <w:rFonts w:ascii="GHEA Grapalat" w:hAnsi="GHEA Grapalat"/>
          <w:sz w:val="20"/>
          <w:szCs w:val="20"/>
          <w:lang w:val="ru-RU"/>
        </w:rPr>
        <w:t>ԱՐԱՐԱՏԻ</w:t>
      </w:r>
      <w:r w:rsidR="00764BAD" w:rsidRPr="00D524BC">
        <w:rPr>
          <w:rFonts w:ascii="GHEA Grapalat" w:hAnsi="GHEA Grapalat"/>
          <w:sz w:val="20"/>
          <w:szCs w:val="20"/>
          <w:lang w:val="af-ZA"/>
        </w:rPr>
        <w:t xml:space="preserve"> </w:t>
      </w:r>
      <w:r w:rsidR="00764BAD" w:rsidRPr="00D524BC">
        <w:rPr>
          <w:rFonts w:ascii="GHEA Grapalat" w:hAnsi="GHEA Grapalat"/>
          <w:sz w:val="20"/>
          <w:szCs w:val="20"/>
          <w:lang w:val="ru-RU"/>
        </w:rPr>
        <w:t>ՄԱՐԶԻ</w:t>
      </w:r>
      <w:r w:rsidR="00764BAD" w:rsidRPr="00D524BC">
        <w:rPr>
          <w:rFonts w:ascii="GHEA Grapalat" w:hAnsi="GHEA Grapalat"/>
          <w:sz w:val="20"/>
          <w:szCs w:val="20"/>
          <w:lang w:val="af-ZA"/>
        </w:rPr>
        <w:t xml:space="preserve"> </w:t>
      </w:r>
      <w:r w:rsidR="00DD0DA8" w:rsidRPr="00D524BC">
        <w:rPr>
          <w:rFonts w:ascii="GHEA Grapalat" w:hAnsi="GHEA Grapalat"/>
          <w:sz w:val="20"/>
          <w:szCs w:val="20"/>
        </w:rPr>
        <w:t>ՄՐԳԱՎԱՆԻ</w:t>
      </w:r>
      <w:r w:rsidR="00764BAD" w:rsidRPr="00D524BC">
        <w:rPr>
          <w:rFonts w:ascii="GHEA Grapalat" w:hAnsi="GHEA Grapalat"/>
          <w:sz w:val="20"/>
          <w:szCs w:val="20"/>
          <w:lang w:val="af-ZA"/>
        </w:rPr>
        <w:t xml:space="preserve">  </w:t>
      </w:r>
      <w:r w:rsidR="00764BAD" w:rsidRPr="00D524BC">
        <w:rPr>
          <w:rFonts w:ascii="GHEA Grapalat" w:hAnsi="GHEA Grapalat"/>
          <w:sz w:val="20"/>
          <w:szCs w:val="20"/>
          <w:lang w:val="ru-RU"/>
        </w:rPr>
        <w:t>ՄԻՋՆԱԿԱՐԳ</w:t>
      </w:r>
      <w:r w:rsidR="00764BAD" w:rsidRPr="00D524BC">
        <w:rPr>
          <w:rFonts w:ascii="GHEA Grapalat" w:hAnsi="GHEA Grapalat"/>
          <w:sz w:val="20"/>
          <w:szCs w:val="20"/>
          <w:lang w:val="af-ZA"/>
        </w:rPr>
        <w:t xml:space="preserve"> </w:t>
      </w:r>
      <w:r w:rsidR="00764BAD" w:rsidRPr="00D524BC">
        <w:rPr>
          <w:rFonts w:ascii="GHEA Grapalat" w:hAnsi="GHEA Grapalat"/>
          <w:sz w:val="20"/>
          <w:szCs w:val="20"/>
          <w:lang w:val="ru-RU"/>
        </w:rPr>
        <w:t>ԴՊՐՈՑ</w:t>
      </w:r>
      <w:r w:rsidR="00764BAD" w:rsidRPr="00D524BC">
        <w:rPr>
          <w:rFonts w:ascii="GHEA Grapalat" w:hAnsi="GHEA Grapalat"/>
          <w:sz w:val="20"/>
          <w:szCs w:val="20"/>
          <w:lang w:val="af-ZA"/>
        </w:rPr>
        <w:t xml:space="preserve"> </w:t>
      </w:r>
      <w:r w:rsidRPr="00D524BC">
        <w:rPr>
          <w:rFonts w:ascii="GHEA Grapalat" w:hAnsi="GHEA Grapalat"/>
          <w:sz w:val="20"/>
          <w:szCs w:val="20"/>
          <w:lang w:val="hy-AM"/>
        </w:rPr>
        <w:t>&gt;&gt;</w:t>
      </w:r>
      <w:r w:rsidRPr="00D524BC">
        <w:rPr>
          <w:rFonts w:ascii="GHEA Grapalat" w:eastAsia="MS Mincho" w:hAnsi="GHEA Grapalat" w:cs="MS Mincho"/>
          <w:sz w:val="20"/>
          <w:szCs w:val="20"/>
          <w:lang w:val="hy-AM"/>
        </w:rPr>
        <w:t xml:space="preserve"> ՊՈԱԿ</w:t>
      </w:r>
      <w:r w:rsidRPr="00D524BC">
        <w:rPr>
          <w:rFonts w:ascii="GHEA Grapalat" w:hAnsi="GHEA Grapalat" w:cs="Sylfaen"/>
          <w:sz w:val="20"/>
          <w:szCs w:val="20"/>
          <w:lang w:val="af-ZA"/>
        </w:rPr>
        <w:t>-</w:t>
      </w:r>
      <w:r w:rsidRPr="00D524BC">
        <w:rPr>
          <w:rFonts w:ascii="GHEA Grapalat" w:hAnsi="GHEA Grapalat" w:cs="Sylfaen"/>
          <w:sz w:val="20"/>
          <w:szCs w:val="20"/>
        </w:rPr>
        <w:t>Ի</w:t>
      </w:r>
      <w:r w:rsidRPr="00D524BC">
        <w:rPr>
          <w:rFonts w:ascii="GHEA Grapalat" w:hAnsi="GHEA Grapalat" w:cs="Sylfaen"/>
          <w:sz w:val="20"/>
          <w:szCs w:val="20"/>
          <w:lang w:val="af-ZA"/>
        </w:rPr>
        <w:t xml:space="preserve"> </w:t>
      </w:r>
      <w:r w:rsidRPr="00D524BC">
        <w:rPr>
          <w:rFonts w:ascii="GHEA Grapalat" w:hAnsi="GHEA Grapalat" w:cs="Sylfaen"/>
          <w:sz w:val="20"/>
          <w:szCs w:val="20"/>
        </w:rPr>
        <w:t>ԿԱՐԻՔՆԵՐԻ</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ՀԱՄԱՐ</w:t>
      </w:r>
      <w:r w:rsidRPr="00D524BC">
        <w:rPr>
          <w:rFonts w:ascii="GHEA Grapalat" w:hAnsi="GHEA Grapalat" w:cs="Times Armenian"/>
          <w:sz w:val="20"/>
          <w:szCs w:val="20"/>
          <w:lang w:val="af-ZA"/>
        </w:rPr>
        <w:t xml:space="preserve">` </w:t>
      </w:r>
      <w:r w:rsidRPr="00D524BC">
        <w:rPr>
          <w:rFonts w:ascii="GHEA Grapalat" w:hAnsi="GHEA Grapalat" w:cs="Sylfaen"/>
          <w:sz w:val="20"/>
          <w:szCs w:val="20"/>
          <w:lang w:val="af-ZA"/>
        </w:rPr>
        <w:t xml:space="preserve">«ՍՆՆԴԱՄԹԵՐՔԻ» </w:t>
      </w:r>
      <w:r w:rsidRPr="00D524BC">
        <w:rPr>
          <w:rFonts w:ascii="GHEA Grapalat" w:hAnsi="GHEA Grapalat" w:cs="Sylfaen"/>
          <w:sz w:val="20"/>
          <w:szCs w:val="20"/>
        </w:rPr>
        <w:t>ՁԵՌՔԲԵՐՄԱՆ</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ՆՊԱՏԱԿՈՎ</w:t>
      </w:r>
      <w:r w:rsidRPr="00D524BC">
        <w:rPr>
          <w:rFonts w:ascii="GHEA Grapalat" w:hAnsi="GHEA Grapalat" w:cs="Sylfaen"/>
          <w:sz w:val="20"/>
          <w:szCs w:val="20"/>
          <w:lang w:val="af-ZA"/>
        </w:rPr>
        <w:t xml:space="preserve"> </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ՀԱՅՏԱՐԱՐՎԱԾ</w:t>
      </w:r>
      <w:r w:rsidRPr="00D524BC">
        <w:rPr>
          <w:rFonts w:ascii="GHEA Grapalat" w:hAnsi="GHEA Grapalat" w:cs="Times Armenian"/>
          <w:sz w:val="20"/>
          <w:szCs w:val="20"/>
          <w:lang w:val="af-ZA"/>
        </w:rPr>
        <w:t xml:space="preserve"> ԳՆԱՆՇՄԱՆ ՀԱՐՑՄԱՆ</w:t>
      </w:r>
    </w:p>
    <w:p w:rsidR="006E5207" w:rsidRPr="00D524BC" w:rsidRDefault="006E5207" w:rsidP="006E5207">
      <w:pPr>
        <w:pStyle w:val="af3"/>
        <w:ind w:right="-7"/>
        <w:jc w:val="center"/>
        <w:rPr>
          <w:rFonts w:ascii="GHEA Grapalat" w:hAnsi="GHEA Grapalat"/>
          <w:szCs w:val="22"/>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CB0B33" w:rsidP="006E5207">
      <w:pPr>
        <w:pStyle w:val="af3"/>
        <w:ind w:right="-7" w:firstLine="567"/>
        <w:jc w:val="center"/>
        <w:rPr>
          <w:rFonts w:ascii="GHEA Grapalat" w:hAnsi="GHEA Grapalat"/>
          <w:lang w:val="af-ZA"/>
        </w:rPr>
      </w:pPr>
      <w:r>
        <w:rPr>
          <w:rFonts w:ascii="GHEA Grapalat" w:hAnsi="GHEA Grapalat"/>
          <w:lang w:val="af-ZA"/>
        </w:rPr>
        <w:t xml:space="preserve"> </w:t>
      </w: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pStyle w:val="af3"/>
        <w:ind w:right="-7" w:firstLine="567"/>
        <w:jc w:val="center"/>
        <w:rPr>
          <w:rFonts w:ascii="GHEA Grapalat" w:hAnsi="GHEA Grapalat"/>
          <w:lang w:val="af-ZA"/>
        </w:rPr>
      </w:pPr>
    </w:p>
    <w:p w:rsidR="006E5207" w:rsidRPr="00D524BC" w:rsidRDefault="006E5207" w:rsidP="006E5207">
      <w:pPr>
        <w:ind w:firstLine="567"/>
        <w:jc w:val="both"/>
        <w:rPr>
          <w:rFonts w:ascii="GHEA Grapalat" w:hAnsi="GHEA Grapalat" w:cs="Sylfaen"/>
          <w:i/>
          <w:sz w:val="22"/>
          <w:szCs w:val="22"/>
          <w:lang w:val="af-ZA"/>
        </w:rPr>
      </w:pPr>
      <w:r w:rsidRPr="00D524BC">
        <w:rPr>
          <w:rFonts w:ascii="GHEA Grapalat" w:hAnsi="GHEA Grapalat" w:cs="Sylfaen"/>
          <w:i/>
          <w:sz w:val="22"/>
          <w:szCs w:val="22"/>
          <w:lang w:val="af-ZA"/>
        </w:rPr>
        <w:br w:type="page"/>
      </w:r>
      <w:r w:rsidRPr="00D524BC">
        <w:rPr>
          <w:rFonts w:ascii="GHEA Grapalat" w:hAnsi="GHEA Grapalat" w:cs="Sylfaen"/>
          <w:i/>
          <w:sz w:val="22"/>
          <w:szCs w:val="22"/>
        </w:rPr>
        <w:lastRenderedPageBreak/>
        <w:t>Հարգելի</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մասնակից</w:t>
      </w:r>
      <w:r w:rsidRPr="00D524BC">
        <w:rPr>
          <w:rFonts w:ascii="GHEA Grapalat" w:hAnsi="GHEA Grapalat" w:cs="Sylfaen"/>
          <w:i/>
          <w:sz w:val="22"/>
          <w:szCs w:val="22"/>
          <w:lang w:val="af-ZA"/>
        </w:rPr>
        <w:t xml:space="preserve"> </w:t>
      </w:r>
      <w:r w:rsidRPr="00D524BC">
        <w:rPr>
          <w:rFonts w:ascii="GHEA Grapalat" w:hAnsi="GHEA Grapalat" w:cs="Sylfaen"/>
          <w:i/>
          <w:sz w:val="22"/>
          <w:szCs w:val="22"/>
        </w:rPr>
        <w:t>նախքան</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հայտ</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կազմելը</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և</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ներկայացնելը</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խնդրում</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ենք</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մանրամասնորեն</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ուսումնասիրել</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սույն</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հրավերը</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քանի</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որ</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հրավերին</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չհամապատասխանող</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հայտերը</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ենթակա</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են</w:t>
      </w:r>
      <w:r w:rsidRPr="00D524BC">
        <w:rPr>
          <w:rFonts w:ascii="GHEA Grapalat" w:hAnsi="GHEA Grapalat" w:cs="Times Armenian"/>
          <w:i/>
          <w:sz w:val="22"/>
          <w:szCs w:val="22"/>
          <w:lang w:val="af-ZA"/>
        </w:rPr>
        <w:t xml:space="preserve"> </w:t>
      </w:r>
      <w:r w:rsidRPr="00D524BC">
        <w:rPr>
          <w:rFonts w:ascii="GHEA Grapalat" w:hAnsi="GHEA Grapalat" w:cs="Sylfaen"/>
          <w:i/>
          <w:sz w:val="22"/>
          <w:szCs w:val="22"/>
        </w:rPr>
        <w:t>մերժման</w:t>
      </w:r>
      <w:r w:rsidRPr="00D524BC">
        <w:rPr>
          <w:rFonts w:ascii="GHEA Grapalat" w:hAnsi="GHEA Grapalat" w:cs="Sylfaen"/>
          <w:i/>
          <w:sz w:val="22"/>
          <w:szCs w:val="22"/>
          <w:lang w:val="af-ZA"/>
        </w:rPr>
        <w:t xml:space="preserve">: </w:t>
      </w:r>
    </w:p>
    <w:p w:rsidR="006E5207" w:rsidRPr="00D524BC" w:rsidRDefault="006E5207" w:rsidP="006E5207">
      <w:pPr>
        <w:ind w:firstLine="567"/>
        <w:jc w:val="center"/>
        <w:rPr>
          <w:rFonts w:ascii="GHEA Grapalat" w:hAnsi="GHEA Grapalat"/>
          <w:b/>
          <w:sz w:val="20"/>
          <w:szCs w:val="22"/>
          <w:lang w:val="af-ZA"/>
        </w:rPr>
      </w:pPr>
    </w:p>
    <w:p w:rsidR="006E5207" w:rsidRPr="00D524BC" w:rsidRDefault="006E5207" w:rsidP="006E5207">
      <w:pPr>
        <w:ind w:firstLine="567"/>
        <w:jc w:val="center"/>
        <w:rPr>
          <w:rFonts w:ascii="GHEA Grapalat" w:hAnsi="GHEA Grapalat" w:cs="Sylfaen"/>
          <w:b/>
          <w:sz w:val="22"/>
          <w:szCs w:val="22"/>
          <w:lang w:val="af-ZA"/>
        </w:rPr>
      </w:pPr>
    </w:p>
    <w:p w:rsidR="006E5207" w:rsidRPr="00D524BC" w:rsidRDefault="006E5207" w:rsidP="006E5207">
      <w:pPr>
        <w:ind w:firstLine="567"/>
        <w:jc w:val="center"/>
        <w:rPr>
          <w:rFonts w:ascii="GHEA Grapalat" w:hAnsi="GHEA Grapalat"/>
          <w:b/>
          <w:sz w:val="20"/>
          <w:szCs w:val="20"/>
          <w:lang w:val="af-ZA"/>
        </w:rPr>
      </w:pPr>
      <w:r w:rsidRPr="00D524BC">
        <w:rPr>
          <w:rFonts w:ascii="GHEA Grapalat" w:hAnsi="GHEA Grapalat" w:cs="Sylfaen"/>
          <w:b/>
          <w:sz w:val="20"/>
          <w:szCs w:val="20"/>
        </w:rPr>
        <w:t>ԲՈՎԱՆԴԱԿՈւԹՅՈւՆ</w:t>
      </w:r>
    </w:p>
    <w:p w:rsidR="006E5207" w:rsidRPr="00D524BC" w:rsidRDefault="006E5207" w:rsidP="006E5207">
      <w:pPr>
        <w:ind w:firstLine="567"/>
        <w:jc w:val="center"/>
        <w:rPr>
          <w:rFonts w:ascii="GHEA Grapalat" w:hAnsi="GHEA Grapalat"/>
          <w:sz w:val="20"/>
          <w:lang w:val="af-ZA"/>
        </w:rPr>
      </w:pPr>
    </w:p>
    <w:p w:rsidR="006E5207" w:rsidRPr="00D524BC" w:rsidRDefault="00D45C73" w:rsidP="00D45C73">
      <w:pPr>
        <w:spacing w:after="120"/>
        <w:ind w:right="-7"/>
        <w:jc w:val="center"/>
        <w:rPr>
          <w:rFonts w:ascii="GHEA Grapalat" w:hAnsi="GHEA Grapalat"/>
          <w:szCs w:val="22"/>
          <w:lang w:val="af-ZA"/>
        </w:rPr>
      </w:pPr>
      <w:r w:rsidRPr="00D524BC">
        <w:rPr>
          <w:rFonts w:ascii="GHEA Grapalat" w:hAnsi="GHEA Grapalat"/>
          <w:sz w:val="20"/>
          <w:szCs w:val="20"/>
          <w:lang w:val="af-ZA"/>
        </w:rPr>
        <w:t>&lt;&lt;</w:t>
      </w:r>
      <w:r w:rsidRPr="00D524BC">
        <w:rPr>
          <w:rFonts w:ascii="GHEA Grapalat" w:hAnsi="GHEA Grapalat"/>
          <w:sz w:val="20"/>
          <w:szCs w:val="20"/>
          <w:lang w:val="ru-RU"/>
        </w:rPr>
        <w:t>ՀՀ</w:t>
      </w:r>
      <w:r w:rsidRPr="00D524BC">
        <w:rPr>
          <w:rFonts w:ascii="GHEA Grapalat" w:hAnsi="GHEA Grapalat"/>
          <w:sz w:val="20"/>
          <w:szCs w:val="20"/>
          <w:lang w:val="af-ZA"/>
        </w:rPr>
        <w:t xml:space="preserve"> ԱՐԱՐԱՏԻ ՄԱՐԶԻ </w:t>
      </w:r>
      <w:r w:rsidR="00DD0DA8" w:rsidRPr="00D524BC">
        <w:rPr>
          <w:rFonts w:ascii="GHEA Grapalat" w:hAnsi="GHEA Grapalat" w:cs="Sylfaen"/>
          <w:sz w:val="20"/>
          <w:szCs w:val="20"/>
        </w:rPr>
        <w:t>ՄՐԳԱՎԱՆԻ</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ՄԻՋՆԱԿԱՐԳ</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ԴՊՐՈՑ</w:t>
      </w:r>
      <w:r w:rsidRPr="00D524BC">
        <w:rPr>
          <w:rFonts w:ascii="GHEA Grapalat" w:hAnsi="GHEA Grapalat"/>
          <w:sz w:val="20"/>
          <w:szCs w:val="20"/>
          <w:lang w:val="hy-AM"/>
        </w:rPr>
        <w:t>&gt;&gt;</w:t>
      </w:r>
      <w:r w:rsidRPr="00D524BC">
        <w:rPr>
          <w:rFonts w:ascii="GHEA Grapalat" w:eastAsia="MS Mincho" w:hAnsi="GHEA Grapalat" w:cs="MS Mincho"/>
          <w:sz w:val="20"/>
          <w:szCs w:val="20"/>
          <w:lang w:val="hy-AM"/>
        </w:rPr>
        <w:t xml:space="preserve"> ՊՈԱԿ</w:t>
      </w:r>
      <w:r w:rsidRPr="00D524BC">
        <w:rPr>
          <w:rFonts w:ascii="GHEA Grapalat" w:hAnsi="GHEA Grapalat" w:cs="Sylfaen"/>
          <w:sz w:val="20"/>
          <w:szCs w:val="20"/>
          <w:lang w:val="af-ZA"/>
        </w:rPr>
        <w:t>-</w:t>
      </w:r>
      <w:r w:rsidRPr="00D524BC">
        <w:rPr>
          <w:rFonts w:ascii="GHEA Grapalat" w:hAnsi="GHEA Grapalat" w:cs="Sylfaen"/>
          <w:sz w:val="20"/>
          <w:szCs w:val="20"/>
        </w:rPr>
        <w:t>Ի</w:t>
      </w:r>
      <w:r w:rsidRPr="00D524BC">
        <w:rPr>
          <w:rFonts w:ascii="GHEA Grapalat" w:hAnsi="GHEA Grapalat" w:cs="Sylfaen"/>
          <w:sz w:val="20"/>
          <w:szCs w:val="20"/>
          <w:lang w:val="af-ZA"/>
        </w:rPr>
        <w:t xml:space="preserve"> </w:t>
      </w:r>
      <w:r w:rsidRPr="00D524BC">
        <w:rPr>
          <w:rFonts w:ascii="GHEA Grapalat" w:hAnsi="GHEA Grapalat" w:cs="Sylfaen"/>
          <w:sz w:val="20"/>
          <w:szCs w:val="20"/>
        </w:rPr>
        <w:t>ԿԱՐԻՔՆԵՐԻ</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ՀԱՄԱՐ</w:t>
      </w:r>
      <w:r w:rsidRPr="00D524BC">
        <w:rPr>
          <w:rFonts w:ascii="GHEA Grapalat" w:hAnsi="GHEA Grapalat" w:cs="Times Armenian"/>
          <w:sz w:val="20"/>
          <w:szCs w:val="20"/>
          <w:lang w:val="af-ZA"/>
        </w:rPr>
        <w:t xml:space="preserve">` </w:t>
      </w:r>
      <w:r w:rsidRPr="00D524BC">
        <w:rPr>
          <w:rFonts w:ascii="GHEA Grapalat" w:hAnsi="GHEA Grapalat" w:cs="Sylfaen"/>
          <w:sz w:val="20"/>
          <w:szCs w:val="20"/>
          <w:lang w:val="af-ZA"/>
        </w:rPr>
        <w:t xml:space="preserve">«ՍՆՆԴԱՄԹԵՐՔԻ» </w:t>
      </w:r>
      <w:r w:rsidRPr="00D524BC">
        <w:rPr>
          <w:rFonts w:ascii="GHEA Grapalat" w:hAnsi="GHEA Grapalat" w:cs="Sylfaen"/>
          <w:sz w:val="20"/>
          <w:szCs w:val="20"/>
        </w:rPr>
        <w:t>ՁԵՌՔԲԵՐՄԱՆ</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ՆՊԱՏԱԿՈՎ</w:t>
      </w:r>
      <w:r w:rsidRPr="00D524BC">
        <w:rPr>
          <w:rFonts w:ascii="GHEA Grapalat" w:hAnsi="GHEA Grapalat" w:cs="Sylfaen"/>
          <w:sz w:val="20"/>
          <w:szCs w:val="20"/>
          <w:lang w:val="af-ZA"/>
        </w:rPr>
        <w:t xml:space="preserve"> </w:t>
      </w:r>
      <w:r w:rsidRPr="00D524BC">
        <w:rPr>
          <w:rFonts w:ascii="GHEA Grapalat" w:hAnsi="GHEA Grapalat" w:cs="Times Armenian"/>
          <w:sz w:val="20"/>
          <w:szCs w:val="20"/>
          <w:lang w:val="af-ZA"/>
        </w:rPr>
        <w:t xml:space="preserve"> </w:t>
      </w:r>
      <w:r w:rsidRPr="00D524BC">
        <w:rPr>
          <w:rFonts w:ascii="GHEA Grapalat" w:hAnsi="GHEA Grapalat" w:cs="Sylfaen"/>
          <w:sz w:val="20"/>
          <w:szCs w:val="20"/>
        </w:rPr>
        <w:t>ՀԱՅՏԱՐԱՐՎԱԾ</w:t>
      </w:r>
      <w:r w:rsidRPr="00D524BC">
        <w:rPr>
          <w:rFonts w:ascii="GHEA Grapalat" w:hAnsi="GHEA Grapalat" w:cs="Times Armenian"/>
          <w:sz w:val="20"/>
          <w:szCs w:val="20"/>
          <w:lang w:val="af-ZA"/>
        </w:rPr>
        <w:t xml:space="preserve"> ԳՆԱՆՇՄԱՆ ՀԱՐՑՄԱՆ</w:t>
      </w:r>
      <w:r w:rsidRPr="00D524BC">
        <w:rPr>
          <w:rFonts w:ascii="GHEA Grapalat" w:hAnsi="GHEA Grapalat"/>
          <w:szCs w:val="22"/>
          <w:lang w:val="af-ZA"/>
        </w:rPr>
        <w:t xml:space="preserve">  </w:t>
      </w:r>
      <w:r w:rsidR="006E5207" w:rsidRPr="00D524BC">
        <w:rPr>
          <w:rFonts w:ascii="GHEA Grapalat" w:hAnsi="GHEA Grapalat"/>
          <w:b/>
          <w:sz w:val="20"/>
          <w:lang w:val="af-ZA"/>
        </w:rPr>
        <w:t>ՀՐԱՎԵՐԻ</w:t>
      </w:r>
    </w:p>
    <w:p w:rsidR="006E5207" w:rsidRPr="00D524BC" w:rsidRDefault="006E5207" w:rsidP="006E5207">
      <w:pPr>
        <w:ind w:firstLine="567"/>
        <w:jc w:val="center"/>
        <w:rPr>
          <w:rFonts w:ascii="GHEA Grapalat" w:hAnsi="GHEA Grapalat" w:cs="Sylfaen"/>
          <w:b/>
          <w:i/>
          <w:sz w:val="20"/>
          <w:szCs w:val="22"/>
          <w:lang w:val="af-ZA"/>
        </w:rPr>
      </w:pPr>
    </w:p>
    <w:p w:rsidR="006E5207" w:rsidRPr="00D524BC" w:rsidRDefault="006E5207" w:rsidP="006E5207">
      <w:pPr>
        <w:ind w:firstLine="567"/>
        <w:jc w:val="center"/>
        <w:rPr>
          <w:rFonts w:ascii="GHEA Grapalat" w:hAnsi="GHEA Grapalat" w:cs="Sylfaen"/>
          <w:b/>
          <w:sz w:val="20"/>
          <w:szCs w:val="22"/>
          <w:lang w:val="af-ZA"/>
        </w:rPr>
      </w:pPr>
    </w:p>
    <w:p w:rsidR="006E5207" w:rsidRPr="00D524BC" w:rsidRDefault="006E5207" w:rsidP="006E5207">
      <w:pPr>
        <w:ind w:firstLine="567"/>
        <w:jc w:val="center"/>
        <w:rPr>
          <w:rFonts w:ascii="GHEA Grapalat" w:hAnsi="GHEA Grapalat"/>
          <w:sz w:val="20"/>
          <w:lang w:val="af-ZA"/>
        </w:rPr>
      </w:pPr>
      <w:r w:rsidRPr="00D524BC">
        <w:rPr>
          <w:rFonts w:ascii="GHEA Grapalat" w:hAnsi="GHEA Grapalat" w:cs="Sylfaen"/>
          <w:b/>
          <w:sz w:val="20"/>
          <w:szCs w:val="22"/>
        </w:rPr>
        <w:t>ՄԱՍ</w:t>
      </w:r>
      <w:r w:rsidRPr="00D524BC">
        <w:rPr>
          <w:rFonts w:ascii="GHEA Grapalat" w:hAnsi="GHEA Grapalat" w:cs="Times Armenian"/>
          <w:b/>
          <w:sz w:val="20"/>
          <w:szCs w:val="22"/>
          <w:lang w:val="af-ZA"/>
        </w:rPr>
        <w:t xml:space="preserve">  I.</w:t>
      </w:r>
    </w:p>
    <w:p w:rsidR="006E5207" w:rsidRPr="00D524BC" w:rsidRDefault="006E5207" w:rsidP="006E5207">
      <w:pPr>
        <w:ind w:firstLine="567"/>
        <w:jc w:val="both"/>
        <w:rPr>
          <w:rFonts w:ascii="GHEA Grapalat" w:hAnsi="GHEA Grapalat"/>
          <w:sz w:val="20"/>
          <w:lang w:val="af-ZA"/>
        </w:rPr>
      </w:pP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1.  </w:t>
      </w:r>
      <w:r w:rsidRPr="00D524BC">
        <w:rPr>
          <w:rFonts w:ascii="GHEA Grapalat" w:hAnsi="GHEA Grapalat" w:cs="Sylfaen"/>
          <w:sz w:val="20"/>
        </w:rPr>
        <w:t>Գնման</w:t>
      </w:r>
      <w:r w:rsidRPr="00D524BC">
        <w:rPr>
          <w:rFonts w:ascii="GHEA Grapalat" w:hAnsi="GHEA Grapalat" w:cs="Times Armenian"/>
          <w:sz w:val="20"/>
          <w:lang w:val="af-ZA"/>
        </w:rPr>
        <w:t xml:space="preserve"> </w:t>
      </w:r>
      <w:r w:rsidRPr="00D524BC">
        <w:rPr>
          <w:rFonts w:ascii="GHEA Grapalat" w:hAnsi="GHEA Grapalat" w:cs="Sylfaen"/>
          <w:sz w:val="20"/>
        </w:rPr>
        <w:t>առարկայի</w:t>
      </w:r>
      <w:r w:rsidRPr="00D524BC">
        <w:rPr>
          <w:rFonts w:ascii="GHEA Grapalat" w:hAnsi="GHEA Grapalat"/>
          <w:sz w:val="20"/>
          <w:lang w:val="af-ZA"/>
        </w:rPr>
        <w:t xml:space="preserve"> </w:t>
      </w:r>
      <w:r w:rsidRPr="00D524BC">
        <w:rPr>
          <w:rFonts w:ascii="GHEA Grapalat" w:hAnsi="GHEA Grapalat" w:cs="Sylfaen"/>
          <w:sz w:val="20"/>
        </w:rPr>
        <w:t>բնութա</w:t>
      </w:r>
      <w:r w:rsidRPr="00D524BC">
        <w:rPr>
          <w:rFonts w:ascii="GHEA Grapalat" w:hAnsi="GHEA Grapalat" w:cs="Times Armenian"/>
          <w:sz w:val="20"/>
        </w:rPr>
        <w:t>գ</w:t>
      </w:r>
      <w:r w:rsidRPr="00D524BC">
        <w:rPr>
          <w:rFonts w:ascii="GHEA Grapalat" w:hAnsi="GHEA Grapalat" w:cs="Sylfaen"/>
          <w:sz w:val="20"/>
        </w:rPr>
        <w:t>իրը</w:t>
      </w:r>
      <w:r w:rsidRPr="00D524BC">
        <w:rPr>
          <w:rFonts w:ascii="GHEA Grapalat" w:hAnsi="GHEA Grapalat" w:cs="Times Armenian"/>
          <w:sz w:val="20"/>
          <w:lang w:val="af-ZA"/>
        </w:rPr>
        <w:tab/>
        <w:t xml:space="preserve"> </w:t>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2. </w:t>
      </w:r>
      <w:r w:rsidRPr="00D524BC">
        <w:rPr>
          <w:rFonts w:ascii="GHEA Grapalat" w:hAnsi="GHEA Grapalat" w:cs="Sylfaen"/>
          <w:sz w:val="20"/>
        </w:rPr>
        <w:t>Մասնակցի</w:t>
      </w:r>
      <w:r w:rsidRPr="00D524BC">
        <w:rPr>
          <w:rFonts w:ascii="GHEA Grapalat" w:hAnsi="GHEA Grapalat" w:cs="Times Armenian"/>
          <w:sz w:val="20"/>
          <w:lang w:val="af-ZA"/>
        </w:rPr>
        <w:t xml:space="preserve"> </w:t>
      </w:r>
      <w:r w:rsidRPr="00D524BC">
        <w:rPr>
          <w:rFonts w:ascii="GHEA Grapalat" w:hAnsi="GHEA Grapalat" w:cs="Sylfaen"/>
          <w:sz w:val="20"/>
        </w:rPr>
        <w:t>մասնակցության</w:t>
      </w:r>
      <w:r w:rsidRPr="00D524BC">
        <w:rPr>
          <w:rFonts w:ascii="GHEA Grapalat" w:hAnsi="GHEA Grapalat" w:cs="Times Armenian"/>
          <w:sz w:val="20"/>
          <w:lang w:val="af-ZA"/>
        </w:rPr>
        <w:t xml:space="preserve"> </w:t>
      </w:r>
      <w:r w:rsidRPr="00D524BC">
        <w:rPr>
          <w:rFonts w:ascii="GHEA Grapalat" w:hAnsi="GHEA Grapalat" w:cs="Sylfaen"/>
          <w:sz w:val="20"/>
        </w:rPr>
        <w:t>իրավունքի</w:t>
      </w:r>
      <w:r w:rsidRPr="00D524BC">
        <w:rPr>
          <w:rFonts w:ascii="GHEA Grapalat" w:hAnsi="GHEA Grapalat" w:cs="Times Armenian"/>
          <w:sz w:val="20"/>
          <w:lang w:val="af-ZA"/>
        </w:rPr>
        <w:t xml:space="preserve"> </w:t>
      </w:r>
      <w:r w:rsidRPr="00D524BC">
        <w:rPr>
          <w:rFonts w:ascii="GHEA Grapalat" w:hAnsi="GHEA Grapalat" w:cs="Sylfaen"/>
          <w:sz w:val="20"/>
        </w:rPr>
        <w:t>պահանջները</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դրանց</w:t>
      </w:r>
      <w:r w:rsidRPr="00D524BC">
        <w:rPr>
          <w:rFonts w:ascii="GHEA Grapalat" w:hAnsi="GHEA Grapalat" w:cs="Sylfaen"/>
          <w:sz w:val="20"/>
          <w:lang w:val="af-ZA"/>
        </w:rPr>
        <w:t xml:space="preserve"> </w:t>
      </w:r>
      <w:r w:rsidRPr="00D524BC">
        <w:rPr>
          <w:rFonts w:ascii="GHEA Grapalat" w:hAnsi="GHEA Grapalat" w:cs="Sylfaen"/>
          <w:sz w:val="20"/>
        </w:rPr>
        <w:t>գնահատման</w:t>
      </w:r>
      <w:r w:rsidRPr="00D524BC">
        <w:rPr>
          <w:rFonts w:ascii="GHEA Grapalat" w:hAnsi="GHEA Grapalat" w:cs="Sylfaen"/>
          <w:sz w:val="20"/>
          <w:lang w:val="af-ZA"/>
        </w:rPr>
        <w:t xml:space="preserve"> </w:t>
      </w:r>
      <w:r w:rsidRPr="00D524BC">
        <w:rPr>
          <w:rFonts w:ascii="GHEA Grapalat" w:hAnsi="GHEA Grapalat" w:cs="Sylfaen"/>
          <w:sz w:val="20"/>
        </w:rPr>
        <w:t>կարգը</w:t>
      </w:r>
      <w:r w:rsidRPr="00D524BC">
        <w:rPr>
          <w:rFonts w:ascii="GHEA Grapalat" w:hAnsi="GHEA Grapalat" w:cs="Times Armenian"/>
          <w:sz w:val="20"/>
          <w:lang w:val="af-ZA"/>
        </w:rPr>
        <w:t xml:space="preserve">, ընտրված մասնակից ճանաչվելու դեպքում </w:t>
      </w:r>
      <w:r w:rsidRPr="00D524BC">
        <w:rPr>
          <w:rFonts w:ascii="GHEA Grapalat" w:hAnsi="GHEA Grapalat" w:cs="Sylfaen"/>
          <w:sz w:val="20"/>
        </w:rPr>
        <w:t>որակավորման</w:t>
      </w:r>
      <w:r w:rsidRPr="00D524BC">
        <w:rPr>
          <w:rFonts w:ascii="GHEA Grapalat" w:hAnsi="GHEA Grapalat" w:cs="Times Armenian"/>
          <w:sz w:val="20"/>
          <w:lang w:val="af-ZA"/>
        </w:rPr>
        <w:t xml:space="preserve"> ապահովում ներկայացնելու պայմանները </w:t>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3. </w:t>
      </w:r>
      <w:r w:rsidRPr="00D524BC">
        <w:rPr>
          <w:rFonts w:ascii="GHEA Grapalat" w:hAnsi="GHEA Grapalat" w:cs="Sylfaen"/>
          <w:sz w:val="20"/>
        </w:rPr>
        <w:t>Հրավերի</w:t>
      </w:r>
      <w:r w:rsidRPr="00D524BC">
        <w:rPr>
          <w:rFonts w:ascii="GHEA Grapalat" w:hAnsi="GHEA Grapalat" w:cs="Times Armenian"/>
          <w:sz w:val="20"/>
          <w:lang w:val="af-ZA"/>
        </w:rPr>
        <w:t xml:space="preserve"> </w:t>
      </w:r>
      <w:r w:rsidRPr="00D524BC">
        <w:rPr>
          <w:rFonts w:ascii="GHEA Grapalat" w:hAnsi="GHEA Grapalat" w:cs="Sylfaen"/>
          <w:sz w:val="20"/>
        </w:rPr>
        <w:t>պարզաբանումը</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հրավերում</w:t>
      </w:r>
      <w:r w:rsidRPr="00D524BC">
        <w:rPr>
          <w:rFonts w:ascii="GHEA Grapalat" w:hAnsi="GHEA Grapalat" w:cs="Times Armenian"/>
          <w:sz w:val="20"/>
          <w:lang w:val="af-ZA"/>
        </w:rPr>
        <w:t xml:space="preserve"> </w:t>
      </w:r>
      <w:r w:rsidRPr="00D524BC">
        <w:rPr>
          <w:rFonts w:ascii="GHEA Grapalat" w:hAnsi="GHEA Grapalat" w:cs="Sylfaen"/>
          <w:sz w:val="20"/>
        </w:rPr>
        <w:t>փոփոխություն</w:t>
      </w:r>
      <w:r w:rsidRPr="00D524BC">
        <w:rPr>
          <w:rFonts w:ascii="GHEA Grapalat" w:hAnsi="GHEA Grapalat" w:cs="Times Armenian"/>
          <w:sz w:val="20"/>
          <w:lang w:val="af-ZA"/>
        </w:rPr>
        <w:t xml:space="preserve"> </w:t>
      </w:r>
      <w:r w:rsidRPr="00D524BC">
        <w:rPr>
          <w:rFonts w:ascii="GHEA Grapalat" w:hAnsi="GHEA Grapalat" w:cs="Sylfaen"/>
          <w:sz w:val="20"/>
        </w:rPr>
        <w:t>կատարելու</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ը</w:t>
      </w:r>
      <w:r w:rsidRPr="00D524BC">
        <w:rPr>
          <w:rFonts w:ascii="GHEA Grapalat" w:hAnsi="GHEA Grapalat" w:cs="Times Armenian"/>
          <w:sz w:val="20"/>
          <w:lang w:val="af-ZA"/>
        </w:rPr>
        <w:tab/>
      </w:r>
    </w:p>
    <w:p w:rsidR="006E5207" w:rsidRPr="00D524BC" w:rsidRDefault="006E5207" w:rsidP="00D45C73">
      <w:pPr>
        <w:jc w:val="both"/>
        <w:rPr>
          <w:rFonts w:ascii="GHEA Grapalat" w:hAnsi="GHEA Grapalat" w:cs="Sylfaen"/>
          <w:sz w:val="20"/>
          <w:lang w:val="af-ZA"/>
        </w:rPr>
      </w:pPr>
      <w:r w:rsidRPr="00D524BC">
        <w:rPr>
          <w:rFonts w:ascii="GHEA Grapalat" w:hAnsi="GHEA Grapalat"/>
          <w:sz w:val="20"/>
          <w:lang w:val="af-ZA"/>
        </w:rPr>
        <w:t xml:space="preserve">4. </w:t>
      </w:r>
      <w:r w:rsidRPr="00D524BC">
        <w:rPr>
          <w:rFonts w:ascii="GHEA Grapalat" w:hAnsi="GHEA Grapalat" w:cs="Sylfaen"/>
          <w:sz w:val="20"/>
        </w:rPr>
        <w:t>Հայտը</w:t>
      </w:r>
      <w:r w:rsidRPr="00D524BC">
        <w:rPr>
          <w:rFonts w:ascii="GHEA Grapalat" w:hAnsi="GHEA Grapalat" w:cs="Times Armenian"/>
          <w:sz w:val="20"/>
          <w:lang w:val="af-ZA"/>
        </w:rPr>
        <w:t xml:space="preserve"> </w:t>
      </w:r>
      <w:r w:rsidRPr="00D524BC">
        <w:rPr>
          <w:rFonts w:ascii="GHEA Grapalat" w:hAnsi="GHEA Grapalat" w:cs="Sylfaen"/>
          <w:sz w:val="20"/>
        </w:rPr>
        <w:t>ներկայացնելու</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ը</w:t>
      </w:r>
    </w:p>
    <w:p w:rsidR="006E5207" w:rsidRPr="00D524BC" w:rsidRDefault="00065381" w:rsidP="00D45C73">
      <w:pPr>
        <w:jc w:val="both"/>
        <w:rPr>
          <w:rFonts w:ascii="GHEA Grapalat" w:hAnsi="GHEA Grapalat"/>
          <w:sz w:val="20"/>
          <w:lang w:val="af-ZA"/>
        </w:rPr>
      </w:pPr>
      <w:r w:rsidRPr="00D524BC">
        <w:rPr>
          <w:rFonts w:ascii="GHEA Grapalat" w:hAnsi="GHEA Grapalat"/>
          <w:sz w:val="20"/>
          <w:lang w:val="af-ZA"/>
        </w:rPr>
        <w:t>5.</w:t>
      </w:r>
      <w:r w:rsidR="006E5207" w:rsidRPr="00D524BC">
        <w:rPr>
          <w:rFonts w:ascii="GHEA Grapalat" w:hAnsi="GHEA Grapalat" w:cs="Sylfaen"/>
          <w:sz w:val="20"/>
        </w:rPr>
        <w:t>Հայտի</w:t>
      </w:r>
      <w:r w:rsidR="006E5207" w:rsidRPr="00D524BC">
        <w:rPr>
          <w:rFonts w:ascii="GHEA Grapalat" w:hAnsi="GHEA Grapalat" w:cs="Times Armenian"/>
          <w:sz w:val="20"/>
          <w:lang w:val="af-ZA"/>
        </w:rPr>
        <w:t xml:space="preserve"> </w:t>
      </w:r>
      <w:r w:rsidR="006E5207" w:rsidRPr="00D524BC">
        <w:rPr>
          <w:rFonts w:ascii="GHEA Grapalat" w:hAnsi="GHEA Grapalat" w:cs="Times Armenian"/>
          <w:sz w:val="20"/>
        </w:rPr>
        <w:t>գ</w:t>
      </w:r>
      <w:r w:rsidR="006E5207" w:rsidRPr="00D524BC">
        <w:rPr>
          <w:rFonts w:ascii="GHEA Grapalat" w:hAnsi="GHEA Grapalat" w:cs="Sylfaen"/>
          <w:sz w:val="20"/>
        </w:rPr>
        <w:t>նային</w:t>
      </w:r>
      <w:r w:rsidR="006E5207" w:rsidRPr="00D524BC">
        <w:rPr>
          <w:rFonts w:ascii="GHEA Grapalat" w:hAnsi="GHEA Grapalat" w:cs="Times Armenian"/>
          <w:sz w:val="20"/>
          <w:lang w:val="af-ZA"/>
        </w:rPr>
        <w:t xml:space="preserve"> </w:t>
      </w:r>
      <w:r w:rsidR="006E5207" w:rsidRPr="00D524BC">
        <w:rPr>
          <w:rFonts w:ascii="GHEA Grapalat" w:hAnsi="GHEA Grapalat" w:cs="Sylfaen"/>
          <w:sz w:val="20"/>
        </w:rPr>
        <w:t>առաջարկը</w:t>
      </w:r>
      <w:r w:rsidR="006E5207" w:rsidRPr="00D524BC">
        <w:rPr>
          <w:rFonts w:ascii="GHEA Grapalat" w:hAnsi="GHEA Grapalat" w:cs="Times Armenian"/>
          <w:sz w:val="20"/>
          <w:lang w:val="af-ZA"/>
        </w:rPr>
        <w:tab/>
        <w:t xml:space="preserve"> </w:t>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6. </w:t>
      </w:r>
      <w:r w:rsidRPr="00D524BC">
        <w:rPr>
          <w:rFonts w:ascii="GHEA Grapalat" w:hAnsi="GHEA Grapalat" w:cs="Sylfaen"/>
          <w:sz w:val="20"/>
        </w:rPr>
        <w:t>Հայտի</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ործողության</w:t>
      </w:r>
      <w:r w:rsidRPr="00D524BC">
        <w:rPr>
          <w:rFonts w:ascii="GHEA Grapalat" w:hAnsi="GHEA Grapalat" w:cs="Times Armenian"/>
          <w:sz w:val="20"/>
          <w:lang w:val="af-ZA"/>
        </w:rPr>
        <w:t xml:space="preserve"> </w:t>
      </w:r>
      <w:r w:rsidRPr="00D524BC">
        <w:rPr>
          <w:rFonts w:ascii="GHEA Grapalat" w:hAnsi="GHEA Grapalat" w:cs="Sylfaen"/>
          <w:sz w:val="20"/>
        </w:rPr>
        <w:t>ժամկետը</w:t>
      </w:r>
      <w:r w:rsidRPr="00D524BC">
        <w:rPr>
          <w:rFonts w:ascii="GHEA Grapalat" w:hAnsi="GHEA Grapalat" w:cs="Times Armenian"/>
          <w:sz w:val="20"/>
          <w:lang w:val="af-ZA"/>
        </w:rPr>
        <w:t xml:space="preserve">, </w:t>
      </w:r>
      <w:r w:rsidRPr="00D524BC">
        <w:rPr>
          <w:rFonts w:ascii="GHEA Grapalat" w:hAnsi="GHEA Grapalat" w:cs="Sylfaen"/>
          <w:sz w:val="20"/>
        </w:rPr>
        <w:t>հայտերում</w:t>
      </w:r>
      <w:r w:rsidRPr="00D524BC">
        <w:rPr>
          <w:rFonts w:ascii="GHEA Grapalat" w:hAnsi="GHEA Grapalat" w:cs="Times Armenian"/>
          <w:sz w:val="20"/>
          <w:lang w:val="af-ZA"/>
        </w:rPr>
        <w:t xml:space="preserve"> </w:t>
      </w:r>
      <w:r w:rsidRPr="00D524BC">
        <w:rPr>
          <w:rFonts w:ascii="GHEA Grapalat" w:hAnsi="GHEA Grapalat" w:cs="Sylfaen"/>
          <w:sz w:val="20"/>
        </w:rPr>
        <w:t>փոփոխություն</w:t>
      </w:r>
      <w:r w:rsidRPr="00D524BC">
        <w:rPr>
          <w:rFonts w:ascii="GHEA Grapalat" w:hAnsi="GHEA Grapalat" w:cs="Times Armenian"/>
          <w:sz w:val="20"/>
          <w:lang w:val="af-ZA"/>
        </w:rPr>
        <w:t xml:space="preserve"> </w:t>
      </w:r>
      <w:r w:rsidRPr="00D524BC">
        <w:rPr>
          <w:rFonts w:ascii="GHEA Grapalat" w:hAnsi="GHEA Grapalat" w:cs="Sylfaen"/>
          <w:sz w:val="20"/>
        </w:rPr>
        <w:t>կատարելու</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դրանք</w:t>
      </w:r>
      <w:r w:rsidRPr="00D524BC">
        <w:rPr>
          <w:rFonts w:ascii="GHEA Grapalat" w:hAnsi="GHEA Grapalat" w:cs="Times Armenian"/>
          <w:sz w:val="20"/>
          <w:lang w:val="af-ZA"/>
        </w:rPr>
        <w:t xml:space="preserve"> </w:t>
      </w:r>
      <w:r w:rsidRPr="00D524BC">
        <w:rPr>
          <w:rFonts w:ascii="GHEA Grapalat" w:hAnsi="GHEA Grapalat" w:cs="Sylfaen"/>
          <w:sz w:val="20"/>
        </w:rPr>
        <w:t>հետ</w:t>
      </w:r>
      <w:r w:rsidRPr="00D524BC">
        <w:rPr>
          <w:rFonts w:ascii="GHEA Grapalat" w:hAnsi="GHEA Grapalat" w:cs="Times Armenian"/>
          <w:sz w:val="20"/>
          <w:lang w:val="af-ZA"/>
        </w:rPr>
        <w:t xml:space="preserve"> </w:t>
      </w:r>
      <w:r w:rsidRPr="00D524BC">
        <w:rPr>
          <w:rFonts w:ascii="GHEA Grapalat" w:hAnsi="GHEA Grapalat" w:cs="Sylfaen"/>
          <w:sz w:val="20"/>
        </w:rPr>
        <w:t>վերցնելու</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ը</w:t>
      </w:r>
      <w:r w:rsidRPr="00D524BC">
        <w:rPr>
          <w:rFonts w:ascii="GHEA Grapalat" w:hAnsi="GHEA Grapalat" w:cs="Times Armenian"/>
          <w:sz w:val="20"/>
          <w:lang w:val="af-ZA"/>
        </w:rPr>
        <w:tab/>
        <w:t xml:space="preserve"> </w:t>
      </w:r>
    </w:p>
    <w:p w:rsidR="006E5207" w:rsidRPr="00D524BC" w:rsidRDefault="006E5207" w:rsidP="00D45C73">
      <w:pPr>
        <w:jc w:val="both"/>
        <w:rPr>
          <w:rFonts w:ascii="GHEA Grapalat" w:hAnsi="GHEA Grapalat" w:cs="Sylfaen"/>
          <w:sz w:val="20"/>
          <w:lang w:val="af-ZA"/>
        </w:rPr>
      </w:pPr>
      <w:r w:rsidRPr="00D524BC">
        <w:rPr>
          <w:rFonts w:ascii="GHEA Grapalat" w:hAnsi="GHEA Grapalat"/>
          <w:sz w:val="20"/>
          <w:lang w:val="af-ZA"/>
        </w:rPr>
        <w:t>8. Հ</w:t>
      </w:r>
      <w:r w:rsidRPr="00D524BC">
        <w:rPr>
          <w:rFonts w:ascii="GHEA Grapalat" w:hAnsi="GHEA Grapalat" w:cs="Sylfaen"/>
          <w:sz w:val="20"/>
        </w:rPr>
        <w:t>այտերի</w:t>
      </w:r>
      <w:r w:rsidRPr="00D524BC">
        <w:rPr>
          <w:rFonts w:ascii="GHEA Grapalat" w:hAnsi="GHEA Grapalat" w:cs="Sylfaen"/>
          <w:sz w:val="20"/>
          <w:lang w:val="af-ZA"/>
        </w:rPr>
        <w:t xml:space="preserve"> </w:t>
      </w:r>
      <w:r w:rsidRPr="00D524BC">
        <w:rPr>
          <w:rFonts w:ascii="GHEA Grapalat" w:hAnsi="GHEA Grapalat" w:cs="Sylfaen"/>
          <w:sz w:val="20"/>
        </w:rPr>
        <w:t>բացումը</w:t>
      </w:r>
      <w:r w:rsidRPr="00D524BC">
        <w:rPr>
          <w:rFonts w:ascii="GHEA Grapalat" w:hAnsi="GHEA Grapalat" w:cs="Sylfaen"/>
          <w:sz w:val="20"/>
          <w:lang w:val="af-ZA"/>
        </w:rPr>
        <w:t xml:space="preserve">, </w:t>
      </w:r>
      <w:r w:rsidRPr="00D524BC">
        <w:rPr>
          <w:rFonts w:ascii="GHEA Grapalat" w:hAnsi="GHEA Grapalat" w:cs="Sylfaen"/>
          <w:sz w:val="20"/>
        </w:rPr>
        <w:t>գնահատումը</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արդյունքների</w:t>
      </w:r>
      <w:r w:rsidRPr="00D524BC">
        <w:rPr>
          <w:rFonts w:ascii="GHEA Grapalat" w:hAnsi="GHEA Grapalat" w:cs="Sylfaen"/>
          <w:sz w:val="20"/>
          <w:lang w:val="af-ZA"/>
        </w:rPr>
        <w:t xml:space="preserve"> </w:t>
      </w:r>
      <w:r w:rsidRPr="00D524BC">
        <w:rPr>
          <w:rFonts w:ascii="GHEA Grapalat" w:hAnsi="GHEA Grapalat" w:cs="Sylfaen"/>
          <w:sz w:val="20"/>
        </w:rPr>
        <w:t>ամփոփումը</w:t>
      </w:r>
      <w:r w:rsidRPr="00D524BC">
        <w:rPr>
          <w:rFonts w:ascii="GHEA Grapalat" w:hAnsi="GHEA Grapalat" w:cs="Sylfaen"/>
          <w:sz w:val="20"/>
          <w:lang w:val="af-ZA"/>
        </w:rPr>
        <w:tab/>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9. </w:t>
      </w:r>
      <w:r w:rsidRPr="00D524BC">
        <w:rPr>
          <w:rFonts w:ascii="GHEA Grapalat" w:hAnsi="GHEA Grapalat" w:cs="Sylfaen"/>
          <w:sz w:val="20"/>
        </w:rPr>
        <w:t>Պայմանա</w:t>
      </w:r>
      <w:r w:rsidRPr="00D524BC">
        <w:rPr>
          <w:rFonts w:ascii="GHEA Grapalat" w:hAnsi="GHEA Grapalat" w:cs="Times Armenian"/>
          <w:sz w:val="20"/>
        </w:rPr>
        <w:t>գ</w:t>
      </w:r>
      <w:r w:rsidRPr="00D524BC">
        <w:rPr>
          <w:rFonts w:ascii="GHEA Grapalat" w:hAnsi="GHEA Grapalat" w:cs="Sylfaen"/>
          <w:sz w:val="20"/>
        </w:rPr>
        <w:t>րի</w:t>
      </w:r>
      <w:r w:rsidRPr="00D524BC">
        <w:rPr>
          <w:rFonts w:ascii="GHEA Grapalat" w:hAnsi="GHEA Grapalat" w:cs="Times Armenian"/>
          <w:sz w:val="20"/>
          <w:lang w:val="af-ZA"/>
        </w:rPr>
        <w:t xml:space="preserve"> </w:t>
      </w:r>
      <w:r w:rsidRPr="00D524BC">
        <w:rPr>
          <w:rFonts w:ascii="GHEA Grapalat" w:hAnsi="GHEA Grapalat" w:cs="Sylfaen"/>
          <w:sz w:val="20"/>
        </w:rPr>
        <w:t>կնքումը</w:t>
      </w:r>
      <w:r w:rsidRPr="00D524BC">
        <w:rPr>
          <w:rFonts w:ascii="GHEA Grapalat" w:hAnsi="GHEA Grapalat" w:cs="Times Armenian"/>
          <w:sz w:val="20"/>
          <w:lang w:val="af-ZA"/>
        </w:rPr>
        <w:tab/>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10. Որակավորման և </w:t>
      </w:r>
      <w:r w:rsidRPr="00D524BC">
        <w:rPr>
          <w:rFonts w:ascii="GHEA Grapalat" w:hAnsi="GHEA Grapalat" w:cs="Sylfaen"/>
          <w:sz w:val="20"/>
        </w:rPr>
        <w:t>պայմանա</w:t>
      </w:r>
      <w:r w:rsidRPr="00D524BC">
        <w:rPr>
          <w:rFonts w:ascii="GHEA Grapalat" w:hAnsi="GHEA Grapalat" w:cs="Times Armenian"/>
          <w:sz w:val="20"/>
        </w:rPr>
        <w:t>գ</w:t>
      </w:r>
      <w:r w:rsidRPr="00D524BC">
        <w:rPr>
          <w:rFonts w:ascii="GHEA Grapalat" w:hAnsi="GHEA Grapalat" w:cs="Sylfaen"/>
          <w:sz w:val="20"/>
        </w:rPr>
        <w:t>րի</w:t>
      </w:r>
      <w:r w:rsidRPr="00D524BC">
        <w:rPr>
          <w:rFonts w:ascii="GHEA Grapalat" w:hAnsi="GHEA Grapalat" w:cs="Times Armenian"/>
          <w:sz w:val="20"/>
          <w:lang w:val="af-ZA"/>
        </w:rPr>
        <w:t xml:space="preserve"> </w:t>
      </w:r>
      <w:r w:rsidRPr="00D524BC">
        <w:rPr>
          <w:rFonts w:ascii="GHEA Grapalat" w:hAnsi="GHEA Grapalat" w:cs="Sylfaen"/>
          <w:sz w:val="20"/>
        </w:rPr>
        <w:t>ապահովումները</w:t>
      </w:r>
      <w:r w:rsidRPr="00D524BC">
        <w:rPr>
          <w:rFonts w:ascii="GHEA Grapalat" w:hAnsi="GHEA Grapalat" w:cs="Times Armenian"/>
          <w:sz w:val="20"/>
          <w:lang w:val="af-ZA"/>
        </w:rPr>
        <w:tab/>
        <w:t xml:space="preserve"> </w:t>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11.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ը</w:t>
      </w:r>
      <w:r w:rsidRPr="00D524BC">
        <w:rPr>
          <w:rFonts w:ascii="GHEA Grapalat" w:hAnsi="GHEA Grapalat" w:cs="Times Armenian"/>
          <w:sz w:val="20"/>
          <w:lang w:val="af-ZA"/>
        </w:rPr>
        <w:t xml:space="preserve"> </w:t>
      </w:r>
      <w:r w:rsidRPr="00D524BC">
        <w:rPr>
          <w:rFonts w:ascii="GHEA Grapalat" w:hAnsi="GHEA Grapalat" w:cs="Sylfaen"/>
          <w:sz w:val="20"/>
        </w:rPr>
        <w:t>չկայացած</w:t>
      </w:r>
      <w:r w:rsidRPr="00D524BC">
        <w:rPr>
          <w:rFonts w:ascii="GHEA Grapalat" w:hAnsi="GHEA Grapalat" w:cs="Times Armenian"/>
          <w:sz w:val="20"/>
          <w:lang w:val="af-ZA"/>
        </w:rPr>
        <w:t xml:space="preserve"> </w:t>
      </w:r>
      <w:r w:rsidRPr="00D524BC">
        <w:rPr>
          <w:rFonts w:ascii="GHEA Grapalat" w:hAnsi="GHEA Grapalat" w:cs="Sylfaen"/>
          <w:sz w:val="20"/>
        </w:rPr>
        <w:t>հայտարարելը</w:t>
      </w:r>
      <w:r w:rsidRPr="00D524BC">
        <w:rPr>
          <w:rFonts w:ascii="GHEA Grapalat" w:hAnsi="GHEA Grapalat" w:cs="Times Armenian"/>
          <w:sz w:val="20"/>
          <w:lang w:val="af-ZA"/>
        </w:rPr>
        <w:tab/>
        <w:t xml:space="preserve"> </w:t>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12. </w:t>
      </w:r>
      <w:r w:rsidRPr="00D524BC">
        <w:rPr>
          <w:rFonts w:ascii="GHEA Grapalat" w:hAnsi="GHEA Grapalat" w:cs="Sylfaen"/>
          <w:sz w:val="20"/>
        </w:rPr>
        <w:t>Գնման</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ործընթացի</w:t>
      </w:r>
      <w:r w:rsidRPr="00D524BC">
        <w:rPr>
          <w:rFonts w:ascii="GHEA Grapalat" w:hAnsi="GHEA Grapalat" w:cs="Times Armenian"/>
          <w:sz w:val="20"/>
          <w:lang w:val="af-ZA"/>
        </w:rPr>
        <w:t xml:space="preserve"> </w:t>
      </w:r>
      <w:r w:rsidRPr="00D524BC">
        <w:rPr>
          <w:rFonts w:ascii="GHEA Grapalat" w:hAnsi="GHEA Grapalat" w:cs="Sylfaen"/>
          <w:sz w:val="20"/>
        </w:rPr>
        <w:t>հետ</w:t>
      </w:r>
      <w:r w:rsidRPr="00D524BC">
        <w:rPr>
          <w:rFonts w:ascii="GHEA Grapalat" w:hAnsi="GHEA Grapalat" w:cs="Times Armenian"/>
          <w:sz w:val="20"/>
          <w:lang w:val="af-ZA"/>
        </w:rPr>
        <w:t xml:space="preserve"> </w:t>
      </w:r>
      <w:r w:rsidRPr="00D524BC">
        <w:rPr>
          <w:rFonts w:ascii="GHEA Grapalat" w:hAnsi="GHEA Grapalat" w:cs="Sylfaen"/>
          <w:sz w:val="20"/>
        </w:rPr>
        <w:t>կապված</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ործողությունները</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կամ</w:t>
      </w:r>
      <w:r w:rsidRPr="00D524BC">
        <w:rPr>
          <w:rFonts w:ascii="GHEA Grapalat" w:hAnsi="GHEA Grapalat" w:cs="Times Armenian"/>
          <w:sz w:val="20"/>
          <w:lang w:val="af-ZA"/>
        </w:rPr>
        <w:t xml:space="preserve">) </w:t>
      </w:r>
      <w:r w:rsidRPr="00D524BC">
        <w:rPr>
          <w:rFonts w:ascii="GHEA Grapalat" w:hAnsi="GHEA Grapalat" w:cs="Sylfaen"/>
          <w:sz w:val="20"/>
        </w:rPr>
        <w:t>ընդունված</w:t>
      </w:r>
      <w:r w:rsidRPr="00D524BC">
        <w:rPr>
          <w:rFonts w:ascii="GHEA Grapalat" w:hAnsi="GHEA Grapalat" w:cs="Times Armenian"/>
          <w:sz w:val="20"/>
          <w:lang w:val="af-ZA"/>
        </w:rPr>
        <w:t xml:space="preserve"> </w:t>
      </w:r>
      <w:r w:rsidRPr="00D524BC">
        <w:rPr>
          <w:rFonts w:ascii="GHEA Grapalat" w:hAnsi="GHEA Grapalat" w:cs="Sylfaen"/>
          <w:sz w:val="20"/>
        </w:rPr>
        <w:t>որոշումները</w:t>
      </w:r>
      <w:r w:rsidRPr="00D524BC">
        <w:rPr>
          <w:rFonts w:ascii="GHEA Grapalat" w:hAnsi="GHEA Grapalat" w:cs="Times Armenian"/>
          <w:sz w:val="20"/>
          <w:lang w:val="af-ZA"/>
        </w:rPr>
        <w:t xml:space="preserve"> </w:t>
      </w:r>
      <w:r w:rsidRPr="00D524BC">
        <w:rPr>
          <w:rFonts w:ascii="GHEA Grapalat" w:hAnsi="GHEA Grapalat" w:cs="Sylfaen"/>
          <w:sz w:val="20"/>
        </w:rPr>
        <w:t>բողոքարկելու</w:t>
      </w:r>
      <w:r w:rsidRPr="00D524BC">
        <w:rPr>
          <w:rFonts w:ascii="GHEA Grapalat" w:hAnsi="GHEA Grapalat" w:cs="Times Armenian"/>
          <w:sz w:val="20"/>
          <w:lang w:val="af-ZA"/>
        </w:rPr>
        <w:t xml:space="preserve"> </w:t>
      </w:r>
      <w:r w:rsidRPr="00D524BC">
        <w:rPr>
          <w:rFonts w:ascii="GHEA Grapalat" w:hAnsi="GHEA Grapalat" w:cs="Sylfaen"/>
          <w:sz w:val="20"/>
        </w:rPr>
        <w:t>մասնակցի</w:t>
      </w:r>
      <w:r w:rsidRPr="00D524BC">
        <w:rPr>
          <w:rFonts w:ascii="GHEA Grapalat" w:hAnsi="GHEA Grapalat" w:cs="Times Armenian"/>
          <w:sz w:val="20"/>
          <w:lang w:val="af-ZA"/>
        </w:rPr>
        <w:t xml:space="preserve"> </w:t>
      </w:r>
      <w:r w:rsidRPr="00D524BC">
        <w:rPr>
          <w:rFonts w:ascii="GHEA Grapalat" w:hAnsi="GHEA Grapalat" w:cs="Sylfaen"/>
          <w:sz w:val="20"/>
        </w:rPr>
        <w:t>իրավունքը</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ը</w:t>
      </w:r>
      <w:r w:rsidRPr="00D524BC">
        <w:rPr>
          <w:rFonts w:ascii="GHEA Grapalat" w:hAnsi="GHEA Grapalat" w:cs="Times Armenian"/>
          <w:sz w:val="20"/>
          <w:lang w:val="af-ZA"/>
        </w:rPr>
        <w:tab/>
      </w:r>
    </w:p>
    <w:p w:rsidR="006E5207" w:rsidRPr="00D524BC" w:rsidRDefault="006E5207" w:rsidP="006E5207">
      <w:pPr>
        <w:ind w:firstLine="567"/>
        <w:jc w:val="both"/>
        <w:rPr>
          <w:rFonts w:ascii="GHEA Grapalat" w:hAnsi="GHEA Grapalat"/>
          <w:sz w:val="20"/>
          <w:lang w:val="af-ZA"/>
        </w:rPr>
      </w:pPr>
    </w:p>
    <w:p w:rsidR="006E5207" w:rsidRPr="00D524BC" w:rsidRDefault="006E5207" w:rsidP="006E5207">
      <w:pPr>
        <w:ind w:firstLine="567"/>
        <w:jc w:val="both"/>
        <w:rPr>
          <w:rFonts w:ascii="GHEA Grapalat" w:hAnsi="GHEA Grapalat"/>
          <w:sz w:val="20"/>
          <w:lang w:val="af-ZA"/>
        </w:rPr>
      </w:pPr>
    </w:p>
    <w:p w:rsidR="006E5207" w:rsidRPr="00D524BC" w:rsidRDefault="006E5207" w:rsidP="006E5207">
      <w:pPr>
        <w:ind w:firstLine="567"/>
        <w:jc w:val="center"/>
        <w:rPr>
          <w:rFonts w:ascii="GHEA Grapalat" w:hAnsi="GHEA Grapalat"/>
          <w:b/>
          <w:sz w:val="20"/>
          <w:lang w:val="af-ZA"/>
        </w:rPr>
      </w:pPr>
      <w:r w:rsidRPr="00D524BC">
        <w:rPr>
          <w:rFonts w:ascii="GHEA Grapalat" w:hAnsi="GHEA Grapalat" w:cs="Sylfaen"/>
          <w:b/>
          <w:sz w:val="20"/>
        </w:rPr>
        <w:t>ՄԱՍ</w:t>
      </w:r>
      <w:r w:rsidRPr="00D524BC">
        <w:rPr>
          <w:rFonts w:ascii="GHEA Grapalat" w:hAnsi="GHEA Grapalat" w:cs="Times Armenian"/>
          <w:b/>
          <w:sz w:val="20"/>
          <w:lang w:val="af-ZA"/>
        </w:rPr>
        <w:t xml:space="preserve">  II.  </w:t>
      </w:r>
      <w:r w:rsidR="00065381" w:rsidRPr="00D524BC">
        <w:rPr>
          <w:rFonts w:ascii="GHEA Grapalat" w:hAnsi="GHEA Grapalat" w:cs="Sylfaen"/>
          <w:b/>
          <w:sz w:val="20"/>
        </w:rPr>
        <w:t>ԳՆԱՆՇՄԱՆ</w:t>
      </w:r>
      <w:r w:rsidR="00065381" w:rsidRPr="00D524BC">
        <w:rPr>
          <w:rFonts w:ascii="GHEA Grapalat" w:hAnsi="GHEA Grapalat" w:cs="Sylfaen"/>
          <w:b/>
          <w:sz w:val="20"/>
          <w:lang w:val="af-ZA"/>
        </w:rPr>
        <w:t xml:space="preserve"> </w:t>
      </w:r>
      <w:r w:rsidR="00065381" w:rsidRPr="00D524BC">
        <w:rPr>
          <w:rFonts w:ascii="GHEA Grapalat" w:hAnsi="GHEA Grapalat" w:cs="Sylfaen"/>
          <w:b/>
          <w:sz w:val="20"/>
        </w:rPr>
        <w:t>ՀԱՐՑՄԱՆ</w:t>
      </w:r>
      <w:r w:rsidR="00065381" w:rsidRPr="00D524BC">
        <w:rPr>
          <w:rFonts w:ascii="GHEA Grapalat" w:hAnsi="GHEA Grapalat" w:cs="Sylfaen"/>
          <w:b/>
          <w:sz w:val="20"/>
          <w:lang w:val="af-ZA"/>
        </w:rPr>
        <w:t xml:space="preserve"> </w:t>
      </w:r>
      <w:r w:rsidRPr="00D524BC">
        <w:rPr>
          <w:rFonts w:ascii="GHEA Grapalat" w:hAnsi="GHEA Grapalat" w:cs="Times Armenian"/>
          <w:b/>
          <w:sz w:val="20"/>
          <w:lang w:val="af-ZA"/>
        </w:rPr>
        <w:t xml:space="preserve">  </w:t>
      </w:r>
      <w:r w:rsidRPr="00D524BC">
        <w:rPr>
          <w:rFonts w:ascii="GHEA Grapalat" w:hAnsi="GHEA Grapalat" w:cs="Sylfaen"/>
          <w:b/>
          <w:sz w:val="20"/>
        </w:rPr>
        <w:t>ՀԱՅՏԸ</w:t>
      </w:r>
      <w:r w:rsidRPr="00D524BC">
        <w:rPr>
          <w:rFonts w:ascii="GHEA Grapalat" w:hAnsi="GHEA Grapalat" w:cs="Times Armenian"/>
          <w:b/>
          <w:sz w:val="20"/>
          <w:lang w:val="af-ZA"/>
        </w:rPr>
        <w:t xml:space="preserve">  </w:t>
      </w:r>
      <w:r w:rsidRPr="00D524BC">
        <w:rPr>
          <w:rFonts w:ascii="GHEA Grapalat" w:hAnsi="GHEA Grapalat" w:cs="Sylfaen"/>
          <w:b/>
          <w:sz w:val="20"/>
        </w:rPr>
        <w:t>ՊԱՏՐԱՍՏԵԼՈՒ</w:t>
      </w:r>
      <w:r w:rsidRPr="00D524BC">
        <w:rPr>
          <w:rFonts w:ascii="GHEA Grapalat" w:hAnsi="GHEA Grapalat" w:cs="Times Armenian"/>
          <w:b/>
          <w:sz w:val="20"/>
          <w:lang w:val="af-ZA"/>
        </w:rPr>
        <w:t xml:space="preserve">  </w:t>
      </w:r>
      <w:r w:rsidRPr="00D524BC">
        <w:rPr>
          <w:rFonts w:ascii="GHEA Grapalat" w:hAnsi="GHEA Grapalat" w:cs="Sylfaen"/>
          <w:b/>
          <w:sz w:val="20"/>
        </w:rPr>
        <w:t>ՀՐԱՀԱՆԳ</w:t>
      </w:r>
    </w:p>
    <w:p w:rsidR="006E5207" w:rsidRPr="00D524BC" w:rsidRDefault="006E5207" w:rsidP="006E5207">
      <w:pPr>
        <w:ind w:firstLine="567"/>
        <w:jc w:val="both"/>
        <w:rPr>
          <w:rFonts w:ascii="GHEA Grapalat" w:hAnsi="GHEA Grapalat"/>
          <w:sz w:val="20"/>
          <w:lang w:val="af-ZA"/>
        </w:rPr>
      </w:pP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1.</w:t>
      </w:r>
      <w:r w:rsidRPr="00D524BC">
        <w:rPr>
          <w:rFonts w:ascii="GHEA Grapalat" w:hAnsi="GHEA Grapalat"/>
          <w:sz w:val="20"/>
          <w:lang w:val="af-ZA"/>
        </w:rPr>
        <w:tab/>
      </w:r>
      <w:r w:rsidRPr="00D524BC">
        <w:rPr>
          <w:rFonts w:ascii="GHEA Grapalat" w:hAnsi="GHEA Grapalat" w:cs="Sylfaen"/>
          <w:sz w:val="20"/>
        </w:rPr>
        <w:t>Ընդհանուր</w:t>
      </w:r>
      <w:r w:rsidRPr="00D524BC">
        <w:rPr>
          <w:rFonts w:ascii="GHEA Grapalat" w:hAnsi="GHEA Grapalat" w:cs="Times Armenian"/>
          <w:sz w:val="20"/>
          <w:lang w:val="af-ZA"/>
        </w:rPr>
        <w:t xml:space="preserve">  </w:t>
      </w:r>
      <w:r w:rsidRPr="00D524BC">
        <w:rPr>
          <w:rFonts w:ascii="GHEA Grapalat" w:hAnsi="GHEA Grapalat" w:cs="Sylfaen"/>
          <w:sz w:val="20"/>
        </w:rPr>
        <w:t>դրույթներ</w:t>
      </w:r>
      <w:r w:rsidRPr="00D524BC">
        <w:rPr>
          <w:rFonts w:ascii="GHEA Grapalat" w:hAnsi="GHEA Grapalat" w:cs="Times Armenian"/>
          <w:sz w:val="20"/>
          <w:lang w:val="af-ZA"/>
        </w:rPr>
        <w:tab/>
      </w: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2.</w:t>
      </w:r>
      <w:r w:rsidRPr="00D524BC">
        <w:rPr>
          <w:rFonts w:ascii="GHEA Grapalat" w:hAnsi="GHEA Grapalat"/>
          <w:sz w:val="20"/>
          <w:lang w:val="af-ZA"/>
        </w:rPr>
        <w:tab/>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հայտը</w:t>
      </w:r>
      <w:r w:rsidRPr="00D524BC">
        <w:rPr>
          <w:rFonts w:ascii="GHEA Grapalat" w:hAnsi="GHEA Grapalat" w:cs="Times Armenian"/>
          <w:sz w:val="20"/>
          <w:lang w:val="af-ZA"/>
        </w:rPr>
        <w:tab/>
      </w:r>
    </w:p>
    <w:p w:rsidR="006E5207" w:rsidRPr="00D524BC" w:rsidRDefault="006E5207" w:rsidP="00D45C73">
      <w:pPr>
        <w:jc w:val="both"/>
        <w:rPr>
          <w:rFonts w:ascii="GHEA Grapalat" w:hAnsi="GHEA Grapalat" w:cs="Times Armenian"/>
          <w:sz w:val="20"/>
          <w:lang w:val="af-ZA"/>
        </w:rPr>
      </w:pPr>
      <w:r w:rsidRPr="00D524BC">
        <w:rPr>
          <w:rFonts w:ascii="GHEA Grapalat" w:hAnsi="GHEA Grapalat"/>
          <w:sz w:val="20"/>
          <w:lang w:val="af-ZA"/>
        </w:rPr>
        <w:t>3.</w:t>
      </w:r>
      <w:r w:rsidRPr="00D524BC">
        <w:rPr>
          <w:rFonts w:ascii="GHEA Grapalat" w:hAnsi="GHEA Grapalat"/>
          <w:sz w:val="20"/>
          <w:lang w:val="af-ZA"/>
        </w:rPr>
        <w:tab/>
      </w:r>
      <w:r w:rsidRPr="00D524BC">
        <w:rPr>
          <w:rFonts w:ascii="GHEA Grapalat" w:hAnsi="GHEA Grapalat" w:cs="Sylfaen"/>
          <w:sz w:val="20"/>
        </w:rPr>
        <w:t>Հավելվածներ</w:t>
      </w:r>
      <w:r w:rsidRPr="00D524BC">
        <w:rPr>
          <w:rFonts w:ascii="GHEA Grapalat" w:hAnsi="GHEA Grapalat" w:cs="Times Armenian"/>
          <w:sz w:val="20"/>
          <w:lang w:val="af-ZA"/>
        </w:rPr>
        <w:t xml:space="preserve"> 1-6</w:t>
      </w:r>
      <w:r w:rsidRPr="00D524BC">
        <w:rPr>
          <w:rFonts w:ascii="GHEA Grapalat" w:hAnsi="GHEA Grapalat" w:cs="Times Armenian"/>
          <w:sz w:val="20"/>
          <w:lang w:val="af-ZA"/>
        </w:rPr>
        <w:tab/>
      </w: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p>
    <w:p w:rsidR="006E5207" w:rsidRPr="00D524BC" w:rsidRDefault="006E5207" w:rsidP="006E5207">
      <w:pPr>
        <w:ind w:firstLine="1134"/>
        <w:jc w:val="both"/>
        <w:rPr>
          <w:rFonts w:ascii="GHEA Grapalat" w:hAnsi="GHEA Grapalat" w:cs="Times Armenian"/>
          <w:sz w:val="20"/>
          <w:lang w:val="af-ZA"/>
        </w:rPr>
      </w:pPr>
      <w:r w:rsidRPr="00D524BC">
        <w:rPr>
          <w:rFonts w:ascii="GHEA Grapalat" w:hAnsi="GHEA Grapalat" w:cs="Times Armenian"/>
          <w:sz w:val="20"/>
          <w:lang w:val="af-ZA"/>
        </w:rPr>
        <w:t xml:space="preserve"> </w:t>
      </w:r>
      <w:r w:rsidRPr="00D524BC">
        <w:rPr>
          <w:rFonts w:ascii="GHEA Grapalat" w:hAnsi="GHEA Grapalat" w:cs="Times Armenian"/>
          <w:sz w:val="20"/>
          <w:lang w:val="af-ZA"/>
        </w:rPr>
        <w:br w:type="page"/>
      </w:r>
      <w:r w:rsidRPr="00D524BC">
        <w:rPr>
          <w:rFonts w:ascii="GHEA Grapalat" w:hAnsi="GHEA Grapalat" w:cs="Times Armenian"/>
          <w:sz w:val="20"/>
          <w:lang w:val="af-ZA"/>
        </w:rPr>
        <w:lastRenderedPageBreak/>
        <w:tab/>
      </w:r>
    </w:p>
    <w:p w:rsidR="006E5207" w:rsidRPr="00D524BC" w:rsidRDefault="006E5207" w:rsidP="006E5207">
      <w:pPr>
        <w:jc w:val="both"/>
        <w:rPr>
          <w:rFonts w:ascii="GHEA Grapalat" w:hAnsi="GHEA Grapalat"/>
          <w:sz w:val="20"/>
          <w:lang w:val="af-ZA"/>
        </w:rPr>
      </w:pPr>
      <w:r w:rsidRPr="00D524BC">
        <w:rPr>
          <w:rFonts w:ascii="GHEA Grapalat" w:hAnsi="GHEA Grapalat"/>
          <w:sz w:val="20"/>
          <w:lang w:val="af-ZA"/>
        </w:rPr>
        <w:t xml:space="preserve">          </w:t>
      </w:r>
      <w:r w:rsidRPr="00D524BC">
        <w:rPr>
          <w:rFonts w:ascii="GHEA Grapalat" w:hAnsi="GHEA Grapalat" w:cs="Sylfaen"/>
          <w:sz w:val="20"/>
        </w:rPr>
        <w:t>Սույն</w:t>
      </w:r>
      <w:r w:rsidRPr="00D524BC">
        <w:rPr>
          <w:rFonts w:ascii="GHEA Grapalat" w:hAnsi="GHEA Grapalat" w:cs="Times Armenian"/>
          <w:sz w:val="20"/>
          <w:lang w:val="af-ZA"/>
        </w:rPr>
        <w:t xml:space="preserve"> </w:t>
      </w:r>
      <w:r w:rsidRPr="00D524BC">
        <w:rPr>
          <w:rFonts w:ascii="GHEA Grapalat" w:hAnsi="GHEA Grapalat" w:cs="Sylfaen"/>
          <w:sz w:val="20"/>
        </w:rPr>
        <w:t>հրավերը</w:t>
      </w:r>
      <w:r w:rsidRPr="00D524BC">
        <w:rPr>
          <w:rFonts w:ascii="GHEA Grapalat" w:hAnsi="GHEA Grapalat" w:cs="Times Armenian"/>
          <w:sz w:val="20"/>
          <w:lang w:val="af-ZA"/>
        </w:rPr>
        <w:t xml:space="preserve"> </w:t>
      </w:r>
      <w:r w:rsidRPr="00D524BC">
        <w:rPr>
          <w:rFonts w:ascii="GHEA Grapalat" w:hAnsi="GHEA Grapalat" w:cs="Sylfaen"/>
          <w:sz w:val="20"/>
        </w:rPr>
        <w:t>տրամադրվում</w:t>
      </w:r>
      <w:r w:rsidRPr="00D524BC">
        <w:rPr>
          <w:rFonts w:ascii="GHEA Grapalat" w:hAnsi="GHEA Grapalat" w:cs="Times Armenian"/>
          <w:sz w:val="20"/>
          <w:lang w:val="af-ZA"/>
        </w:rPr>
        <w:t xml:space="preserve"> </w:t>
      </w:r>
      <w:r w:rsidRPr="00D524BC">
        <w:rPr>
          <w:rFonts w:ascii="GHEA Grapalat" w:hAnsi="GHEA Grapalat" w:cs="Sylfaen"/>
          <w:sz w:val="20"/>
        </w:rPr>
        <w:t>է</w:t>
      </w:r>
      <w:r w:rsidRPr="00D524BC">
        <w:rPr>
          <w:rFonts w:ascii="GHEA Grapalat" w:hAnsi="GHEA Grapalat" w:cs="Times Armenian"/>
          <w:sz w:val="20"/>
          <w:lang w:val="af-ZA"/>
        </w:rPr>
        <w:t xml:space="preserve"> </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լրումն</w:t>
      </w:r>
      <w:r w:rsidRPr="00D524BC">
        <w:rPr>
          <w:rFonts w:ascii="GHEA Grapalat" w:hAnsi="GHEA Grapalat"/>
          <w:sz w:val="20"/>
          <w:lang w:val="af-ZA"/>
        </w:rPr>
        <w:t xml:space="preserve"> </w:t>
      </w:r>
      <w:r w:rsidR="00D56A83" w:rsidRPr="00D524BC">
        <w:rPr>
          <w:rFonts w:ascii="GHEA Grapalat" w:hAnsi="GHEA Grapalat"/>
          <w:sz w:val="20"/>
          <w:lang w:val="af-ZA"/>
        </w:rPr>
        <w:t>ԱՄ</w:t>
      </w:r>
      <w:r w:rsidR="00DD0DA8" w:rsidRPr="00D524BC">
        <w:rPr>
          <w:rFonts w:ascii="GHEA Grapalat" w:hAnsi="GHEA Grapalat"/>
          <w:sz w:val="20"/>
        </w:rPr>
        <w:t>Մ</w:t>
      </w:r>
      <w:r w:rsidR="00521ECD" w:rsidRPr="00D524BC">
        <w:rPr>
          <w:rFonts w:ascii="GHEA Grapalat" w:hAnsi="GHEA Grapalat"/>
          <w:sz w:val="20"/>
          <w:lang w:val="af-ZA"/>
        </w:rPr>
        <w:t>ՀՄԴ-ԳՀԱՊՁԲ-</w:t>
      </w:r>
      <w:r w:rsidR="00CB0B33">
        <w:rPr>
          <w:rFonts w:ascii="GHEA Grapalat" w:hAnsi="GHEA Grapalat"/>
          <w:sz w:val="20"/>
          <w:lang w:val="af-ZA"/>
        </w:rPr>
        <w:t>20</w:t>
      </w:r>
      <w:r w:rsidR="00521ECD" w:rsidRPr="00D524BC">
        <w:rPr>
          <w:rFonts w:ascii="GHEA Grapalat" w:hAnsi="GHEA Grapalat"/>
          <w:sz w:val="20"/>
          <w:lang w:val="af-ZA"/>
        </w:rPr>
        <w:t>/0</w:t>
      </w:r>
      <w:r w:rsidR="009A39B7">
        <w:rPr>
          <w:rFonts w:ascii="GHEA Grapalat" w:hAnsi="GHEA Grapalat"/>
          <w:sz w:val="20"/>
          <w:lang w:val="af-ZA"/>
        </w:rPr>
        <w:t>2</w:t>
      </w:r>
      <w:r w:rsidR="00521ECD" w:rsidRPr="00D524BC">
        <w:rPr>
          <w:rFonts w:ascii="GHEA Grapalat" w:hAnsi="GHEA Grapalat"/>
          <w:sz w:val="20"/>
          <w:u w:val="single"/>
          <w:lang w:val="af-ZA"/>
        </w:rPr>
        <w:t xml:space="preserve"> </w:t>
      </w:r>
      <w:r w:rsidRPr="00D524BC">
        <w:rPr>
          <w:rFonts w:ascii="GHEA Grapalat" w:hAnsi="GHEA Grapalat" w:cs="Sylfaen"/>
          <w:sz w:val="20"/>
        </w:rPr>
        <w:t>ծածկա</w:t>
      </w:r>
      <w:r w:rsidRPr="00D524BC">
        <w:rPr>
          <w:rFonts w:ascii="GHEA Grapalat" w:hAnsi="GHEA Grapalat" w:cs="Times Armenian"/>
          <w:sz w:val="20"/>
        </w:rPr>
        <w:t>գ</w:t>
      </w:r>
      <w:r w:rsidRPr="00D524BC">
        <w:rPr>
          <w:rFonts w:ascii="GHEA Grapalat" w:hAnsi="GHEA Grapalat" w:cs="Sylfaen"/>
          <w:sz w:val="20"/>
        </w:rPr>
        <w:t>րով</w:t>
      </w:r>
      <w:r w:rsidRPr="00D524BC">
        <w:rPr>
          <w:rFonts w:ascii="GHEA Grapalat" w:hAnsi="GHEA Grapalat"/>
          <w:sz w:val="20"/>
          <w:lang w:val="af-ZA"/>
        </w:rPr>
        <w:t xml:space="preserve"> </w:t>
      </w:r>
      <w:r w:rsidRPr="00D524BC">
        <w:rPr>
          <w:rFonts w:ascii="GHEA Grapalat" w:hAnsi="GHEA Grapalat" w:cs="Sylfaen"/>
          <w:sz w:val="20"/>
        </w:rPr>
        <w:t>անցկացվող</w:t>
      </w:r>
      <w:r w:rsidRPr="00D524BC">
        <w:rPr>
          <w:rFonts w:ascii="GHEA Grapalat" w:hAnsi="GHEA Grapalat" w:cs="Times Armenian"/>
          <w:sz w:val="20"/>
          <w:lang w:val="af-ZA"/>
        </w:rPr>
        <w:t xml:space="preserve"> </w:t>
      </w:r>
      <w:r w:rsidRPr="00D524BC">
        <w:rPr>
          <w:rFonts w:ascii="GHEA Grapalat" w:hAnsi="GHEA Grapalat" w:cs="Sylfaen"/>
          <w:sz w:val="20"/>
        </w:rPr>
        <w:t>բաց</w:t>
      </w:r>
      <w:r w:rsidRPr="00D524BC">
        <w:rPr>
          <w:rFonts w:ascii="GHEA Grapalat" w:hAnsi="GHEA Grapalat" w:cs="Times Armenian"/>
          <w:sz w:val="20"/>
          <w:lang w:val="af-ZA"/>
        </w:rPr>
        <w:t xml:space="preserve"> </w:t>
      </w:r>
      <w:r w:rsidRPr="00D524BC">
        <w:rPr>
          <w:rFonts w:ascii="GHEA Grapalat" w:hAnsi="GHEA Grapalat" w:cs="Times Armenian"/>
          <w:sz w:val="20"/>
        </w:rPr>
        <w:t>մրցույթ</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այսուհետև</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Times Armenian"/>
          <w:sz w:val="20"/>
          <w:lang w:val="af-ZA"/>
        </w:rPr>
        <w:t xml:space="preserve">) </w:t>
      </w:r>
      <w:r w:rsidRPr="00D524BC">
        <w:rPr>
          <w:rFonts w:ascii="GHEA Grapalat" w:hAnsi="GHEA Grapalat" w:cs="Sylfaen"/>
          <w:sz w:val="20"/>
        </w:rPr>
        <w:t>հայտարարության</w:t>
      </w:r>
      <w:r w:rsidRPr="00D524BC">
        <w:rPr>
          <w:rFonts w:ascii="GHEA Grapalat" w:hAnsi="GHEA Grapalat" w:cs="Times Armenian"/>
          <w:sz w:val="20"/>
          <w:lang w:val="af-ZA"/>
        </w:rPr>
        <w:t>։</w:t>
      </w:r>
    </w:p>
    <w:p w:rsidR="006E5207" w:rsidRPr="00D524BC" w:rsidRDefault="006E5207" w:rsidP="006E5207">
      <w:pPr>
        <w:ind w:firstLine="567"/>
        <w:jc w:val="both"/>
        <w:rPr>
          <w:rFonts w:ascii="GHEA Grapalat" w:hAnsi="GHEA Grapalat"/>
          <w:sz w:val="20"/>
          <w:lang w:val="af-ZA"/>
        </w:rPr>
      </w:pPr>
      <w:r w:rsidRPr="00D524BC">
        <w:rPr>
          <w:rFonts w:ascii="GHEA Grapalat" w:hAnsi="GHEA Grapalat" w:cs="Sylfaen"/>
          <w:sz w:val="20"/>
        </w:rPr>
        <w:t>Սույն</w:t>
      </w:r>
      <w:r w:rsidRPr="00D524BC">
        <w:rPr>
          <w:rFonts w:ascii="GHEA Grapalat" w:hAnsi="GHEA Grapalat" w:cs="Times Armenian"/>
          <w:sz w:val="20"/>
          <w:lang w:val="af-ZA"/>
        </w:rPr>
        <w:t xml:space="preserve"> </w:t>
      </w:r>
      <w:r w:rsidRPr="00D524BC">
        <w:rPr>
          <w:rFonts w:ascii="GHEA Grapalat" w:hAnsi="GHEA Grapalat" w:cs="Sylfaen"/>
          <w:sz w:val="20"/>
        </w:rPr>
        <w:t>հրավերը</w:t>
      </w:r>
      <w:r w:rsidRPr="00D524BC">
        <w:rPr>
          <w:rFonts w:ascii="GHEA Grapalat" w:hAnsi="GHEA Grapalat" w:cs="Times Armenian"/>
          <w:sz w:val="20"/>
          <w:lang w:val="af-ZA"/>
        </w:rPr>
        <w:t xml:space="preserve"> </w:t>
      </w:r>
      <w:r w:rsidRPr="00D524BC">
        <w:rPr>
          <w:rFonts w:ascii="GHEA Grapalat" w:hAnsi="GHEA Grapalat" w:cs="Sylfaen"/>
          <w:sz w:val="20"/>
        </w:rPr>
        <w:t>կազմվել</w:t>
      </w:r>
      <w:r w:rsidRPr="00D524BC">
        <w:rPr>
          <w:rFonts w:ascii="GHEA Grapalat" w:hAnsi="GHEA Grapalat" w:cs="Times Armenian"/>
          <w:sz w:val="20"/>
          <w:lang w:val="af-ZA"/>
        </w:rPr>
        <w:t xml:space="preserve"> </w:t>
      </w:r>
      <w:r w:rsidRPr="00D524BC">
        <w:rPr>
          <w:rFonts w:ascii="GHEA Grapalat" w:hAnsi="GHEA Grapalat" w:cs="Sylfaen"/>
          <w:sz w:val="20"/>
        </w:rPr>
        <w:t>է</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նումների</w:t>
      </w:r>
      <w:r w:rsidRPr="00D524BC">
        <w:rPr>
          <w:rFonts w:ascii="GHEA Grapalat" w:hAnsi="GHEA Grapalat" w:cs="Times Armenian"/>
          <w:sz w:val="20"/>
          <w:lang w:val="af-ZA"/>
        </w:rPr>
        <w:t xml:space="preserve"> </w:t>
      </w:r>
      <w:r w:rsidRPr="00D524BC">
        <w:rPr>
          <w:rFonts w:ascii="GHEA Grapalat" w:hAnsi="GHEA Grapalat" w:cs="Sylfaen"/>
          <w:sz w:val="20"/>
        </w:rPr>
        <w:t>մասին</w:t>
      </w:r>
      <w:r w:rsidRPr="00D524BC">
        <w:rPr>
          <w:rFonts w:ascii="GHEA Grapalat" w:hAnsi="GHEA Grapalat" w:cs="Sylfaen"/>
          <w:sz w:val="20"/>
          <w:lang w:val="af-ZA"/>
        </w:rPr>
        <w:t xml:space="preserve"> </w:t>
      </w:r>
      <w:r w:rsidRPr="00D524BC">
        <w:rPr>
          <w:rFonts w:ascii="GHEA Grapalat" w:hAnsi="GHEA Grapalat" w:cs="Sylfaen"/>
          <w:sz w:val="20"/>
        </w:rPr>
        <w:t>ՀՀ</w:t>
      </w:r>
      <w:r w:rsidRPr="00D524BC">
        <w:rPr>
          <w:rFonts w:ascii="GHEA Grapalat" w:hAnsi="GHEA Grapalat" w:cs="Times Armenian"/>
          <w:sz w:val="20"/>
          <w:lang w:val="af-ZA"/>
        </w:rPr>
        <w:t xml:space="preserve"> </w:t>
      </w:r>
      <w:r w:rsidRPr="00D524BC">
        <w:rPr>
          <w:rFonts w:ascii="GHEA Grapalat" w:hAnsi="GHEA Grapalat" w:cs="Sylfaen"/>
          <w:sz w:val="20"/>
        </w:rPr>
        <w:t>օրենսդրության</w:t>
      </w:r>
      <w:r w:rsidRPr="00D524BC">
        <w:rPr>
          <w:rFonts w:ascii="GHEA Grapalat" w:hAnsi="GHEA Grapalat" w:cs="Times Armenian"/>
          <w:sz w:val="20"/>
          <w:lang w:val="af-ZA"/>
        </w:rPr>
        <w:t xml:space="preserve">, </w:t>
      </w:r>
      <w:r w:rsidRPr="00D524BC">
        <w:rPr>
          <w:rFonts w:ascii="GHEA Grapalat" w:hAnsi="GHEA Grapalat" w:cs="Sylfaen"/>
          <w:sz w:val="20"/>
        </w:rPr>
        <w:t>այդ</w:t>
      </w:r>
      <w:r w:rsidRPr="00D524BC">
        <w:rPr>
          <w:rFonts w:ascii="GHEA Grapalat" w:hAnsi="GHEA Grapalat" w:cs="Times Armenian"/>
          <w:sz w:val="20"/>
          <w:lang w:val="af-ZA"/>
        </w:rPr>
        <w:t xml:space="preserve"> </w:t>
      </w:r>
      <w:r w:rsidRPr="00D524BC">
        <w:rPr>
          <w:rFonts w:ascii="GHEA Grapalat" w:hAnsi="GHEA Grapalat" w:cs="Sylfaen"/>
          <w:sz w:val="20"/>
        </w:rPr>
        <w:t>թվում</w:t>
      </w:r>
      <w:r w:rsidRPr="00D524BC">
        <w:rPr>
          <w:rFonts w:ascii="GHEA Grapalat" w:hAnsi="GHEA Grapalat" w:cs="Times Armenian"/>
          <w:sz w:val="20"/>
          <w:lang w:val="af-ZA"/>
        </w:rPr>
        <w:t>`</w:t>
      </w:r>
      <w:r w:rsidRPr="00D524BC">
        <w:rPr>
          <w:rFonts w:ascii="GHEA Grapalat" w:hAnsi="GHEA Grapalat"/>
          <w:sz w:val="20"/>
          <w:lang w:val="af-ZA"/>
        </w:rPr>
        <w:t xml:space="preserve"> «</w:t>
      </w:r>
      <w:r w:rsidRPr="00D524BC">
        <w:rPr>
          <w:rFonts w:ascii="GHEA Grapalat" w:hAnsi="GHEA Grapalat" w:cs="Sylfaen"/>
          <w:sz w:val="20"/>
        </w:rPr>
        <w:t>Գնումների</w:t>
      </w:r>
      <w:r w:rsidRPr="00D524BC">
        <w:rPr>
          <w:rFonts w:ascii="GHEA Grapalat" w:hAnsi="GHEA Grapalat" w:cs="Times Armenian"/>
          <w:sz w:val="20"/>
          <w:lang w:val="af-ZA"/>
        </w:rPr>
        <w:t xml:space="preserve"> </w:t>
      </w:r>
      <w:r w:rsidRPr="00D524BC">
        <w:rPr>
          <w:rFonts w:ascii="GHEA Grapalat" w:hAnsi="GHEA Grapalat" w:cs="Sylfaen"/>
          <w:sz w:val="20"/>
        </w:rPr>
        <w:t>մասին</w:t>
      </w:r>
      <w:r w:rsidRPr="00D524BC">
        <w:rPr>
          <w:rFonts w:ascii="GHEA Grapalat" w:hAnsi="GHEA Grapalat"/>
          <w:sz w:val="20"/>
          <w:lang w:val="af-ZA"/>
        </w:rPr>
        <w:t xml:space="preserve">» </w:t>
      </w:r>
      <w:r w:rsidRPr="00D524BC">
        <w:rPr>
          <w:rFonts w:ascii="GHEA Grapalat" w:hAnsi="GHEA Grapalat" w:cs="Sylfaen"/>
          <w:sz w:val="20"/>
        </w:rPr>
        <w:t>ՀՀ</w:t>
      </w:r>
      <w:r w:rsidRPr="00D524BC">
        <w:rPr>
          <w:rFonts w:ascii="GHEA Grapalat" w:hAnsi="GHEA Grapalat" w:cs="Times Armenian"/>
          <w:sz w:val="20"/>
          <w:lang w:val="af-ZA"/>
        </w:rPr>
        <w:t xml:space="preserve"> </w:t>
      </w:r>
      <w:r w:rsidRPr="00D524BC">
        <w:rPr>
          <w:rFonts w:ascii="GHEA Grapalat" w:hAnsi="GHEA Grapalat" w:cs="Sylfaen"/>
          <w:sz w:val="20"/>
        </w:rPr>
        <w:t>օրենքի</w:t>
      </w:r>
      <w:r w:rsidRPr="00D524BC">
        <w:rPr>
          <w:rFonts w:ascii="GHEA Grapalat" w:hAnsi="GHEA Grapalat" w:cs="Times Armenian"/>
          <w:sz w:val="20"/>
          <w:lang w:val="af-ZA"/>
        </w:rPr>
        <w:t xml:space="preserve"> (</w:t>
      </w:r>
      <w:r w:rsidRPr="00D524BC">
        <w:rPr>
          <w:rFonts w:ascii="GHEA Grapalat" w:hAnsi="GHEA Grapalat" w:cs="Sylfaen"/>
          <w:sz w:val="20"/>
        </w:rPr>
        <w:t>այսուհետ</w:t>
      </w:r>
      <w:r w:rsidRPr="00D524BC">
        <w:rPr>
          <w:rFonts w:ascii="GHEA Grapalat" w:hAnsi="GHEA Grapalat" w:cs="Times Armenian"/>
          <w:sz w:val="20"/>
          <w:lang w:val="af-ZA"/>
        </w:rPr>
        <w:t xml:space="preserve">` </w:t>
      </w:r>
      <w:r w:rsidRPr="00D524BC">
        <w:rPr>
          <w:rFonts w:ascii="GHEA Grapalat" w:hAnsi="GHEA Grapalat" w:cs="Sylfaen"/>
          <w:sz w:val="20"/>
        </w:rPr>
        <w:t>Օրենք</w:t>
      </w:r>
      <w:r w:rsidRPr="00D524BC">
        <w:rPr>
          <w:rFonts w:ascii="GHEA Grapalat" w:hAnsi="GHEA Grapalat" w:cs="Times Armenian"/>
          <w:sz w:val="20"/>
          <w:lang w:val="af-ZA"/>
        </w:rPr>
        <w:t xml:space="preserve">), </w:t>
      </w:r>
      <w:r w:rsidRPr="00D524BC">
        <w:rPr>
          <w:rFonts w:ascii="GHEA Grapalat" w:hAnsi="GHEA Grapalat" w:cs="Sylfaen"/>
          <w:sz w:val="20"/>
        </w:rPr>
        <w:t>ՀՀ</w:t>
      </w:r>
      <w:r w:rsidRPr="00D524BC">
        <w:rPr>
          <w:rFonts w:ascii="GHEA Grapalat" w:hAnsi="GHEA Grapalat" w:cs="Times Armenian"/>
          <w:sz w:val="20"/>
          <w:lang w:val="af-ZA"/>
        </w:rPr>
        <w:t xml:space="preserve"> </w:t>
      </w:r>
      <w:r w:rsidRPr="00D524BC">
        <w:rPr>
          <w:rFonts w:ascii="GHEA Grapalat" w:hAnsi="GHEA Grapalat" w:cs="Sylfaen"/>
          <w:sz w:val="20"/>
        </w:rPr>
        <w:t>կառավարության</w:t>
      </w:r>
      <w:r w:rsidRPr="00D524BC">
        <w:rPr>
          <w:rFonts w:ascii="GHEA Grapalat" w:hAnsi="GHEA Grapalat" w:cs="Times Armenian"/>
          <w:sz w:val="20"/>
          <w:lang w:val="af-ZA"/>
        </w:rPr>
        <w:t xml:space="preserve"> 2017</w:t>
      </w:r>
      <w:r w:rsidRPr="00D524BC">
        <w:rPr>
          <w:rFonts w:ascii="GHEA Grapalat" w:hAnsi="GHEA Grapalat" w:cs="Sylfaen"/>
          <w:sz w:val="20"/>
        </w:rPr>
        <w:t>թ</w:t>
      </w:r>
      <w:r w:rsidRPr="00D524BC">
        <w:rPr>
          <w:rFonts w:ascii="GHEA Grapalat" w:hAnsi="GHEA Grapalat" w:cs="Times Armenian"/>
          <w:sz w:val="20"/>
          <w:lang w:val="af-ZA"/>
        </w:rPr>
        <w:t>. մայիսի 4-ի N 526-</w:t>
      </w:r>
      <w:r w:rsidRPr="00D524BC">
        <w:rPr>
          <w:rFonts w:ascii="GHEA Grapalat" w:hAnsi="GHEA Grapalat" w:cs="Sylfaen"/>
          <w:sz w:val="20"/>
        </w:rPr>
        <w:t>Ն</w:t>
      </w:r>
      <w:r w:rsidRPr="00D524BC">
        <w:rPr>
          <w:rFonts w:ascii="GHEA Grapalat" w:hAnsi="GHEA Grapalat" w:cs="Times Armenian"/>
          <w:sz w:val="20"/>
          <w:lang w:val="af-ZA"/>
        </w:rPr>
        <w:t xml:space="preserve"> </w:t>
      </w:r>
      <w:r w:rsidRPr="00D524BC">
        <w:rPr>
          <w:rFonts w:ascii="GHEA Grapalat" w:hAnsi="GHEA Grapalat" w:cs="Sylfaen"/>
          <w:sz w:val="20"/>
        </w:rPr>
        <w:t>որոշմամբ</w:t>
      </w:r>
      <w:r w:rsidRPr="00D524BC">
        <w:rPr>
          <w:rFonts w:ascii="GHEA Grapalat" w:hAnsi="GHEA Grapalat" w:cs="Times Armenian"/>
          <w:sz w:val="20"/>
          <w:lang w:val="af-ZA"/>
        </w:rPr>
        <w:t xml:space="preserve"> </w:t>
      </w:r>
      <w:r w:rsidRPr="00D524BC">
        <w:rPr>
          <w:rFonts w:ascii="GHEA Grapalat" w:hAnsi="GHEA Grapalat" w:cs="Sylfaen"/>
          <w:sz w:val="20"/>
        </w:rPr>
        <w:t>հաստատված</w:t>
      </w:r>
      <w:r w:rsidRPr="00D524BC">
        <w:rPr>
          <w:rFonts w:ascii="GHEA Grapalat" w:hAnsi="GHEA Grapalat" w:cs="Times Armenian"/>
          <w:sz w:val="20"/>
          <w:lang w:val="af-ZA"/>
        </w:rPr>
        <w:t xml:space="preserve"> «</w:t>
      </w:r>
      <w:r w:rsidRPr="00D524BC">
        <w:rPr>
          <w:rFonts w:ascii="GHEA Grapalat" w:hAnsi="GHEA Grapalat" w:cs="Sylfaen"/>
          <w:sz w:val="20"/>
        </w:rPr>
        <w:t>Գնումների</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ործընթացի</w:t>
      </w:r>
      <w:r w:rsidRPr="00D524BC">
        <w:rPr>
          <w:rFonts w:ascii="GHEA Grapalat" w:hAnsi="GHEA Grapalat" w:cs="Times Armenian"/>
          <w:sz w:val="20"/>
          <w:lang w:val="af-ZA"/>
        </w:rPr>
        <w:t xml:space="preserve"> </w:t>
      </w:r>
      <w:r w:rsidRPr="00D524BC">
        <w:rPr>
          <w:rFonts w:ascii="GHEA Grapalat" w:hAnsi="GHEA Grapalat" w:cs="Sylfaen"/>
          <w:sz w:val="20"/>
        </w:rPr>
        <w:t>կազմակերպման</w:t>
      </w:r>
      <w:r w:rsidRPr="00D524BC">
        <w:rPr>
          <w:rFonts w:ascii="GHEA Grapalat" w:hAnsi="GHEA Grapalat"/>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այսուհետ</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այլ</w:t>
      </w:r>
      <w:r w:rsidRPr="00D524BC">
        <w:rPr>
          <w:rFonts w:ascii="GHEA Grapalat" w:hAnsi="GHEA Grapalat" w:cs="Times Armenian"/>
          <w:sz w:val="20"/>
          <w:lang w:val="af-ZA"/>
        </w:rPr>
        <w:t xml:space="preserve"> </w:t>
      </w:r>
      <w:r w:rsidRPr="00D524BC">
        <w:rPr>
          <w:rFonts w:ascii="GHEA Grapalat" w:hAnsi="GHEA Grapalat" w:cs="Sylfaen"/>
          <w:sz w:val="20"/>
        </w:rPr>
        <w:t>իրավական</w:t>
      </w:r>
      <w:r w:rsidRPr="00D524BC">
        <w:rPr>
          <w:rFonts w:ascii="GHEA Grapalat" w:hAnsi="GHEA Grapalat" w:cs="Times Armenian"/>
          <w:sz w:val="20"/>
          <w:lang w:val="af-ZA"/>
        </w:rPr>
        <w:t xml:space="preserve"> </w:t>
      </w:r>
      <w:r w:rsidRPr="00D524BC">
        <w:rPr>
          <w:rFonts w:ascii="GHEA Grapalat" w:hAnsi="GHEA Grapalat" w:cs="Sylfaen"/>
          <w:sz w:val="20"/>
        </w:rPr>
        <w:t>ակտերի</w:t>
      </w:r>
      <w:r w:rsidRPr="00D524BC">
        <w:rPr>
          <w:rFonts w:ascii="GHEA Grapalat" w:hAnsi="GHEA Grapalat" w:cs="Times Armenian"/>
          <w:sz w:val="20"/>
          <w:lang w:val="af-ZA"/>
        </w:rPr>
        <w:t xml:space="preserve"> </w:t>
      </w:r>
      <w:r w:rsidRPr="00D524BC">
        <w:rPr>
          <w:rFonts w:ascii="GHEA Grapalat" w:hAnsi="GHEA Grapalat" w:cs="Sylfaen"/>
          <w:sz w:val="20"/>
        </w:rPr>
        <w:t>պահանջներին</w:t>
      </w:r>
      <w:r w:rsidRPr="00D524BC">
        <w:rPr>
          <w:rFonts w:ascii="GHEA Grapalat" w:hAnsi="GHEA Grapalat" w:cs="Times Armenian"/>
          <w:sz w:val="20"/>
          <w:lang w:val="af-ZA"/>
        </w:rPr>
        <w:t xml:space="preserve"> </w:t>
      </w:r>
      <w:r w:rsidRPr="00D524BC">
        <w:rPr>
          <w:rFonts w:ascii="GHEA Grapalat" w:hAnsi="GHEA Grapalat" w:cs="Sylfaen"/>
          <w:sz w:val="20"/>
        </w:rPr>
        <w:t>համապատասխան</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նպատակ</w:t>
      </w:r>
      <w:r w:rsidRPr="00D524BC">
        <w:rPr>
          <w:rFonts w:ascii="GHEA Grapalat" w:hAnsi="GHEA Grapalat" w:cs="Times Armenian"/>
          <w:sz w:val="20"/>
          <w:lang w:val="af-ZA"/>
        </w:rPr>
        <w:t xml:space="preserve"> </w:t>
      </w:r>
      <w:r w:rsidRPr="00D524BC">
        <w:rPr>
          <w:rFonts w:ascii="GHEA Grapalat" w:hAnsi="GHEA Grapalat" w:cs="Sylfaen"/>
          <w:sz w:val="20"/>
        </w:rPr>
        <w:t>ունի</w:t>
      </w:r>
      <w:r w:rsidRPr="00D524BC">
        <w:rPr>
          <w:rFonts w:ascii="GHEA Grapalat" w:hAnsi="GHEA Grapalat" w:cs="Times Armenian"/>
          <w:sz w:val="20"/>
          <w:lang w:val="af-ZA"/>
        </w:rPr>
        <w:t xml:space="preserve"> </w:t>
      </w:r>
      <w:r w:rsidRPr="00D524BC">
        <w:rPr>
          <w:rFonts w:ascii="GHEA Grapalat" w:hAnsi="GHEA Grapalat"/>
          <w:sz w:val="20"/>
          <w:lang w:val="af-ZA"/>
        </w:rPr>
        <w:t>«</w:t>
      </w:r>
      <w:r w:rsidR="00D45C73" w:rsidRPr="00D524BC">
        <w:rPr>
          <w:rFonts w:ascii="GHEA Grapalat" w:hAnsi="GHEA Grapalat" w:cs="Sylfaen"/>
          <w:sz w:val="20"/>
          <w:lang w:val="ru-RU"/>
        </w:rPr>
        <w:t>ՀՀ</w:t>
      </w:r>
      <w:r w:rsidR="00D45C73" w:rsidRPr="00D524BC">
        <w:rPr>
          <w:rFonts w:ascii="GHEA Grapalat" w:hAnsi="GHEA Grapalat" w:cs="Sylfaen"/>
          <w:sz w:val="20"/>
          <w:lang w:val="af-ZA"/>
        </w:rPr>
        <w:t xml:space="preserve"> </w:t>
      </w:r>
      <w:r w:rsidR="00D45C73" w:rsidRPr="00D524BC">
        <w:rPr>
          <w:rFonts w:ascii="GHEA Grapalat" w:hAnsi="GHEA Grapalat" w:cs="Sylfaen"/>
          <w:sz w:val="20"/>
          <w:lang w:val="ru-RU"/>
        </w:rPr>
        <w:t>Արարատի</w:t>
      </w:r>
      <w:r w:rsidR="00D45C73" w:rsidRPr="00D524BC">
        <w:rPr>
          <w:rFonts w:ascii="GHEA Grapalat" w:hAnsi="GHEA Grapalat" w:cs="Sylfaen"/>
          <w:sz w:val="20"/>
          <w:lang w:val="af-ZA"/>
        </w:rPr>
        <w:t xml:space="preserve"> </w:t>
      </w:r>
      <w:r w:rsidR="00D45C73" w:rsidRPr="00D524BC">
        <w:rPr>
          <w:rFonts w:ascii="GHEA Grapalat" w:hAnsi="GHEA Grapalat" w:cs="Sylfaen"/>
          <w:sz w:val="20"/>
          <w:lang w:val="ru-RU"/>
        </w:rPr>
        <w:t>մարզ</w:t>
      </w:r>
      <w:r w:rsidR="00D45C73" w:rsidRPr="00D524BC">
        <w:rPr>
          <w:rFonts w:ascii="GHEA Grapalat" w:hAnsi="GHEA Grapalat" w:cs="Sylfaen"/>
          <w:sz w:val="20"/>
          <w:lang w:val="af-ZA"/>
        </w:rPr>
        <w:t xml:space="preserve"> </w:t>
      </w:r>
      <w:r w:rsidR="00DD0DA8" w:rsidRPr="00D524BC">
        <w:rPr>
          <w:rFonts w:ascii="GHEA Grapalat" w:hAnsi="GHEA Grapalat" w:cs="Sylfaen"/>
          <w:sz w:val="20"/>
        </w:rPr>
        <w:t>Մրգավանի</w:t>
      </w:r>
      <w:r w:rsidR="00764BAD" w:rsidRPr="00D524BC">
        <w:rPr>
          <w:rFonts w:ascii="GHEA Grapalat" w:hAnsi="GHEA Grapalat" w:cs="Sylfaen"/>
          <w:sz w:val="20"/>
          <w:lang w:val="af-ZA"/>
        </w:rPr>
        <w:t xml:space="preserve"> </w:t>
      </w:r>
      <w:r w:rsidR="00D45C73" w:rsidRPr="00D524BC">
        <w:rPr>
          <w:rFonts w:ascii="GHEA Grapalat" w:hAnsi="GHEA Grapalat" w:cs="Sylfaen"/>
          <w:sz w:val="20"/>
          <w:lang w:val="ru-RU"/>
        </w:rPr>
        <w:t>միջնակարգ</w:t>
      </w:r>
      <w:r w:rsidR="00D45C73" w:rsidRPr="00D524BC">
        <w:rPr>
          <w:rFonts w:ascii="GHEA Grapalat" w:hAnsi="GHEA Grapalat" w:cs="Sylfaen"/>
          <w:sz w:val="20"/>
          <w:lang w:val="af-ZA"/>
        </w:rPr>
        <w:t xml:space="preserve"> </w:t>
      </w:r>
      <w:r w:rsidR="00D45C73" w:rsidRPr="00D524BC">
        <w:rPr>
          <w:rFonts w:ascii="GHEA Grapalat" w:hAnsi="GHEA Grapalat" w:cs="Sylfaen"/>
          <w:sz w:val="20"/>
          <w:lang w:val="ru-RU"/>
        </w:rPr>
        <w:t>դպրոց</w:t>
      </w:r>
      <w:r w:rsidR="00D45C73" w:rsidRPr="00D524BC">
        <w:rPr>
          <w:rFonts w:ascii="GHEA Grapalat" w:hAnsi="GHEA Grapalat" w:cs="Sylfaen"/>
          <w:sz w:val="20"/>
          <w:lang w:val="af-ZA"/>
        </w:rPr>
        <w:t xml:space="preserve"> </w:t>
      </w:r>
      <w:r w:rsidR="00D45C73" w:rsidRPr="00D524BC">
        <w:rPr>
          <w:rFonts w:ascii="GHEA Grapalat" w:hAnsi="GHEA Grapalat" w:cs="Sylfaen"/>
          <w:sz w:val="20"/>
          <w:lang w:val="ru-RU"/>
        </w:rPr>
        <w:t>ՊՈԱԿ</w:t>
      </w:r>
      <w:r w:rsidRPr="00D524BC">
        <w:rPr>
          <w:rFonts w:ascii="GHEA Grapalat" w:hAnsi="GHEA Grapalat"/>
          <w:sz w:val="20"/>
          <w:lang w:val="af-ZA"/>
        </w:rPr>
        <w:t>»-</w:t>
      </w:r>
      <w:r w:rsidRPr="00D524BC">
        <w:rPr>
          <w:rFonts w:ascii="GHEA Grapalat" w:hAnsi="GHEA Grapalat"/>
          <w:sz w:val="20"/>
        </w:rPr>
        <w:t>ի</w:t>
      </w:r>
      <w:r w:rsidRPr="00D524BC">
        <w:rPr>
          <w:rFonts w:ascii="GHEA Grapalat" w:hAnsi="GHEA Grapalat"/>
          <w:sz w:val="20"/>
          <w:lang w:val="af-ZA"/>
        </w:rPr>
        <w:t xml:space="preserve"> </w:t>
      </w:r>
      <w:r w:rsidRPr="00D524BC">
        <w:rPr>
          <w:rFonts w:ascii="GHEA Grapalat" w:hAnsi="GHEA Grapalat" w:cs="Times Armenian"/>
          <w:sz w:val="20"/>
          <w:lang w:val="af-ZA"/>
        </w:rPr>
        <w:t>(</w:t>
      </w:r>
      <w:r w:rsidRPr="00D524BC">
        <w:rPr>
          <w:rFonts w:ascii="GHEA Grapalat" w:hAnsi="GHEA Grapalat" w:cs="Sylfaen"/>
          <w:sz w:val="20"/>
        </w:rPr>
        <w:t>այսուհետ</w:t>
      </w:r>
      <w:r w:rsidRPr="00D524BC">
        <w:rPr>
          <w:rFonts w:ascii="GHEA Grapalat" w:hAnsi="GHEA Grapalat" w:cs="Times Armenian"/>
          <w:sz w:val="20"/>
          <w:lang w:val="af-ZA"/>
        </w:rPr>
        <w:t xml:space="preserve">` </w:t>
      </w:r>
      <w:r w:rsidRPr="00D524BC">
        <w:rPr>
          <w:rFonts w:ascii="GHEA Grapalat" w:hAnsi="GHEA Grapalat" w:cs="Sylfaen"/>
          <w:sz w:val="20"/>
        </w:rPr>
        <w:t>պատվիրատու</w:t>
      </w:r>
      <w:r w:rsidRPr="00D524BC">
        <w:rPr>
          <w:rFonts w:ascii="GHEA Grapalat" w:hAnsi="GHEA Grapalat" w:cs="Times Armenian"/>
          <w:sz w:val="20"/>
          <w:lang w:val="af-ZA"/>
        </w:rPr>
        <w:t xml:space="preserve">) </w:t>
      </w:r>
      <w:r w:rsidRPr="00D524BC">
        <w:rPr>
          <w:rFonts w:ascii="GHEA Grapalat" w:hAnsi="GHEA Grapalat" w:cs="Sylfaen"/>
          <w:sz w:val="20"/>
        </w:rPr>
        <w:t>կողմից</w:t>
      </w:r>
      <w:r w:rsidRPr="00D524BC">
        <w:rPr>
          <w:rFonts w:ascii="GHEA Grapalat" w:hAnsi="GHEA Grapalat" w:cs="Times Armenian"/>
          <w:sz w:val="20"/>
          <w:lang w:val="af-ZA"/>
        </w:rPr>
        <w:t xml:space="preserve"> </w:t>
      </w:r>
      <w:r w:rsidRPr="00D524BC">
        <w:rPr>
          <w:rFonts w:ascii="GHEA Grapalat" w:hAnsi="GHEA Grapalat" w:cs="Sylfaen"/>
          <w:sz w:val="20"/>
        </w:rPr>
        <w:t>հայտարարված</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ին</w:t>
      </w:r>
      <w:r w:rsidRPr="00D524BC">
        <w:rPr>
          <w:rFonts w:ascii="GHEA Grapalat" w:hAnsi="GHEA Grapalat" w:cs="Sylfaen"/>
          <w:sz w:val="20"/>
          <w:lang w:val="af-ZA"/>
        </w:rPr>
        <w:t xml:space="preserve"> </w:t>
      </w:r>
      <w:r w:rsidRPr="00D524BC">
        <w:rPr>
          <w:rFonts w:ascii="GHEA Grapalat" w:hAnsi="GHEA Grapalat" w:cs="Sylfaen"/>
          <w:sz w:val="20"/>
        </w:rPr>
        <w:t>մասնակցելու</w:t>
      </w:r>
      <w:r w:rsidRPr="00D524BC">
        <w:rPr>
          <w:rFonts w:ascii="GHEA Grapalat" w:hAnsi="GHEA Grapalat" w:cs="Times Armenian"/>
          <w:sz w:val="20"/>
          <w:lang w:val="af-ZA"/>
        </w:rPr>
        <w:t xml:space="preserve"> </w:t>
      </w:r>
      <w:r w:rsidRPr="00D524BC">
        <w:rPr>
          <w:rFonts w:ascii="GHEA Grapalat" w:hAnsi="GHEA Grapalat" w:cs="Sylfaen"/>
          <w:sz w:val="20"/>
        </w:rPr>
        <w:t>մտադրություն</w:t>
      </w:r>
      <w:r w:rsidRPr="00D524BC">
        <w:rPr>
          <w:rFonts w:ascii="GHEA Grapalat" w:hAnsi="GHEA Grapalat" w:cs="Times Armenian"/>
          <w:sz w:val="20"/>
          <w:lang w:val="af-ZA"/>
        </w:rPr>
        <w:t xml:space="preserve"> </w:t>
      </w:r>
      <w:r w:rsidRPr="00D524BC">
        <w:rPr>
          <w:rFonts w:ascii="GHEA Grapalat" w:hAnsi="GHEA Grapalat" w:cs="Sylfaen"/>
          <w:sz w:val="20"/>
        </w:rPr>
        <w:t>ունեցող</w:t>
      </w:r>
      <w:r w:rsidRPr="00D524BC">
        <w:rPr>
          <w:rFonts w:ascii="GHEA Grapalat" w:hAnsi="GHEA Grapalat" w:cs="Times Armenian"/>
          <w:sz w:val="20"/>
          <w:lang w:val="af-ZA"/>
        </w:rPr>
        <w:t xml:space="preserve"> </w:t>
      </w:r>
      <w:r w:rsidRPr="00D524BC">
        <w:rPr>
          <w:rFonts w:ascii="GHEA Grapalat" w:hAnsi="GHEA Grapalat" w:cs="Sylfaen"/>
          <w:sz w:val="20"/>
        </w:rPr>
        <w:t>անձանց</w:t>
      </w:r>
      <w:r w:rsidRPr="00D524BC">
        <w:rPr>
          <w:rFonts w:ascii="GHEA Grapalat" w:hAnsi="GHEA Grapalat" w:cs="Times Armenian"/>
          <w:sz w:val="20"/>
          <w:lang w:val="af-ZA"/>
        </w:rPr>
        <w:t xml:space="preserve"> (</w:t>
      </w:r>
      <w:r w:rsidRPr="00D524BC">
        <w:rPr>
          <w:rFonts w:ascii="GHEA Grapalat" w:hAnsi="GHEA Grapalat" w:cs="Sylfaen"/>
          <w:sz w:val="20"/>
        </w:rPr>
        <w:t>այսուհետ</w:t>
      </w:r>
      <w:r w:rsidRPr="00D524BC">
        <w:rPr>
          <w:rFonts w:ascii="GHEA Grapalat" w:hAnsi="GHEA Grapalat" w:cs="Times Armenian"/>
          <w:sz w:val="20"/>
          <w:lang w:val="af-ZA"/>
        </w:rPr>
        <w:t xml:space="preserve">`  </w:t>
      </w:r>
      <w:r w:rsidRPr="00D524BC">
        <w:rPr>
          <w:rFonts w:ascii="GHEA Grapalat" w:hAnsi="GHEA Grapalat" w:cs="Sylfaen"/>
          <w:sz w:val="20"/>
        </w:rPr>
        <w:t>մասնակից</w:t>
      </w:r>
      <w:r w:rsidRPr="00D524BC">
        <w:rPr>
          <w:rFonts w:ascii="GHEA Grapalat" w:hAnsi="GHEA Grapalat" w:cs="Times Armenian"/>
          <w:sz w:val="20"/>
          <w:lang w:val="af-ZA"/>
        </w:rPr>
        <w:t xml:space="preserve">) </w:t>
      </w:r>
      <w:r w:rsidRPr="00D524BC">
        <w:rPr>
          <w:rFonts w:ascii="GHEA Grapalat" w:hAnsi="GHEA Grapalat" w:cs="Sylfaen"/>
          <w:sz w:val="20"/>
        </w:rPr>
        <w:t>տեղեկացնելու</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պայմանների</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նման</w:t>
      </w:r>
      <w:r w:rsidRPr="00D524BC">
        <w:rPr>
          <w:rFonts w:ascii="GHEA Grapalat" w:hAnsi="GHEA Grapalat" w:cs="Times Armenian"/>
          <w:sz w:val="20"/>
          <w:lang w:val="af-ZA"/>
        </w:rPr>
        <w:t xml:space="preserve"> </w:t>
      </w:r>
      <w:r w:rsidRPr="00D524BC">
        <w:rPr>
          <w:rFonts w:ascii="GHEA Grapalat" w:hAnsi="GHEA Grapalat" w:cs="Sylfaen"/>
          <w:sz w:val="20"/>
        </w:rPr>
        <w:t>առարկայի</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անցկացման</w:t>
      </w:r>
      <w:r w:rsidRPr="00D524BC">
        <w:rPr>
          <w:rFonts w:ascii="GHEA Grapalat" w:hAnsi="GHEA Grapalat" w:cs="Times Armenian"/>
          <w:sz w:val="20"/>
          <w:lang w:val="af-ZA"/>
        </w:rPr>
        <w:t xml:space="preserve">, </w:t>
      </w:r>
      <w:r w:rsidRPr="00D524BC">
        <w:rPr>
          <w:rFonts w:ascii="GHEA Grapalat" w:hAnsi="GHEA Grapalat" w:cs="Sylfaen"/>
          <w:sz w:val="20"/>
          <w:lang w:val="hy-AM"/>
        </w:rPr>
        <w:t>ընտրված մասնակցին</w:t>
      </w:r>
      <w:r w:rsidRPr="00D524BC">
        <w:rPr>
          <w:rFonts w:ascii="GHEA Grapalat" w:hAnsi="GHEA Grapalat" w:cs="Times Armenian"/>
          <w:sz w:val="20"/>
          <w:lang w:val="af-ZA"/>
        </w:rPr>
        <w:t xml:space="preserve"> </w:t>
      </w:r>
      <w:r w:rsidRPr="00D524BC">
        <w:rPr>
          <w:rFonts w:ascii="GHEA Grapalat" w:hAnsi="GHEA Grapalat" w:cs="Sylfaen"/>
          <w:sz w:val="20"/>
        </w:rPr>
        <w:t>որոշելու</w:t>
      </w:r>
      <w:r w:rsidRPr="00D524BC">
        <w:rPr>
          <w:rFonts w:ascii="GHEA Grapalat" w:hAnsi="GHEA Grapalat" w:cs="Times Armenian"/>
          <w:sz w:val="20"/>
          <w:lang w:val="af-ZA"/>
        </w:rPr>
        <w:t xml:space="preserve"> </w:t>
      </w:r>
      <w:r w:rsidRPr="00D524BC">
        <w:rPr>
          <w:rFonts w:ascii="GHEA Grapalat" w:hAnsi="GHEA Grapalat" w:cs="Sylfaen"/>
          <w:sz w:val="20"/>
        </w:rPr>
        <w:t>և</w:t>
      </w:r>
      <w:r w:rsidRPr="00D524BC">
        <w:rPr>
          <w:rFonts w:ascii="GHEA Grapalat" w:hAnsi="GHEA Grapalat" w:cs="Times Armenian"/>
          <w:sz w:val="20"/>
          <w:lang w:val="af-ZA"/>
        </w:rPr>
        <w:t xml:space="preserve"> </w:t>
      </w:r>
      <w:r w:rsidRPr="00D524BC">
        <w:rPr>
          <w:rFonts w:ascii="GHEA Grapalat" w:hAnsi="GHEA Grapalat" w:cs="Sylfaen"/>
          <w:sz w:val="20"/>
        </w:rPr>
        <w:t>նրա</w:t>
      </w:r>
      <w:r w:rsidRPr="00D524BC">
        <w:rPr>
          <w:rFonts w:ascii="GHEA Grapalat" w:hAnsi="GHEA Grapalat" w:cs="Times Armenian"/>
          <w:sz w:val="20"/>
          <w:lang w:val="af-ZA"/>
        </w:rPr>
        <w:t xml:space="preserve"> </w:t>
      </w:r>
      <w:r w:rsidRPr="00D524BC">
        <w:rPr>
          <w:rFonts w:ascii="GHEA Grapalat" w:hAnsi="GHEA Grapalat" w:cs="Sylfaen"/>
          <w:sz w:val="20"/>
        </w:rPr>
        <w:t>հետ</w:t>
      </w:r>
      <w:r w:rsidRPr="00D524BC">
        <w:rPr>
          <w:rFonts w:ascii="GHEA Grapalat" w:hAnsi="GHEA Grapalat" w:cs="Times Armenian"/>
          <w:sz w:val="20"/>
          <w:lang w:val="af-ZA"/>
        </w:rPr>
        <w:t xml:space="preserve"> </w:t>
      </w:r>
      <w:r w:rsidRPr="00D524BC">
        <w:rPr>
          <w:rFonts w:ascii="GHEA Grapalat" w:hAnsi="GHEA Grapalat" w:cs="Sylfaen"/>
          <w:sz w:val="20"/>
        </w:rPr>
        <w:t>պայմանա</w:t>
      </w:r>
      <w:r w:rsidRPr="00D524BC">
        <w:rPr>
          <w:rFonts w:ascii="GHEA Grapalat" w:hAnsi="GHEA Grapalat" w:cs="Times Armenian"/>
          <w:sz w:val="20"/>
        </w:rPr>
        <w:t>գ</w:t>
      </w:r>
      <w:r w:rsidRPr="00D524BC">
        <w:rPr>
          <w:rFonts w:ascii="GHEA Grapalat" w:hAnsi="GHEA Grapalat" w:cs="Sylfaen"/>
          <w:sz w:val="20"/>
        </w:rPr>
        <w:t>իր</w:t>
      </w:r>
      <w:r w:rsidRPr="00D524BC">
        <w:rPr>
          <w:rFonts w:ascii="GHEA Grapalat" w:hAnsi="GHEA Grapalat" w:cs="Times Armenian"/>
          <w:sz w:val="20"/>
          <w:lang w:val="af-ZA"/>
        </w:rPr>
        <w:t xml:space="preserve"> </w:t>
      </w:r>
      <w:r w:rsidRPr="00D524BC">
        <w:rPr>
          <w:rFonts w:ascii="GHEA Grapalat" w:hAnsi="GHEA Grapalat" w:cs="Sylfaen"/>
          <w:sz w:val="20"/>
        </w:rPr>
        <w:t>կնքելու</w:t>
      </w:r>
      <w:r w:rsidRPr="00D524BC">
        <w:rPr>
          <w:rFonts w:ascii="GHEA Grapalat" w:hAnsi="GHEA Grapalat" w:cs="Times Armenian"/>
          <w:sz w:val="20"/>
          <w:lang w:val="af-ZA"/>
        </w:rPr>
        <w:t xml:space="preserve"> </w:t>
      </w:r>
      <w:r w:rsidRPr="00D524BC">
        <w:rPr>
          <w:rFonts w:ascii="GHEA Grapalat" w:hAnsi="GHEA Grapalat" w:cs="Sylfaen"/>
          <w:sz w:val="20"/>
        </w:rPr>
        <w:t>մասին</w:t>
      </w:r>
      <w:r w:rsidRPr="00D524BC">
        <w:rPr>
          <w:rFonts w:ascii="GHEA Grapalat" w:hAnsi="GHEA Grapalat" w:cs="Times Armenian"/>
          <w:sz w:val="20"/>
          <w:lang w:val="af-ZA"/>
        </w:rPr>
        <w:t xml:space="preserve">, </w:t>
      </w:r>
      <w:r w:rsidRPr="00D524BC">
        <w:rPr>
          <w:rFonts w:ascii="GHEA Grapalat" w:hAnsi="GHEA Grapalat" w:cs="Sylfaen"/>
          <w:sz w:val="20"/>
        </w:rPr>
        <w:t>ինչպես</w:t>
      </w:r>
      <w:r w:rsidRPr="00D524BC">
        <w:rPr>
          <w:rFonts w:ascii="GHEA Grapalat" w:hAnsi="GHEA Grapalat" w:cs="Times Armenian"/>
          <w:sz w:val="20"/>
          <w:lang w:val="af-ZA"/>
        </w:rPr>
        <w:t xml:space="preserve"> </w:t>
      </w:r>
      <w:r w:rsidRPr="00D524BC">
        <w:rPr>
          <w:rFonts w:ascii="GHEA Grapalat" w:hAnsi="GHEA Grapalat" w:cs="Sylfaen"/>
          <w:sz w:val="20"/>
        </w:rPr>
        <w:t>նաև</w:t>
      </w:r>
      <w:r w:rsidRPr="00D524BC">
        <w:rPr>
          <w:rFonts w:ascii="GHEA Grapalat" w:hAnsi="GHEA Grapalat" w:cs="Times Armenian"/>
          <w:sz w:val="20"/>
          <w:lang w:val="af-ZA"/>
        </w:rPr>
        <w:t xml:space="preserve"> </w:t>
      </w:r>
      <w:r w:rsidRPr="00D524BC">
        <w:rPr>
          <w:rFonts w:ascii="GHEA Grapalat" w:hAnsi="GHEA Grapalat" w:cs="Sylfaen"/>
          <w:sz w:val="20"/>
        </w:rPr>
        <w:t>օժանդակելու</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հայտը</w:t>
      </w:r>
      <w:r w:rsidRPr="00D524BC">
        <w:rPr>
          <w:rFonts w:ascii="GHEA Grapalat" w:hAnsi="GHEA Grapalat" w:cs="Times Armenian"/>
          <w:sz w:val="20"/>
          <w:lang w:val="af-ZA"/>
        </w:rPr>
        <w:t xml:space="preserve"> </w:t>
      </w:r>
      <w:r w:rsidRPr="00D524BC">
        <w:rPr>
          <w:rFonts w:ascii="GHEA Grapalat" w:hAnsi="GHEA Grapalat" w:cs="Sylfaen"/>
          <w:sz w:val="20"/>
        </w:rPr>
        <w:t>պատրաստելիս</w:t>
      </w:r>
      <w:r w:rsidRPr="00D524BC">
        <w:rPr>
          <w:rFonts w:ascii="GHEA Grapalat" w:hAnsi="GHEA Grapalat" w:cs="Times Armenian"/>
          <w:sz w:val="20"/>
          <w:lang w:val="af-ZA"/>
        </w:rPr>
        <w:t>։</w:t>
      </w:r>
    </w:p>
    <w:p w:rsidR="006E5207" w:rsidRPr="00D524BC" w:rsidRDefault="006E5207" w:rsidP="006E5207">
      <w:pPr>
        <w:ind w:firstLine="567"/>
        <w:jc w:val="both"/>
        <w:rPr>
          <w:rFonts w:ascii="GHEA Grapalat" w:hAnsi="GHEA Grapalat"/>
          <w:sz w:val="20"/>
          <w:lang w:val="af-ZA"/>
        </w:rPr>
      </w:pPr>
      <w:r w:rsidRPr="00D524BC">
        <w:rPr>
          <w:rFonts w:ascii="GHEA Grapalat" w:hAnsi="GHEA Grapalat" w:cs="Sylfaen"/>
          <w:sz w:val="20"/>
        </w:rPr>
        <w:t>Հայտեր</w:t>
      </w:r>
      <w:r w:rsidRPr="00D524BC">
        <w:rPr>
          <w:rFonts w:ascii="GHEA Grapalat" w:hAnsi="GHEA Grapalat" w:cs="Times Armenian"/>
          <w:sz w:val="20"/>
          <w:lang w:val="af-ZA"/>
        </w:rPr>
        <w:t xml:space="preserve"> </w:t>
      </w:r>
      <w:r w:rsidRPr="00D524BC">
        <w:rPr>
          <w:rFonts w:ascii="GHEA Grapalat" w:hAnsi="GHEA Grapalat" w:cs="Sylfaen"/>
          <w:sz w:val="20"/>
        </w:rPr>
        <w:t>կարող</w:t>
      </w:r>
      <w:r w:rsidRPr="00D524BC">
        <w:rPr>
          <w:rFonts w:ascii="GHEA Grapalat" w:hAnsi="GHEA Grapalat" w:cs="Times Armenian"/>
          <w:sz w:val="20"/>
          <w:lang w:val="af-ZA"/>
        </w:rPr>
        <w:t xml:space="preserve"> </w:t>
      </w:r>
      <w:r w:rsidRPr="00D524BC">
        <w:rPr>
          <w:rFonts w:ascii="GHEA Grapalat" w:hAnsi="GHEA Grapalat" w:cs="Sylfaen"/>
          <w:sz w:val="20"/>
        </w:rPr>
        <w:t>են</w:t>
      </w:r>
      <w:r w:rsidRPr="00D524BC">
        <w:rPr>
          <w:rFonts w:ascii="GHEA Grapalat" w:hAnsi="GHEA Grapalat" w:cs="Times Armenian"/>
          <w:sz w:val="20"/>
          <w:lang w:val="af-ZA"/>
        </w:rPr>
        <w:t xml:space="preserve"> </w:t>
      </w:r>
      <w:r w:rsidRPr="00D524BC">
        <w:rPr>
          <w:rFonts w:ascii="GHEA Grapalat" w:hAnsi="GHEA Grapalat" w:cs="Sylfaen"/>
          <w:sz w:val="20"/>
        </w:rPr>
        <w:t>ներկայացնել</w:t>
      </w:r>
      <w:r w:rsidRPr="00D524BC">
        <w:rPr>
          <w:rFonts w:ascii="GHEA Grapalat" w:hAnsi="GHEA Grapalat" w:cs="Times Armenian"/>
          <w:sz w:val="20"/>
          <w:lang w:val="af-ZA"/>
        </w:rPr>
        <w:t xml:space="preserve"> </w:t>
      </w:r>
      <w:r w:rsidRPr="00D524BC">
        <w:rPr>
          <w:rFonts w:ascii="GHEA Grapalat" w:hAnsi="GHEA Grapalat" w:cs="Sylfaen"/>
          <w:sz w:val="20"/>
        </w:rPr>
        <w:t>բոլոր</w:t>
      </w:r>
      <w:r w:rsidRPr="00D524BC">
        <w:rPr>
          <w:rFonts w:ascii="GHEA Grapalat" w:hAnsi="GHEA Grapalat" w:cs="Sylfaen"/>
          <w:sz w:val="20"/>
          <w:lang w:val="af-ZA"/>
        </w:rPr>
        <w:t xml:space="preserve"> </w:t>
      </w:r>
      <w:r w:rsidRPr="00D524BC">
        <w:rPr>
          <w:rFonts w:ascii="GHEA Grapalat" w:hAnsi="GHEA Grapalat" w:cs="Sylfaen"/>
          <w:sz w:val="20"/>
        </w:rPr>
        <w:t>անձիք</w:t>
      </w:r>
      <w:r w:rsidRPr="00D524BC">
        <w:rPr>
          <w:rFonts w:ascii="GHEA Grapalat" w:hAnsi="GHEA Grapalat" w:cs="Times Armenian"/>
          <w:sz w:val="20"/>
          <w:lang w:val="af-ZA"/>
        </w:rPr>
        <w:t xml:space="preserve">, </w:t>
      </w:r>
      <w:r w:rsidRPr="00D524BC">
        <w:rPr>
          <w:rFonts w:ascii="GHEA Grapalat" w:hAnsi="GHEA Grapalat" w:cs="Sylfaen"/>
          <w:sz w:val="20"/>
        </w:rPr>
        <w:t>անկախ</w:t>
      </w:r>
      <w:r w:rsidRPr="00D524BC">
        <w:rPr>
          <w:rFonts w:ascii="GHEA Grapalat" w:hAnsi="GHEA Grapalat" w:cs="Times Armenian"/>
          <w:sz w:val="20"/>
          <w:lang w:val="af-ZA"/>
        </w:rPr>
        <w:t xml:space="preserve"> </w:t>
      </w:r>
      <w:r w:rsidRPr="00D524BC">
        <w:rPr>
          <w:rFonts w:ascii="GHEA Grapalat" w:hAnsi="GHEA Grapalat" w:cs="Sylfaen"/>
          <w:sz w:val="20"/>
        </w:rPr>
        <w:t>նրանց</w:t>
      </w:r>
      <w:r w:rsidRPr="00D524BC">
        <w:rPr>
          <w:rFonts w:ascii="GHEA Grapalat" w:hAnsi="GHEA Grapalat" w:cs="Times Armenian"/>
          <w:sz w:val="20"/>
          <w:lang w:val="af-ZA"/>
        </w:rPr>
        <w:t xml:space="preserve">` </w:t>
      </w:r>
      <w:r w:rsidRPr="00D524BC">
        <w:rPr>
          <w:rFonts w:ascii="GHEA Grapalat" w:hAnsi="GHEA Grapalat" w:cs="Sylfaen"/>
          <w:sz w:val="20"/>
        </w:rPr>
        <w:t>օտարերկրյա</w:t>
      </w:r>
      <w:r w:rsidRPr="00D524BC">
        <w:rPr>
          <w:rFonts w:ascii="GHEA Grapalat" w:hAnsi="GHEA Grapalat" w:cs="Times Armenian"/>
          <w:sz w:val="20"/>
          <w:lang w:val="af-ZA"/>
        </w:rPr>
        <w:t xml:space="preserve"> </w:t>
      </w:r>
      <w:r w:rsidRPr="00D524BC">
        <w:rPr>
          <w:rFonts w:ascii="GHEA Grapalat" w:hAnsi="GHEA Grapalat" w:cs="Sylfaen"/>
          <w:sz w:val="20"/>
        </w:rPr>
        <w:t>ֆիզիկական</w:t>
      </w:r>
      <w:r w:rsidRPr="00D524BC">
        <w:rPr>
          <w:rFonts w:ascii="GHEA Grapalat" w:hAnsi="GHEA Grapalat" w:cs="Times Armenian"/>
          <w:sz w:val="20"/>
          <w:lang w:val="af-ZA"/>
        </w:rPr>
        <w:t xml:space="preserve"> </w:t>
      </w:r>
      <w:r w:rsidRPr="00D524BC">
        <w:rPr>
          <w:rFonts w:ascii="GHEA Grapalat" w:hAnsi="GHEA Grapalat" w:cs="Sylfaen"/>
          <w:sz w:val="20"/>
        </w:rPr>
        <w:t>անձ</w:t>
      </w:r>
      <w:r w:rsidRPr="00D524BC">
        <w:rPr>
          <w:rFonts w:ascii="GHEA Grapalat" w:hAnsi="GHEA Grapalat" w:cs="Times Armenian"/>
          <w:sz w:val="20"/>
          <w:lang w:val="af-ZA"/>
        </w:rPr>
        <w:t xml:space="preserve">, </w:t>
      </w:r>
      <w:r w:rsidRPr="00D524BC">
        <w:rPr>
          <w:rFonts w:ascii="GHEA Grapalat" w:hAnsi="GHEA Grapalat" w:cs="Sylfaen"/>
          <w:sz w:val="20"/>
        </w:rPr>
        <w:t>կազմակերպություն</w:t>
      </w:r>
      <w:r w:rsidRPr="00D524BC">
        <w:rPr>
          <w:rFonts w:ascii="GHEA Grapalat" w:hAnsi="GHEA Grapalat" w:cs="Times Armenian"/>
          <w:sz w:val="20"/>
          <w:lang w:val="af-ZA"/>
        </w:rPr>
        <w:t xml:space="preserve">, </w:t>
      </w:r>
      <w:r w:rsidRPr="00D524BC">
        <w:rPr>
          <w:rFonts w:ascii="GHEA Grapalat" w:hAnsi="GHEA Grapalat" w:cs="Sylfaen"/>
          <w:sz w:val="20"/>
        </w:rPr>
        <w:t>քաղաքացիություն</w:t>
      </w:r>
      <w:r w:rsidRPr="00D524BC">
        <w:rPr>
          <w:rFonts w:ascii="GHEA Grapalat" w:hAnsi="GHEA Grapalat" w:cs="Times Armenian"/>
          <w:sz w:val="20"/>
          <w:lang w:val="af-ZA"/>
        </w:rPr>
        <w:t xml:space="preserve"> </w:t>
      </w:r>
      <w:r w:rsidRPr="00D524BC">
        <w:rPr>
          <w:rFonts w:ascii="GHEA Grapalat" w:hAnsi="GHEA Grapalat" w:cs="Sylfaen"/>
          <w:sz w:val="20"/>
        </w:rPr>
        <w:t>չունեցող</w:t>
      </w:r>
      <w:r w:rsidRPr="00D524BC">
        <w:rPr>
          <w:rFonts w:ascii="GHEA Grapalat" w:hAnsi="GHEA Grapalat" w:cs="Times Armenian"/>
          <w:sz w:val="20"/>
          <w:lang w:val="af-ZA"/>
        </w:rPr>
        <w:t xml:space="preserve"> </w:t>
      </w:r>
      <w:r w:rsidRPr="00D524BC">
        <w:rPr>
          <w:rFonts w:ascii="GHEA Grapalat" w:hAnsi="GHEA Grapalat" w:cs="Sylfaen"/>
          <w:sz w:val="20"/>
        </w:rPr>
        <w:t>անձ</w:t>
      </w:r>
      <w:r w:rsidRPr="00D524BC">
        <w:rPr>
          <w:rFonts w:ascii="GHEA Grapalat" w:hAnsi="GHEA Grapalat" w:cs="Times Armenian"/>
          <w:sz w:val="20"/>
          <w:lang w:val="af-ZA"/>
        </w:rPr>
        <w:t xml:space="preserve"> </w:t>
      </w:r>
      <w:r w:rsidRPr="00D524BC">
        <w:rPr>
          <w:rFonts w:ascii="GHEA Grapalat" w:hAnsi="GHEA Grapalat" w:cs="Sylfaen"/>
          <w:sz w:val="20"/>
        </w:rPr>
        <w:t>լինելու</w:t>
      </w:r>
      <w:r w:rsidRPr="00D524BC">
        <w:rPr>
          <w:rFonts w:ascii="GHEA Grapalat" w:hAnsi="GHEA Grapalat" w:cs="Times Armenian"/>
          <w:sz w:val="20"/>
          <w:lang w:val="af-ZA"/>
        </w:rPr>
        <w:t xml:space="preserve"> </w:t>
      </w:r>
      <w:r w:rsidRPr="00D524BC">
        <w:rPr>
          <w:rFonts w:ascii="GHEA Grapalat" w:hAnsi="GHEA Grapalat" w:cs="Sylfaen"/>
          <w:sz w:val="20"/>
        </w:rPr>
        <w:t>հան</w:t>
      </w:r>
      <w:r w:rsidRPr="00D524BC">
        <w:rPr>
          <w:rFonts w:ascii="GHEA Grapalat" w:hAnsi="GHEA Grapalat" w:cs="Times Armenian"/>
          <w:sz w:val="20"/>
        </w:rPr>
        <w:t>գ</w:t>
      </w:r>
      <w:r w:rsidRPr="00D524BC">
        <w:rPr>
          <w:rFonts w:ascii="GHEA Grapalat" w:hAnsi="GHEA Grapalat" w:cs="Sylfaen"/>
          <w:sz w:val="20"/>
        </w:rPr>
        <w:t>ամանքից</w:t>
      </w:r>
      <w:r w:rsidRPr="00D524BC">
        <w:rPr>
          <w:rFonts w:ascii="GHEA Grapalat" w:hAnsi="GHEA Grapalat" w:cs="Times Armenian"/>
          <w:sz w:val="20"/>
          <w:lang w:val="af-ZA"/>
        </w:rPr>
        <w:t>։</w:t>
      </w:r>
    </w:p>
    <w:p w:rsidR="006E5207" w:rsidRPr="00D524BC" w:rsidRDefault="006E5207" w:rsidP="006E5207">
      <w:pPr>
        <w:ind w:firstLine="567"/>
        <w:jc w:val="both"/>
        <w:rPr>
          <w:rFonts w:ascii="GHEA Grapalat" w:hAnsi="GHEA Grapalat" w:cs="Times Armenian"/>
          <w:sz w:val="20"/>
          <w:lang w:val="af-ZA"/>
        </w:rPr>
      </w:pPr>
      <w:r w:rsidRPr="00D524BC">
        <w:rPr>
          <w:rFonts w:ascii="GHEA Grapalat" w:hAnsi="GHEA Grapalat" w:cs="Sylfaen"/>
          <w:sz w:val="20"/>
        </w:rPr>
        <w:t>Սույն</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հետ</w:t>
      </w:r>
      <w:r w:rsidRPr="00D524BC">
        <w:rPr>
          <w:rFonts w:ascii="GHEA Grapalat" w:hAnsi="GHEA Grapalat" w:cs="Times Armenian"/>
          <w:sz w:val="20"/>
          <w:lang w:val="af-ZA"/>
        </w:rPr>
        <w:t xml:space="preserve"> </w:t>
      </w:r>
      <w:r w:rsidRPr="00D524BC">
        <w:rPr>
          <w:rFonts w:ascii="GHEA Grapalat" w:hAnsi="GHEA Grapalat" w:cs="Sylfaen"/>
          <w:sz w:val="20"/>
        </w:rPr>
        <w:t>կապված</w:t>
      </w:r>
      <w:r w:rsidRPr="00D524BC">
        <w:rPr>
          <w:rFonts w:ascii="GHEA Grapalat" w:hAnsi="GHEA Grapalat" w:cs="Times Armenian"/>
          <w:sz w:val="20"/>
          <w:lang w:val="af-ZA"/>
        </w:rPr>
        <w:t xml:space="preserve"> </w:t>
      </w:r>
      <w:r w:rsidRPr="00D524BC">
        <w:rPr>
          <w:rFonts w:ascii="GHEA Grapalat" w:hAnsi="GHEA Grapalat" w:cs="Sylfaen"/>
          <w:sz w:val="20"/>
        </w:rPr>
        <w:t>հարաբերությունների</w:t>
      </w:r>
      <w:r w:rsidRPr="00D524BC">
        <w:rPr>
          <w:rFonts w:ascii="GHEA Grapalat" w:hAnsi="GHEA Grapalat" w:cs="Times Armenian"/>
          <w:sz w:val="20"/>
          <w:lang w:val="af-ZA"/>
        </w:rPr>
        <w:t xml:space="preserve"> </w:t>
      </w:r>
      <w:r w:rsidRPr="00D524BC">
        <w:rPr>
          <w:rFonts w:ascii="GHEA Grapalat" w:hAnsi="GHEA Grapalat" w:cs="Sylfaen"/>
          <w:sz w:val="20"/>
        </w:rPr>
        <w:t>նկատմամբ</w:t>
      </w:r>
      <w:r w:rsidRPr="00D524BC">
        <w:rPr>
          <w:rFonts w:ascii="GHEA Grapalat" w:hAnsi="GHEA Grapalat" w:cs="Times Armenian"/>
          <w:sz w:val="20"/>
          <w:lang w:val="af-ZA"/>
        </w:rPr>
        <w:t xml:space="preserve"> </w:t>
      </w:r>
      <w:r w:rsidRPr="00D524BC">
        <w:rPr>
          <w:rFonts w:ascii="GHEA Grapalat" w:hAnsi="GHEA Grapalat" w:cs="Sylfaen"/>
          <w:sz w:val="20"/>
        </w:rPr>
        <w:t>կիրառվում</w:t>
      </w:r>
      <w:r w:rsidRPr="00D524BC">
        <w:rPr>
          <w:rFonts w:ascii="GHEA Grapalat" w:hAnsi="GHEA Grapalat" w:cs="Times Armenian"/>
          <w:sz w:val="20"/>
          <w:lang w:val="af-ZA"/>
        </w:rPr>
        <w:t xml:space="preserve"> </w:t>
      </w:r>
      <w:r w:rsidRPr="00D524BC">
        <w:rPr>
          <w:rFonts w:ascii="GHEA Grapalat" w:hAnsi="GHEA Grapalat" w:cs="Sylfaen"/>
          <w:sz w:val="20"/>
        </w:rPr>
        <w:t>է</w:t>
      </w:r>
      <w:r w:rsidRPr="00D524BC">
        <w:rPr>
          <w:rFonts w:ascii="GHEA Grapalat" w:hAnsi="GHEA Grapalat" w:cs="Times Armenian"/>
          <w:sz w:val="20"/>
          <w:lang w:val="af-ZA"/>
        </w:rPr>
        <w:t xml:space="preserve"> </w:t>
      </w:r>
      <w:r w:rsidRPr="00D524BC">
        <w:rPr>
          <w:rFonts w:ascii="GHEA Grapalat" w:hAnsi="GHEA Grapalat" w:cs="Sylfaen"/>
          <w:sz w:val="20"/>
        </w:rPr>
        <w:t>Հայաստանի</w:t>
      </w:r>
      <w:r w:rsidRPr="00D524BC">
        <w:rPr>
          <w:rFonts w:ascii="GHEA Grapalat" w:hAnsi="GHEA Grapalat" w:cs="Times Armenian"/>
          <w:sz w:val="20"/>
          <w:lang w:val="af-ZA"/>
        </w:rPr>
        <w:t xml:space="preserve"> </w:t>
      </w:r>
      <w:r w:rsidRPr="00D524BC">
        <w:rPr>
          <w:rFonts w:ascii="GHEA Grapalat" w:hAnsi="GHEA Grapalat" w:cs="Sylfaen"/>
          <w:sz w:val="20"/>
        </w:rPr>
        <w:t>Հանրապետության</w:t>
      </w:r>
      <w:r w:rsidRPr="00D524BC">
        <w:rPr>
          <w:rFonts w:ascii="GHEA Grapalat" w:hAnsi="GHEA Grapalat" w:cs="Times Armenian"/>
          <w:sz w:val="20"/>
          <w:lang w:val="af-ZA"/>
        </w:rPr>
        <w:t xml:space="preserve"> </w:t>
      </w:r>
      <w:r w:rsidRPr="00D524BC">
        <w:rPr>
          <w:rFonts w:ascii="GHEA Grapalat" w:hAnsi="GHEA Grapalat" w:cs="Sylfaen"/>
          <w:sz w:val="20"/>
        </w:rPr>
        <w:t>իրավունքը</w:t>
      </w:r>
      <w:r w:rsidRPr="00D524BC">
        <w:rPr>
          <w:rFonts w:ascii="GHEA Grapalat" w:hAnsi="GHEA Grapalat" w:cs="Times Armenian"/>
          <w:sz w:val="20"/>
          <w:lang w:val="af-ZA"/>
        </w:rPr>
        <w:t xml:space="preserve">։ </w:t>
      </w:r>
      <w:r w:rsidRPr="00D524BC">
        <w:rPr>
          <w:rFonts w:ascii="GHEA Grapalat" w:hAnsi="GHEA Grapalat" w:cs="Sylfaen"/>
          <w:sz w:val="20"/>
        </w:rPr>
        <w:t>Սույն</w:t>
      </w:r>
      <w:r w:rsidRPr="00D524BC">
        <w:rPr>
          <w:rFonts w:ascii="GHEA Grapalat" w:hAnsi="GHEA Grapalat" w:cs="Times Armenian"/>
          <w:sz w:val="20"/>
          <w:lang w:val="af-ZA"/>
        </w:rPr>
        <w:t xml:space="preserve"> </w:t>
      </w:r>
      <w:r w:rsidRPr="00D524BC">
        <w:rPr>
          <w:rFonts w:ascii="GHEA Grapalat" w:hAnsi="GHEA Grapalat" w:cs="Sylfaen"/>
          <w:sz w:val="20"/>
        </w:rPr>
        <w:t>ընթացակար</w:t>
      </w:r>
      <w:r w:rsidRPr="00D524BC">
        <w:rPr>
          <w:rFonts w:ascii="GHEA Grapalat" w:hAnsi="GHEA Grapalat" w:cs="Times Armenian"/>
          <w:sz w:val="20"/>
        </w:rPr>
        <w:t>գ</w:t>
      </w:r>
      <w:r w:rsidRPr="00D524BC">
        <w:rPr>
          <w:rFonts w:ascii="GHEA Grapalat" w:hAnsi="GHEA Grapalat" w:cs="Sylfaen"/>
          <w:sz w:val="20"/>
        </w:rPr>
        <w:t>ի</w:t>
      </w:r>
      <w:r w:rsidRPr="00D524BC">
        <w:rPr>
          <w:rFonts w:ascii="GHEA Grapalat" w:hAnsi="GHEA Grapalat" w:cs="Times Armenian"/>
          <w:sz w:val="20"/>
          <w:lang w:val="af-ZA"/>
        </w:rPr>
        <w:t xml:space="preserve"> </w:t>
      </w:r>
      <w:r w:rsidRPr="00D524BC">
        <w:rPr>
          <w:rFonts w:ascii="GHEA Grapalat" w:hAnsi="GHEA Grapalat" w:cs="Sylfaen"/>
          <w:sz w:val="20"/>
        </w:rPr>
        <w:t>հետ</w:t>
      </w:r>
      <w:r w:rsidRPr="00D524BC">
        <w:rPr>
          <w:rFonts w:ascii="GHEA Grapalat" w:hAnsi="GHEA Grapalat" w:cs="Times Armenian"/>
          <w:sz w:val="20"/>
          <w:lang w:val="af-ZA"/>
        </w:rPr>
        <w:t xml:space="preserve"> </w:t>
      </w:r>
      <w:r w:rsidRPr="00D524BC">
        <w:rPr>
          <w:rFonts w:ascii="GHEA Grapalat" w:hAnsi="GHEA Grapalat" w:cs="Sylfaen"/>
          <w:sz w:val="20"/>
        </w:rPr>
        <w:t>կապված</w:t>
      </w:r>
      <w:r w:rsidRPr="00D524BC">
        <w:rPr>
          <w:rFonts w:ascii="GHEA Grapalat" w:hAnsi="GHEA Grapalat" w:cs="Times Armenian"/>
          <w:sz w:val="20"/>
          <w:lang w:val="af-ZA"/>
        </w:rPr>
        <w:t xml:space="preserve"> </w:t>
      </w:r>
      <w:r w:rsidRPr="00D524BC">
        <w:rPr>
          <w:rFonts w:ascii="GHEA Grapalat" w:hAnsi="GHEA Grapalat" w:cs="Sylfaen"/>
          <w:sz w:val="20"/>
        </w:rPr>
        <w:t>վեճերը</w:t>
      </w:r>
      <w:r w:rsidRPr="00D524BC">
        <w:rPr>
          <w:rFonts w:ascii="GHEA Grapalat" w:hAnsi="GHEA Grapalat" w:cs="Times Armenian"/>
          <w:sz w:val="20"/>
          <w:lang w:val="af-ZA"/>
        </w:rPr>
        <w:t xml:space="preserve"> </w:t>
      </w:r>
      <w:r w:rsidRPr="00D524BC">
        <w:rPr>
          <w:rFonts w:ascii="GHEA Grapalat" w:hAnsi="GHEA Grapalat" w:cs="Sylfaen"/>
          <w:sz w:val="20"/>
        </w:rPr>
        <w:t>ենթակա</w:t>
      </w:r>
      <w:r w:rsidRPr="00D524BC">
        <w:rPr>
          <w:rFonts w:ascii="GHEA Grapalat" w:hAnsi="GHEA Grapalat" w:cs="Times Armenian"/>
          <w:sz w:val="20"/>
          <w:lang w:val="af-ZA"/>
        </w:rPr>
        <w:t xml:space="preserve"> </w:t>
      </w:r>
      <w:r w:rsidRPr="00D524BC">
        <w:rPr>
          <w:rFonts w:ascii="GHEA Grapalat" w:hAnsi="GHEA Grapalat" w:cs="Sylfaen"/>
          <w:sz w:val="20"/>
        </w:rPr>
        <w:t>են</w:t>
      </w:r>
      <w:r w:rsidRPr="00D524BC">
        <w:rPr>
          <w:rFonts w:ascii="GHEA Grapalat" w:hAnsi="GHEA Grapalat" w:cs="Times Armenian"/>
          <w:sz w:val="20"/>
          <w:lang w:val="af-ZA"/>
        </w:rPr>
        <w:t xml:space="preserve"> </w:t>
      </w:r>
      <w:r w:rsidRPr="00D524BC">
        <w:rPr>
          <w:rFonts w:ascii="GHEA Grapalat" w:hAnsi="GHEA Grapalat" w:cs="Sylfaen"/>
          <w:sz w:val="20"/>
        </w:rPr>
        <w:t>քննության</w:t>
      </w:r>
      <w:r w:rsidRPr="00D524BC">
        <w:rPr>
          <w:rFonts w:ascii="GHEA Grapalat" w:hAnsi="GHEA Grapalat" w:cs="Times Armenian"/>
          <w:sz w:val="20"/>
          <w:lang w:val="af-ZA"/>
        </w:rPr>
        <w:t xml:space="preserve"> </w:t>
      </w:r>
      <w:r w:rsidRPr="00D524BC">
        <w:rPr>
          <w:rFonts w:ascii="GHEA Grapalat" w:hAnsi="GHEA Grapalat" w:cs="Sylfaen"/>
          <w:sz w:val="20"/>
        </w:rPr>
        <w:t>Հայաստանի</w:t>
      </w:r>
      <w:r w:rsidRPr="00D524BC">
        <w:rPr>
          <w:rFonts w:ascii="GHEA Grapalat" w:hAnsi="GHEA Grapalat" w:cs="Times Armenian"/>
          <w:sz w:val="20"/>
          <w:lang w:val="af-ZA"/>
        </w:rPr>
        <w:t xml:space="preserve"> </w:t>
      </w:r>
      <w:r w:rsidRPr="00D524BC">
        <w:rPr>
          <w:rFonts w:ascii="GHEA Grapalat" w:hAnsi="GHEA Grapalat" w:cs="Sylfaen"/>
          <w:sz w:val="20"/>
        </w:rPr>
        <w:t>Հանրապետության</w:t>
      </w:r>
      <w:r w:rsidRPr="00D524BC">
        <w:rPr>
          <w:rFonts w:ascii="GHEA Grapalat" w:hAnsi="GHEA Grapalat" w:cs="Times Armenian"/>
          <w:sz w:val="20"/>
          <w:lang w:val="af-ZA"/>
        </w:rPr>
        <w:t xml:space="preserve"> </w:t>
      </w:r>
      <w:r w:rsidRPr="00D524BC">
        <w:rPr>
          <w:rFonts w:ascii="GHEA Grapalat" w:hAnsi="GHEA Grapalat" w:cs="Sylfaen"/>
          <w:sz w:val="20"/>
        </w:rPr>
        <w:t>դատարաններում</w:t>
      </w:r>
      <w:r w:rsidRPr="00D524BC">
        <w:rPr>
          <w:rFonts w:ascii="GHEA Grapalat" w:hAnsi="GHEA Grapalat" w:cs="Times Armenian"/>
          <w:sz w:val="20"/>
          <w:lang w:val="af-ZA"/>
        </w:rPr>
        <w:t xml:space="preserve">։ </w:t>
      </w:r>
    </w:p>
    <w:p w:rsidR="00DD0DA8" w:rsidRPr="00D524BC" w:rsidRDefault="006E5207" w:rsidP="00DD0DA8">
      <w:pPr>
        <w:ind w:firstLine="720"/>
        <w:jc w:val="center"/>
        <w:rPr>
          <w:rFonts w:ascii="GHEA Grapalat" w:hAnsi="GHEA Grapalat"/>
          <w:sz w:val="20"/>
          <w:szCs w:val="20"/>
          <w:lang w:val="af-ZA"/>
        </w:rPr>
      </w:pPr>
      <w:r w:rsidRPr="00D524BC">
        <w:rPr>
          <w:rFonts w:ascii="GHEA Grapalat" w:hAnsi="GHEA Grapalat"/>
          <w:sz w:val="20"/>
          <w:szCs w:val="20"/>
        </w:rPr>
        <w:t>Գնահատող</w:t>
      </w:r>
      <w:r w:rsidRPr="00D524BC">
        <w:rPr>
          <w:rFonts w:ascii="GHEA Grapalat" w:hAnsi="GHEA Grapalat"/>
          <w:sz w:val="20"/>
          <w:szCs w:val="20"/>
          <w:lang w:val="af-ZA"/>
        </w:rPr>
        <w:t xml:space="preserve"> </w:t>
      </w:r>
      <w:r w:rsidRPr="00D524BC">
        <w:rPr>
          <w:rFonts w:ascii="GHEA Grapalat" w:hAnsi="GHEA Grapalat"/>
          <w:sz w:val="20"/>
          <w:szCs w:val="20"/>
        </w:rPr>
        <w:t>հանձնաժողովի</w:t>
      </w:r>
      <w:r w:rsidRPr="00D524BC">
        <w:rPr>
          <w:rFonts w:ascii="GHEA Grapalat" w:hAnsi="GHEA Grapalat"/>
          <w:sz w:val="20"/>
          <w:szCs w:val="20"/>
          <w:lang w:val="af-ZA"/>
        </w:rPr>
        <w:t xml:space="preserve"> </w:t>
      </w:r>
      <w:r w:rsidRPr="00D524BC">
        <w:rPr>
          <w:rFonts w:ascii="GHEA Grapalat" w:hAnsi="GHEA Grapalat"/>
          <w:sz w:val="20"/>
          <w:szCs w:val="20"/>
        </w:rPr>
        <w:t>քարտուղարի</w:t>
      </w:r>
      <w:r w:rsidRPr="00D524BC">
        <w:rPr>
          <w:rFonts w:ascii="GHEA Grapalat" w:hAnsi="GHEA Grapalat"/>
          <w:sz w:val="20"/>
          <w:szCs w:val="20"/>
          <w:lang w:val="af-ZA"/>
        </w:rPr>
        <w:t xml:space="preserve"> </w:t>
      </w:r>
      <w:r w:rsidRPr="00D524BC">
        <w:rPr>
          <w:rFonts w:ascii="GHEA Grapalat" w:hAnsi="GHEA Grapalat"/>
          <w:sz w:val="20"/>
          <w:szCs w:val="20"/>
        </w:rPr>
        <w:t>էլեկտրոնային</w:t>
      </w:r>
      <w:r w:rsidRPr="00D524BC">
        <w:rPr>
          <w:rFonts w:ascii="GHEA Grapalat" w:hAnsi="GHEA Grapalat"/>
          <w:sz w:val="20"/>
          <w:szCs w:val="20"/>
          <w:lang w:val="af-ZA"/>
        </w:rPr>
        <w:t xml:space="preserve"> </w:t>
      </w:r>
      <w:r w:rsidRPr="00D524BC">
        <w:rPr>
          <w:rFonts w:ascii="GHEA Grapalat" w:hAnsi="GHEA Grapalat"/>
          <w:sz w:val="20"/>
          <w:szCs w:val="20"/>
        </w:rPr>
        <w:t>փոստի</w:t>
      </w:r>
      <w:r w:rsidRPr="00D524BC">
        <w:rPr>
          <w:rFonts w:ascii="GHEA Grapalat" w:hAnsi="GHEA Grapalat"/>
          <w:sz w:val="20"/>
          <w:szCs w:val="20"/>
          <w:lang w:val="af-ZA"/>
        </w:rPr>
        <w:t xml:space="preserve"> </w:t>
      </w:r>
      <w:r w:rsidRPr="00D524BC">
        <w:rPr>
          <w:rFonts w:ascii="GHEA Grapalat" w:hAnsi="GHEA Grapalat"/>
          <w:sz w:val="20"/>
          <w:szCs w:val="20"/>
        </w:rPr>
        <w:t>հասցեն</w:t>
      </w:r>
      <w:r w:rsidRPr="00D524BC">
        <w:rPr>
          <w:rFonts w:ascii="GHEA Grapalat" w:hAnsi="GHEA Grapalat"/>
          <w:sz w:val="20"/>
          <w:szCs w:val="20"/>
          <w:lang w:val="af-ZA"/>
        </w:rPr>
        <w:t xml:space="preserve"> </w:t>
      </w:r>
      <w:r w:rsidRPr="00D524BC">
        <w:rPr>
          <w:rFonts w:ascii="GHEA Grapalat" w:hAnsi="GHEA Grapalat"/>
          <w:sz w:val="20"/>
          <w:szCs w:val="20"/>
        </w:rPr>
        <w:t>է</w:t>
      </w:r>
      <w:r w:rsidRPr="00D524BC">
        <w:rPr>
          <w:rFonts w:ascii="GHEA Grapalat" w:hAnsi="GHEA Grapalat"/>
          <w:sz w:val="20"/>
          <w:szCs w:val="20"/>
          <w:lang w:val="af-ZA"/>
        </w:rPr>
        <w:t xml:space="preserve">` </w:t>
      </w:r>
      <w:r w:rsidR="00DD0DA8" w:rsidRPr="00D524BC">
        <w:rPr>
          <w:rFonts w:ascii="GHEA Grapalat" w:hAnsi="GHEA Grapalat"/>
          <w:color w:val="000000"/>
          <w:sz w:val="20"/>
          <w:szCs w:val="20"/>
          <w:shd w:val="clear" w:color="auto" w:fill="F6F6F6"/>
          <w:lang w:val="af-ZA"/>
        </w:rPr>
        <w:t>mrgavan@schools.am</w:t>
      </w:r>
    </w:p>
    <w:p w:rsidR="006E5207" w:rsidRPr="00D524BC" w:rsidRDefault="006E5207" w:rsidP="003C076D">
      <w:pPr>
        <w:pStyle w:val="23"/>
        <w:spacing w:line="240" w:lineRule="auto"/>
        <w:ind w:firstLine="567"/>
        <w:jc w:val="center"/>
        <w:rPr>
          <w:rFonts w:ascii="GHEA Grapalat" w:hAnsi="GHEA Grapalat"/>
        </w:rPr>
      </w:pPr>
    </w:p>
    <w:p w:rsidR="006E5207" w:rsidRPr="00D524BC" w:rsidRDefault="006E5207" w:rsidP="006E5207">
      <w:pPr>
        <w:jc w:val="center"/>
        <w:rPr>
          <w:rFonts w:ascii="GHEA Grapalat" w:hAnsi="GHEA Grapalat"/>
          <w:szCs w:val="22"/>
          <w:lang w:val="af-ZA"/>
        </w:rPr>
      </w:pPr>
      <w:r w:rsidRPr="00D524BC">
        <w:rPr>
          <w:rFonts w:ascii="GHEA Grapalat" w:hAnsi="GHEA Grapalat"/>
          <w:sz w:val="16"/>
          <w:szCs w:val="16"/>
          <w:lang w:val="af-ZA"/>
        </w:rPr>
        <w:br w:type="page"/>
      </w:r>
      <w:r w:rsidRPr="00D524BC">
        <w:rPr>
          <w:rFonts w:ascii="GHEA Grapalat" w:hAnsi="GHEA Grapalat" w:cs="Sylfaen"/>
          <w:szCs w:val="22"/>
        </w:rPr>
        <w:lastRenderedPageBreak/>
        <w:t>ՄԱՍ</w:t>
      </w:r>
      <w:r w:rsidRPr="00D524BC">
        <w:rPr>
          <w:rFonts w:ascii="GHEA Grapalat" w:hAnsi="GHEA Grapalat" w:cs="Times Armenian"/>
          <w:szCs w:val="22"/>
          <w:lang w:val="af-ZA"/>
        </w:rPr>
        <w:t xml:space="preserve">  I</w:t>
      </w:r>
    </w:p>
    <w:p w:rsidR="006E5207" w:rsidRPr="00D524BC" w:rsidRDefault="006E5207" w:rsidP="006E5207">
      <w:pPr>
        <w:pStyle w:val="3"/>
        <w:spacing w:line="240" w:lineRule="auto"/>
        <w:ind w:firstLine="567"/>
        <w:rPr>
          <w:rFonts w:ascii="GHEA Grapalat" w:hAnsi="GHEA Grapalat"/>
          <w:sz w:val="24"/>
          <w:szCs w:val="22"/>
          <w:lang w:val="af-ZA"/>
        </w:rPr>
      </w:pPr>
    </w:p>
    <w:p w:rsidR="006E5207" w:rsidRPr="00D524BC" w:rsidRDefault="006E5207" w:rsidP="006E5207">
      <w:pPr>
        <w:numPr>
          <w:ilvl w:val="0"/>
          <w:numId w:val="3"/>
        </w:numPr>
        <w:jc w:val="center"/>
        <w:rPr>
          <w:rFonts w:ascii="GHEA Grapalat" w:hAnsi="GHEA Grapalat" w:cs="Sylfaen"/>
          <w:b/>
          <w:sz w:val="20"/>
        </w:rPr>
      </w:pPr>
      <w:r w:rsidRPr="00D524BC">
        <w:rPr>
          <w:rFonts w:ascii="GHEA Grapalat" w:hAnsi="GHEA Grapalat" w:cs="Sylfaen"/>
          <w:b/>
          <w:sz w:val="20"/>
        </w:rPr>
        <w:t>ԳՆՄԱՆ  ԱՌԱՐԿԱՅԻ  ԲՆՈՒԹԱԳԻՐԸ</w:t>
      </w:r>
    </w:p>
    <w:p w:rsidR="006E5207" w:rsidRPr="00D524BC" w:rsidRDefault="006E5207" w:rsidP="006E5207">
      <w:pPr>
        <w:ind w:left="360"/>
        <w:jc w:val="center"/>
        <w:rPr>
          <w:rFonts w:ascii="GHEA Grapalat" w:hAnsi="GHEA Grapalat" w:cs="Sylfaen"/>
          <w:b/>
          <w:sz w:val="20"/>
        </w:rPr>
      </w:pPr>
    </w:p>
    <w:p w:rsidR="006E5207" w:rsidRPr="00D524BC" w:rsidRDefault="006E5207" w:rsidP="006E5207">
      <w:pPr>
        <w:pStyle w:val="3"/>
        <w:spacing w:line="240" w:lineRule="auto"/>
        <w:ind w:firstLine="567"/>
        <w:jc w:val="both"/>
        <w:rPr>
          <w:rFonts w:ascii="GHEA Grapalat" w:hAnsi="GHEA Grapalat"/>
          <w:i w:val="0"/>
          <w:lang w:val="af-ZA"/>
        </w:rPr>
      </w:pPr>
      <w:r w:rsidRPr="00D524BC">
        <w:rPr>
          <w:rFonts w:ascii="GHEA Grapalat" w:hAnsi="GHEA Grapalat" w:cs="Sylfaen"/>
          <w:i w:val="0"/>
        </w:rPr>
        <w:t>1.1 Գնման</w:t>
      </w:r>
      <w:r w:rsidRPr="00D524BC">
        <w:rPr>
          <w:rFonts w:ascii="GHEA Grapalat" w:hAnsi="GHEA Grapalat" w:cs="Sylfaen"/>
          <w:i w:val="0"/>
          <w:lang w:val="af-ZA"/>
        </w:rPr>
        <w:t xml:space="preserve"> </w:t>
      </w:r>
      <w:r w:rsidRPr="00D524BC">
        <w:rPr>
          <w:rFonts w:ascii="GHEA Grapalat" w:hAnsi="GHEA Grapalat" w:cs="Sylfaen"/>
          <w:i w:val="0"/>
        </w:rPr>
        <w:t>առարկա</w:t>
      </w:r>
      <w:r w:rsidRPr="00D524BC">
        <w:rPr>
          <w:rFonts w:ascii="GHEA Grapalat" w:hAnsi="GHEA Grapalat" w:cs="Sylfaen"/>
          <w:i w:val="0"/>
          <w:lang w:val="af-ZA"/>
        </w:rPr>
        <w:t xml:space="preserve"> </w:t>
      </w:r>
      <w:r w:rsidRPr="00D524BC">
        <w:rPr>
          <w:rFonts w:ascii="GHEA Grapalat" w:hAnsi="GHEA Grapalat" w:cs="Sylfaen"/>
          <w:i w:val="0"/>
        </w:rPr>
        <w:t>է</w:t>
      </w:r>
      <w:r w:rsidRPr="00D524BC">
        <w:rPr>
          <w:rFonts w:ascii="GHEA Grapalat" w:hAnsi="GHEA Grapalat" w:cs="Sylfaen"/>
          <w:i w:val="0"/>
          <w:lang w:val="af-ZA"/>
        </w:rPr>
        <w:t xml:space="preserve"> </w:t>
      </w:r>
      <w:proofErr w:type="gramStart"/>
      <w:r w:rsidRPr="00D524BC">
        <w:rPr>
          <w:rFonts w:ascii="GHEA Grapalat" w:hAnsi="GHEA Grapalat" w:cs="Sylfaen"/>
          <w:i w:val="0"/>
        </w:rPr>
        <w:t>հանդիսանում</w:t>
      </w:r>
      <w:r w:rsidRPr="00D524BC">
        <w:rPr>
          <w:rFonts w:ascii="GHEA Grapalat" w:hAnsi="GHEA Grapalat" w:cs="Sylfaen"/>
          <w:i w:val="0"/>
          <w:lang w:val="af-ZA"/>
        </w:rPr>
        <w:t xml:space="preserve">  </w:t>
      </w:r>
      <w:r w:rsidR="00D45C73" w:rsidRPr="00D524BC">
        <w:rPr>
          <w:rFonts w:ascii="GHEA Grapalat" w:hAnsi="GHEA Grapalat" w:cs="Sylfaen"/>
          <w:i w:val="0"/>
          <w:lang w:val="ru-RU"/>
        </w:rPr>
        <w:t>ՀՀ</w:t>
      </w:r>
      <w:proofErr w:type="gramEnd"/>
      <w:r w:rsidR="00D45C73" w:rsidRPr="00D524BC">
        <w:rPr>
          <w:rFonts w:ascii="GHEA Grapalat" w:hAnsi="GHEA Grapalat" w:cs="Sylfaen"/>
          <w:i w:val="0"/>
          <w:lang w:val="af-ZA"/>
        </w:rPr>
        <w:t xml:space="preserve"> </w:t>
      </w:r>
      <w:r w:rsidR="00D45C73" w:rsidRPr="00D524BC">
        <w:rPr>
          <w:rFonts w:ascii="GHEA Grapalat" w:hAnsi="GHEA Grapalat" w:cs="Sylfaen"/>
          <w:i w:val="0"/>
          <w:lang w:val="ru-RU"/>
        </w:rPr>
        <w:t>Արարատի</w:t>
      </w:r>
      <w:r w:rsidR="00D45C73" w:rsidRPr="00D524BC">
        <w:rPr>
          <w:rFonts w:ascii="GHEA Grapalat" w:hAnsi="GHEA Grapalat" w:cs="Sylfaen"/>
          <w:i w:val="0"/>
          <w:lang w:val="af-ZA"/>
        </w:rPr>
        <w:t xml:space="preserve"> </w:t>
      </w:r>
      <w:r w:rsidR="00D45C73" w:rsidRPr="00D524BC">
        <w:rPr>
          <w:rFonts w:ascii="GHEA Grapalat" w:hAnsi="GHEA Grapalat" w:cs="Sylfaen"/>
          <w:i w:val="0"/>
          <w:lang w:val="ru-RU"/>
        </w:rPr>
        <w:t>մարզ</w:t>
      </w:r>
      <w:r w:rsidR="00D45C73" w:rsidRPr="00D524BC">
        <w:rPr>
          <w:rFonts w:ascii="GHEA Grapalat" w:hAnsi="GHEA Grapalat" w:cs="Sylfaen"/>
          <w:i w:val="0"/>
          <w:lang w:val="af-ZA"/>
        </w:rPr>
        <w:t xml:space="preserve"> </w:t>
      </w:r>
      <w:r w:rsidR="001A28B0" w:rsidRPr="00D524BC">
        <w:rPr>
          <w:rFonts w:ascii="GHEA Grapalat" w:hAnsi="GHEA Grapalat" w:cs="Sylfaen"/>
          <w:i w:val="0"/>
          <w:lang w:val="en-US"/>
        </w:rPr>
        <w:t xml:space="preserve"> </w:t>
      </w:r>
      <w:r w:rsidR="00DD0DA8" w:rsidRPr="00D524BC">
        <w:rPr>
          <w:rFonts w:ascii="GHEA Grapalat" w:hAnsi="GHEA Grapalat" w:cs="Sylfaen"/>
          <w:i w:val="0"/>
          <w:lang w:val="en-US"/>
        </w:rPr>
        <w:t xml:space="preserve">Մրգավանի </w:t>
      </w:r>
      <w:r w:rsidR="00764BAD" w:rsidRPr="00D524BC">
        <w:rPr>
          <w:rFonts w:ascii="GHEA Grapalat" w:hAnsi="GHEA Grapalat" w:cs="Sylfaen"/>
          <w:i w:val="0"/>
          <w:lang w:val="en-US"/>
        </w:rPr>
        <w:t xml:space="preserve"> </w:t>
      </w:r>
      <w:r w:rsidR="00D45C73" w:rsidRPr="00D524BC">
        <w:rPr>
          <w:rFonts w:ascii="GHEA Grapalat" w:hAnsi="GHEA Grapalat" w:cs="Sylfaen"/>
          <w:i w:val="0"/>
          <w:lang w:val="ru-RU"/>
        </w:rPr>
        <w:t>միջնակարգ</w:t>
      </w:r>
      <w:r w:rsidR="00D45C73" w:rsidRPr="00D524BC">
        <w:rPr>
          <w:rFonts w:ascii="GHEA Grapalat" w:hAnsi="GHEA Grapalat" w:cs="Sylfaen"/>
          <w:i w:val="0"/>
          <w:lang w:val="af-ZA"/>
        </w:rPr>
        <w:t xml:space="preserve"> </w:t>
      </w:r>
      <w:r w:rsidR="00D45C73" w:rsidRPr="00D524BC">
        <w:rPr>
          <w:rFonts w:ascii="GHEA Grapalat" w:hAnsi="GHEA Grapalat" w:cs="Sylfaen"/>
          <w:i w:val="0"/>
          <w:lang w:val="ru-RU"/>
        </w:rPr>
        <w:t>դպրոց</w:t>
      </w:r>
      <w:r w:rsidR="00D45C73" w:rsidRPr="00D524BC">
        <w:rPr>
          <w:rFonts w:ascii="GHEA Grapalat" w:hAnsi="GHEA Grapalat" w:cs="Sylfaen"/>
          <w:i w:val="0"/>
          <w:lang w:val="af-ZA"/>
        </w:rPr>
        <w:t xml:space="preserve"> </w:t>
      </w:r>
      <w:r w:rsidR="00D45C73" w:rsidRPr="00D524BC">
        <w:rPr>
          <w:rFonts w:ascii="GHEA Grapalat" w:hAnsi="GHEA Grapalat" w:cs="Sylfaen"/>
          <w:i w:val="0"/>
          <w:lang w:val="ru-RU"/>
        </w:rPr>
        <w:t>ՊՈԱԿ</w:t>
      </w:r>
      <w:r w:rsidR="00D45C73" w:rsidRPr="00D524BC">
        <w:rPr>
          <w:rFonts w:ascii="GHEA Grapalat" w:hAnsi="GHEA Grapalat" w:cs="Sylfaen"/>
          <w:i w:val="0"/>
          <w:lang w:val="en-US"/>
        </w:rPr>
        <w:t>-</w:t>
      </w:r>
      <w:r w:rsidR="00D45C73" w:rsidRPr="00D524BC">
        <w:rPr>
          <w:rFonts w:ascii="GHEA Grapalat" w:hAnsi="GHEA Grapalat" w:cs="Sylfaen"/>
          <w:i w:val="0"/>
          <w:lang w:val="ru-RU"/>
        </w:rPr>
        <w:t>ի</w:t>
      </w:r>
      <w:r w:rsidR="00D45C73" w:rsidRPr="00D524BC">
        <w:rPr>
          <w:rFonts w:ascii="GHEA Grapalat" w:hAnsi="GHEA Grapalat" w:cs="Sylfaen"/>
          <w:i w:val="0"/>
          <w:lang w:val="en-US"/>
        </w:rPr>
        <w:t xml:space="preserve"> </w:t>
      </w:r>
      <w:r w:rsidR="00D45C73" w:rsidRPr="00D524BC">
        <w:rPr>
          <w:rFonts w:ascii="GHEA Grapalat" w:hAnsi="GHEA Grapalat" w:cs="Sylfaen"/>
          <w:i w:val="0"/>
        </w:rPr>
        <w:t xml:space="preserve"> </w:t>
      </w:r>
      <w:r w:rsidRPr="00D524BC">
        <w:rPr>
          <w:rFonts w:ascii="GHEA Grapalat" w:hAnsi="GHEA Grapalat" w:cs="Sylfaen"/>
          <w:i w:val="0"/>
        </w:rPr>
        <w:t>կարիքների</w:t>
      </w:r>
      <w:r w:rsidRPr="00D524BC">
        <w:rPr>
          <w:rFonts w:ascii="GHEA Grapalat" w:hAnsi="GHEA Grapalat" w:cs="Times Armenian"/>
          <w:i w:val="0"/>
          <w:lang w:val="af-ZA"/>
        </w:rPr>
        <w:t xml:space="preserve"> </w:t>
      </w:r>
      <w:r w:rsidRPr="00D524BC">
        <w:rPr>
          <w:rFonts w:ascii="GHEA Grapalat" w:hAnsi="GHEA Grapalat" w:cs="Sylfaen"/>
          <w:i w:val="0"/>
        </w:rPr>
        <w:t>համար</w:t>
      </w:r>
      <w:r w:rsidRPr="00D524BC">
        <w:rPr>
          <w:rFonts w:ascii="GHEA Grapalat" w:hAnsi="GHEA Grapalat" w:cs="Times Armenian"/>
          <w:i w:val="0"/>
          <w:lang w:val="af-ZA"/>
        </w:rPr>
        <w:t xml:space="preserve">` </w:t>
      </w:r>
      <w:r w:rsidRPr="00D524BC">
        <w:rPr>
          <w:rFonts w:ascii="GHEA Grapalat" w:hAnsi="GHEA Grapalat"/>
          <w:i w:val="0"/>
          <w:lang w:val="af-ZA"/>
        </w:rPr>
        <w:t>«</w:t>
      </w:r>
      <w:r w:rsidR="00D45C73" w:rsidRPr="00D524BC">
        <w:rPr>
          <w:rFonts w:ascii="GHEA Grapalat" w:hAnsi="GHEA Grapalat" w:cs="Sylfaen"/>
          <w:i w:val="0"/>
          <w:lang w:val="ru-RU"/>
        </w:rPr>
        <w:t>սննդամթերք</w:t>
      </w:r>
      <w:r w:rsidRPr="00D524BC">
        <w:rPr>
          <w:rFonts w:ascii="GHEA Grapalat" w:hAnsi="GHEA Grapalat"/>
          <w:i w:val="0"/>
          <w:lang w:val="af-ZA"/>
        </w:rPr>
        <w:t xml:space="preserve">» </w:t>
      </w:r>
      <w:r w:rsidR="00D45C73" w:rsidRPr="00D524BC">
        <w:rPr>
          <w:rFonts w:ascii="GHEA Grapalat" w:hAnsi="GHEA Grapalat"/>
          <w:i w:val="0"/>
          <w:lang w:val="en-US"/>
        </w:rPr>
        <w:t>-</w:t>
      </w:r>
      <w:r w:rsidR="00D45C73" w:rsidRPr="00D524BC">
        <w:rPr>
          <w:rFonts w:ascii="GHEA Grapalat" w:hAnsi="GHEA Grapalat"/>
          <w:i w:val="0"/>
          <w:lang w:val="ru-RU"/>
        </w:rPr>
        <w:t>ի</w:t>
      </w:r>
      <w:r w:rsidR="00D45C73" w:rsidRPr="00D524BC">
        <w:rPr>
          <w:rFonts w:ascii="GHEA Grapalat" w:hAnsi="GHEA Grapalat"/>
          <w:i w:val="0"/>
          <w:lang w:val="en-US"/>
        </w:rPr>
        <w:t xml:space="preserve"> </w:t>
      </w:r>
      <w:r w:rsidRPr="00D524BC">
        <w:rPr>
          <w:rFonts w:ascii="GHEA Grapalat" w:hAnsi="GHEA Grapalat"/>
          <w:i w:val="0"/>
        </w:rPr>
        <w:t>ձեռքբերումը (այսուհետ` նաև ապրանք)</w:t>
      </w:r>
      <w:r w:rsidRPr="00D524BC">
        <w:rPr>
          <w:rFonts w:ascii="GHEA Grapalat" w:hAnsi="GHEA Grapalat"/>
          <w:i w:val="0"/>
          <w:lang w:val="af-ZA"/>
        </w:rPr>
        <w:t xml:space="preserve">, </w:t>
      </w:r>
      <w:r w:rsidRPr="00D524BC">
        <w:rPr>
          <w:rFonts w:ascii="GHEA Grapalat" w:hAnsi="GHEA Grapalat"/>
          <w:i w:val="0"/>
        </w:rPr>
        <w:t>որոնք</w:t>
      </w:r>
      <w:r w:rsidRPr="00D524BC">
        <w:rPr>
          <w:rFonts w:ascii="GHEA Grapalat" w:hAnsi="GHEA Grapalat"/>
          <w:i w:val="0"/>
          <w:lang w:val="af-ZA"/>
        </w:rPr>
        <w:t xml:space="preserve"> </w:t>
      </w:r>
      <w:r w:rsidRPr="00D524BC">
        <w:rPr>
          <w:rFonts w:ascii="GHEA Grapalat" w:hAnsi="GHEA Grapalat"/>
          <w:i w:val="0"/>
        </w:rPr>
        <w:t>խմբավորված</w:t>
      </w:r>
      <w:r w:rsidRPr="00D524BC">
        <w:rPr>
          <w:rFonts w:ascii="GHEA Grapalat" w:hAnsi="GHEA Grapalat"/>
          <w:i w:val="0"/>
          <w:lang w:val="af-ZA"/>
        </w:rPr>
        <w:t xml:space="preserve">  </w:t>
      </w:r>
      <w:r w:rsidRPr="00D524BC">
        <w:rPr>
          <w:rFonts w:ascii="GHEA Grapalat" w:hAnsi="GHEA Grapalat"/>
          <w:i w:val="0"/>
        </w:rPr>
        <w:t>են</w:t>
      </w:r>
      <w:r w:rsidRPr="00D524BC">
        <w:rPr>
          <w:rFonts w:ascii="GHEA Grapalat" w:hAnsi="GHEA Grapalat"/>
          <w:i w:val="0"/>
          <w:lang w:val="af-ZA"/>
        </w:rPr>
        <w:t xml:space="preserve"> «</w:t>
      </w:r>
      <w:r w:rsidR="0073333F">
        <w:rPr>
          <w:rFonts w:ascii="GHEA Grapalat" w:hAnsi="GHEA Grapalat"/>
          <w:i w:val="0"/>
          <w:lang w:val="en-US"/>
        </w:rPr>
        <w:t xml:space="preserve"> </w:t>
      </w:r>
      <w:r w:rsidR="00D45C73" w:rsidRPr="00D524BC">
        <w:rPr>
          <w:rFonts w:ascii="GHEA Grapalat" w:hAnsi="GHEA Grapalat"/>
          <w:i w:val="0"/>
          <w:lang w:val="en-US"/>
        </w:rPr>
        <w:t>4</w:t>
      </w:r>
      <w:r w:rsidRPr="00D524BC">
        <w:rPr>
          <w:rFonts w:ascii="GHEA Grapalat" w:hAnsi="GHEA Grapalat"/>
          <w:i w:val="0"/>
          <w:lang w:val="af-ZA"/>
        </w:rPr>
        <w:t xml:space="preserve">» </w:t>
      </w:r>
      <w:r w:rsidRPr="00D524BC">
        <w:rPr>
          <w:rFonts w:ascii="GHEA Grapalat" w:hAnsi="GHEA Grapalat" w:cs="Sylfaen"/>
          <w:i w:val="0"/>
        </w:rPr>
        <w:t>չափաբաժիներում</w:t>
      </w:r>
      <w:r w:rsidRPr="00D524B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20"/>
      </w:tblGrid>
      <w:tr w:rsidR="006E5207" w:rsidRPr="00D524BC" w:rsidTr="006E5207">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23"/>
              <w:spacing w:line="240" w:lineRule="auto"/>
              <w:ind w:firstLine="0"/>
              <w:jc w:val="center"/>
              <w:rPr>
                <w:rFonts w:ascii="GHEA Grapalat" w:hAnsi="GHEA Grapalat"/>
                <w:b/>
                <w:bCs/>
                <w:i/>
                <w:iCs/>
                <w:sz w:val="14"/>
                <w:szCs w:val="14"/>
              </w:rPr>
            </w:pPr>
            <w:r w:rsidRPr="00D524BC">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23"/>
              <w:spacing w:line="240" w:lineRule="auto"/>
              <w:ind w:firstLine="0"/>
              <w:jc w:val="center"/>
              <w:rPr>
                <w:rFonts w:ascii="GHEA Grapalat" w:hAnsi="GHEA Grapalat"/>
                <w:b/>
                <w:bCs/>
                <w:i/>
                <w:iCs/>
              </w:rPr>
            </w:pPr>
            <w:r w:rsidRPr="00D524BC">
              <w:rPr>
                <w:rFonts w:ascii="GHEA Grapalat" w:hAnsi="GHEA Grapalat"/>
                <w:b/>
                <w:bCs/>
                <w:i/>
                <w:iCs/>
              </w:rPr>
              <w:t>Չափաբաժնի անվանումը</w:t>
            </w:r>
          </w:p>
        </w:tc>
      </w:tr>
      <w:tr w:rsidR="00DD0DA8" w:rsidRPr="00D524BC" w:rsidTr="00DD0DA8">
        <w:tc>
          <w:tcPr>
            <w:tcW w:w="1530" w:type="dxa"/>
            <w:tcBorders>
              <w:top w:val="single" w:sz="4" w:space="0" w:color="auto"/>
              <w:left w:val="single" w:sz="4" w:space="0" w:color="auto"/>
              <w:bottom w:val="single" w:sz="4" w:space="0" w:color="auto"/>
              <w:right w:val="single" w:sz="4" w:space="0" w:color="auto"/>
            </w:tcBorders>
            <w:vAlign w:val="center"/>
          </w:tcPr>
          <w:p w:rsidR="00DD0DA8" w:rsidRPr="00D524BC" w:rsidRDefault="009A39B7">
            <w:pPr>
              <w:pStyle w:val="23"/>
              <w:spacing w:line="240" w:lineRule="auto"/>
              <w:ind w:firstLine="0"/>
              <w:jc w:val="center"/>
              <w:rPr>
                <w:rFonts w:ascii="GHEA Grapalat" w:hAnsi="GHEA Grapalat"/>
                <w:i/>
                <w:lang w:val="en-US"/>
              </w:rPr>
            </w:pPr>
            <w:r>
              <w:rPr>
                <w:rFonts w:ascii="GHEA Grapalat" w:hAnsi="GHEA Grapalat"/>
                <w:i/>
                <w:lang w:val="en-US"/>
              </w:rPr>
              <w:t>1</w:t>
            </w:r>
          </w:p>
        </w:tc>
        <w:tc>
          <w:tcPr>
            <w:tcW w:w="8820" w:type="dxa"/>
            <w:tcBorders>
              <w:top w:val="single" w:sz="4" w:space="0" w:color="auto"/>
              <w:left w:val="single" w:sz="4" w:space="0" w:color="auto"/>
              <w:bottom w:val="single" w:sz="4" w:space="0" w:color="auto"/>
              <w:right w:val="single" w:sz="4" w:space="0" w:color="auto"/>
            </w:tcBorders>
            <w:vAlign w:val="center"/>
          </w:tcPr>
          <w:p w:rsidR="00DD0DA8" w:rsidRPr="00D524BC" w:rsidRDefault="00DD0DA8" w:rsidP="00DD0DA8">
            <w:pPr>
              <w:pStyle w:val="23"/>
              <w:ind w:firstLine="0"/>
              <w:jc w:val="left"/>
              <w:rPr>
                <w:rFonts w:ascii="GHEA Grapalat" w:hAnsi="GHEA Grapalat"/>
              </w:rPr>
            </w:pPr>
            <w:r w:rsidRPr="00D524BC">
              <w:rPr>
                <w:rFonts w:ascii="GHEA Grapalat" w:hAnsi="GHEA Grapalat"/>
              </w:rPr>
              <w:t>Թթվասեր/0.45 կգ/</w:t>
            </w:r>
          </w:p>
        </w:tc>
      </w:tr>
    </w:tbl>
    <w:p w:rsidR="00964032" w:rsidRPr="00D524BC" w:rsidRDefault="00964032" w:rsidP="006E5207">
      <w:pPr>
        <w:pStyle w:val="23"/>
        <w:spacing w:line="240" w:lineRule="auto"/>
        <w:ind w:firstLine="567"/>
        <w:rPr>
          <w:rFonts w:ascii="GHEA Grapalat" w:hAnsi="GHEA Grapalat"/>
        </w:rPr>
      </w:pPr>
    </w:p>
    <w:p w:rsidR="006E5207" w:rsidRPr="00D524BC" w:rsidRDefault="006E5207" w:rsidP="006E5207">
      <w:pPr>
        <w:pStyle w:val="23"/>
        <w:spacing w:line="240" w:lineRule="auto"/>
        <w:ind w:firstLine="567"/>
        <w:rPr>
          <w:rFonts w:ascii="GHEA Grapalat" w:hAnsi="GHEA Grapalat"/>
        </w:rPr>
      </w:pPr>
      <w:r w:rsidRPr="00D524BC">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Pr="00D524BC" w:rsidRDefault="006E5207" w:rsidP="006E5207">
      <w:pPr>
        <w:ind w:firstLine="567"/>
        <w:rPr>
          <w:rFonts w:ascii="GHEA Grapalat" w:hAnsi="GHEA Grapalat" w:cs="Sylfaen"/>
          <w:i/>
          <w:sz w:val="20"/>
          <w:lang w:val="es-ES"/>
        </w:rPr>
      </w:pPr>
    </w:p>
    <w:p w:rsidR="006E5207" w:rsidRPr="00D524BC" w:rsidRDefault="006E5207" w:rsidP="006E5207">
      <w:pPr>
        <w:ind w:firstLine="567"/>
        <w:rPr>
          <w:rFonts w:ascii="GHEA Grapalat" w:hAnsi="GHEA Grapalat" w:cs="Sylfaen"/>
          <w:i/>
          <w:sz w:val="20"/>
          <w:lang w:val="es-ES"/>
        </w:rPr>
      </w:pPr>
    </w:p>
    <w:p w:rsidR="006E5207" w:rsidRPr="00D524BC" w:rsidRDefault="006E5207" w:rsidP="006E5207">
      <w:pPr>
        <w:jc w:val="center"/>
        <w:rPr>
          <w:rFonts w:ascii="GHEA Grapalat" w:hAnsi="GHEA Grapalat"/>
          <w:b/>
          <w:sz w:val="20"/>
          <w:lang w:val="es-ES"/>
        </w:rPr>
      </w:pPr>
      <w:r w:rsidRPr="00D524BC">
        <w:rPr>
          <w:rFonts w:ascii="GHEA Grapalat" w:hAnsi="GHEA Grapalat"/>
          <w:b/>
          <w:sz w:val="20"/>
          <w:lang w:val="es-ES"/>
        </w:rPr>
        <w:t xml:space="preserve">2.  </w:t>
      </w:r>
      <w:r w:rsidRPr="00D524BC">
        <w:rPr>
          <w:rFonts w:ascii="GHEA Grapalat" w:hAnsi="GHEA Grapalat" w:cs="Sylfaen"/>
          <w:b/>
          <w:sz w:val="20"/>
        </w:rPr>
        <w:t>ՄԱՍՆԱԿՑԻ</w:t>
      </w:r>
      <w:r w:rsidRPr="00D524BC">
        <w:rPr>
          <w:rFonts w:ascii="GHEA Grapalat" w:hAnsi="GHEA Grapalat"/>
          <w:b/>
          <w:sz w:val="20"/>
          <w:lang w:val="es-ES"/>
        </w:rPr>
        <w:t xml:space="preserve"> </w:t>
      </w:r>
      <w:r w:rsidRPr="00D524BC">
        <w:rPr>
          <w:rFonts w:ascii="GHEA Grapalat" w:hAnsi="GHEA Grapalat" w:cs="Sylfaen"/>
          <w:b/>
          <w:sz w:val="20"/>
        </w:rPr>
        <w:t>ՄԱՍՆԱԿՑՈՒԹՅԱՆ</w:t>
      </w:r>
      <w:r w:rsidRPr="00D524BC">
        <w:rPr>
          <w:rFonts w:ascii="GHEA Grapalat" w:hAnsi="GHEA Grapalat"/>
          <w:b/>
          <w:sz w:val="20"/>
          <w:lang w:val="es-ES"/>
        </w:rPr>
        <w:t xml:space="preserve"> </w:t>
      </w:r>
      <w:r w:rsidRPr="00D524BC">
        <w:rPr>
          <w:rFonts w:ascii="GHEA Grapalat" w:hAnsi="GHEA Grapalat" w:cs="Sylfaen"/>
          <w:b/>
          <w:sz w:val="20"/>
        </w:rPr>
        <w:t>ԻՐԱՎՈՒՆՔԻ</w:t>
      </w:r>
      <w:r w:rsidRPr="00D524BC">
        <w:rPr>
          <w:rFonts w:ascii="GHEA Grapalat" w:hAnsi="GHEA Grapalat"/>
          <w:b/>
          <w:sz w:val="20"/>
          <w:lang w:val="es-ES"/>
        </w:rPr>
        <w:t xml:space="preserve"> </w:t>
      </w:r>
      <w:r w:rsidRPr="00D524BC">
        <w:rPr>
          <w:rFonts w:ascii="GHEA Grapalat" w:hAnsi="GHEA Grapalat" w:cs="Sylfaen"/>
          <w:b/>
          <w:sz w:val="20"/>
        </w:rPr>
        <w:t>ՊԱՀԱՆՋՆԵՐԸ</w:t>
      </w:r>
      <w:r w:rsidRPr="00D524BC">
        <w:rPr>
          <w:rFonts w:ascii="GHEA Grapalat" w:hAnsi="GHEA Grapalat"/>
          <w:b/>
          <w:sz w:val="20"/>
          <w:lang w:val="es-ES"/>
        </w:rPr>
        <w:t xml:space="preserve">, </w:t>
      </w:r>
      <w:r w:rsidRPr="00D524BC">
        <w:rPr>
          <w:rFonts w:ascii="GHEA Grapalat" w:hAnsi="GHEA Grapalat" w:cs="Sylfaen"/>
          <w:b/>
          <w:sz w:val="20"/>
        </w:rPr>
        <w:t>ՈՐԱԿԱՎՈՐՄԱՆ</w:t>
      </w:r>
      <w:r w:rsidRPr="00D524BC">
        <w:rPr>
          <w:rFonts w:ascii="GHEA Grapalat" w:hAnsi="GHEA Grapalat"/>
          <w:b/>
          <w:sz w:val="20"/>
          <w:lang w:val="es-ES"/>
        </w:rPr>
        <w:t xml:space="preserve"> </w:t>
      </w:r>
      <w:r w:rsidRPr="00D524BC">
        <w:rPr>
          <w:rFonts w:ascii="GHEA Grapalat" w:hAnsi="GHEA Grapalat" w:cs="Sylfaen"/>
          <w:b/>
          <w:sz w:val="20"/>
        </w:rPr>
        <w:t>ՉԱՓԱՆԻՇՆԵՐԸ</w:t>
      </w:r>
      <w:r w:rsidRPr="00D524BC">
        <w:rPr>
          <w:rFonts w:ascii="GHEA Grapalat" w:hAnsi="GHEA Grapalat"/>
          <w:b/>
          <w:sz w:val="20"/>
          <w:lang w:val="es-ES"/>
        </w:rPr>
        <w:t xml:space="preserve">  ԵՎ </w:t>
      </w:r>
      <w:r w:rsidRPr="00D524BC">
        <w:rPr>
          <w:rFonts w:ascii="GHEA Grapalat" w:hAnsi="GHEA Grapalat" w:cs="Sylfaen"/>
          <w:b/>
          <w:sz w:val="20"/>
        </w:rPr>
        <w:t>ԴՐԱՆՑ</w:t>
      </w:r>
      <w:r w:rsidRPr="00D524BC">
        <w:rPr>
          <w:rFonts w:ascii="GHEA Grapalat" w:hAnsi="GHEA Grapalat"/>
          <w:b/>
          <w:sz w:val="20"/>
          <w:lang w:val="es-ES"/>
        </w:rPr>
        <w:t xml:space="preserve"> </w:t>
      </w:r>
      <w:r w:rsidRPr="00D524BC">
        <w:rPr>
          <w:rFonts w:ascii="GHEA Grapalat" w:hAnsi="GHEA Grapalat" w:cs="Sylfaen"/>
          <w:b/>
          <w:sz w:val="20"/>
          <w:lang w:val="es-ES"/>
        </w:rPr>
        <w:t>Գ</w:t>
      </w:r>
      <w:r w:rsidRPr="00D524BC">
        <w:rPr>
          <w:rFonts w:ascii="GHEA Grapalat" w:hAnsi="GHEA Grapalat" w:cs="Sylfaen"/>
          <w:b/>
          <w:sz w:val="20"/>
        </w:rPr>
        <w:t>ՆԱՀԱՏՄԱՆ</w:t>
      </w:r>
      <w:r w:rsidRPr="00D524BC">
        <w:rPr>
          <w:rFonts w:ascii="GHEA Grapalat" w:hAnsi="GHEA Grapalat"/>
          <w:b/>
          <w:sz w:val="20"/>
          <w:lang w:val="es-ES"/>
        </w:rPr>
        <w:t xml:space="preserve"> </w:t>
      </w:r>
      <w:r w:rsidRPr="00D524BC">
        <w:rPr>
          <w:rFonts w:ascii="GHEA Grapalat" w:hAnsi="GHEA Grapalat" w:cs="Sylfaen"/>
          <w:b/>
          <w:sz w:val="20"/>
        </w:rPr>
        <w:t>ԿԱՐ</w:t>
      </w:r>
      <w:r w:rsidRPr="00D524BC">
        <w:rPr>
          <w:rFonts w:ascii="GHEA Grapalat" w:hAnsi="GHEA Grapalat" w:cs="Sylfaen"/>
          <w:b/>
          <w:sz w:val="20"/>
          <w:lang w:val="es-ES"/>
        </w:rPr>
        <w:t>Գ</w:t>
      </w:r>
      <w:r w:rsidRPr="00D524BC">
        <w:rPr>
          <w:rFonts w:ascii="GHEA Grapalat" w:hAnsi="GHEA Grapalat" w:cs="Sylfaen"/>
          <w:b/>
          <w:sz w:val="20"/>
        </w:rPr>
        <w:t>Ը</w:t>
      </w:r>
      <w:r w:rsidRPr="00D524BC">
        <w:rPr>
          <w:rFonts w:ascii="GHEA Grapalat" w:hAnsi="GHEA Grapalat"/>
          <w:b/>
          <w:sz w:val="20"/>
          <w:lang w:val="es-ES"/>
        </w:rPr>
        <w:t xml:space="preserve"> </w:t>
      </w:r>
    </w:p>
    <w:p w:rsidR="00D45C73" w:rsidRPr="00D524BC" w:rsidRDefault="00D45C73" w:rsidP="00D45C73">
      <w:pPr>
        <w:jc w:val="both"/>
        <w:rPr>
          <w:rFonts w:ascii="GHEA Grapalat" w:hAnsi="GHEA Grapalat" w:cs="Arial Armenian"/>
          <w:sz w:val="20"/>
          <w:lang w:val="es-ES"/>
        </w:rPr>
      </w:pPr>
    </w:p>
    <w:p w:rsidR="006E5207" w:rsidRPr="00D524BC" w:rsidRDefault="006E5207" w:rsidP="00D45C73">
      <w:pPr>
        <w:jc w:val="both"/>
        <w:rPr>
          <w:rFonts w:ascii="GHEA Grapalat" w:hAnsi="GHEA Grapalat" w:cs="Arial Armenian"/>
          <w:sz w:val="20"/>
          <w:lang w:val="es-ES"/>
        </w:rPr>
      </w:pPr>
      <w:r w:rsidRPr="00D524BC">
        <w:rPr>
          <w:rFonts w:ascii="GHEA Grapalat" w:hAnsi="GHEA Grapalat" w:cs="Arial Armenian"/>
          <w:sz w:val="20"/>
          <w:lang w:val="es-ES"/>
        </w:rPr>
        <w:t xml:space="preserve">2.1 </w:t>
      </w:r>
      <w:r w:rsidRPr="00D524BC">
        <w:rPr>
          <w:rFonts w:ascii="GHEA Grapalat" w:hAnsi="GHEA Grapalat" w:cs="Sylfaen"/>
          <w:sz w:val="20"/>
          <w:lang w:val="ru-RU"/>
        </w:rPr>
        <w:t>Սույն</w:t>
      </w:r>
      <w:r w:rsidRPr="00D524BC">
        <w:rPr>
          <w:rFonts w:ascii="GHEA Grapalat" w:hAnsi="GHEA Grapalat" w:cs="Arial Armenian"/>
          <w:sz w:val="20"/>
          <w:lang w:val="es-ES"/>
        </w:rPr>
        <w:t xml:space="preserve">  ընթացակարգին </w:t>
      </w:r>
      <w:r w:rsidRPr="00D524BC">
        <w:rPr>
          <w:rFonts w:ascii="GHEA Grapalat" w:hAnsi="GHEA Grapalat" w:cs="Sylfaen"/>
          <w:sz w:val="20"/>
          <w:lang w:val="ru-RU"/>
        </w:rPr>
        <w:t>մասնակցելու</w:t>
      </w:r>
      <w:r w:rsidRPr="00D524BC">
        <w:rPr>
          <w:rFonts w:ascii="GHEA Grapalat" w:hAnsi="GHEA Grapalat" w:cs="Arial Armenian"/>
          <w:sz w:val="20"/>
          <w:lang w:val="es-ES"/>
        </w:rPr>
        <w:t xml:space="preserve"> </w:t>
      </w:r>
      <w:r w:rsidRPr="00D524BC">
        <w:rPr>
          <w:rFonts w:ascii="GHEA Grapalat" w:hAnsi="GHEA Grapalat" w:cs="Sylfaen"/>
          <w:sz w:val="20"/>
          <w:lang w:val="ru-RU"/>
        </w:rPr>
        <w:t>իրավունք</w:t>
      </w:r>
      <w:r w:rsidRPr="00D524BC">
        <w:rPr>
          <w:rFonts w:ascii="GHEA Grapalat" w:hAnsi="GHEA Grapalat" w:cs="Arial Armenian"/>
          <w:sz w:val="20"/>
          <w:lang w:val="es-ES"/>
        </w:rPr>
        <w:t xml:space="preserve"> </w:t>
      </w:r>
      <w:r w:rsidRPr="00D524BC">
        <w:rPr>
          <w:rFonts w:ascii="GHEA Grapalat" w:hAnsi="GHEA Grapalat" w:cs="Sylfaen"/>
          <w:sz w:val="20"/>
          <w:lang w:val="ru-RU"/>
        </w:rPr>
        <w:t>չունեն</w:t>
      </w:r>
      <w:r w:rsidRPr="00D524BC">
        <w:rPr>
          <w:rFonts w:ascii="GHEA Grapalat" w:hAnsi="GHEA Grapalat" w:cs="Arial Armenian"/>
          <w:sz w:val="20"/>
          <w:lang w:val="es-ES"/>
        </w:rPr>
        <w:t xml:space="preserve"> </w:t>
      </w:r>
      <w:r w:rsidRPr="00D524BC">
        <w:rPr>
          <w:rFonts w:ascii="GHEA Grapalat" w:hAnsi="GHEA Grapalat" w:cs="Sylfaen"/>
          <w:sz w:val="20"/>
          <w:lang w:val="ru-RU"/>
        </w:rPr>
        <w:t>անձինք</w:t>
      </w:r>
      <w:r w:rsidRPr="00D524BC">
        <w:rPr>
          <w:rFonts w:ascii="GHEA Grapalat" w:hAnsi="GHEA Grapalat" w:cs="Sylfaen"/>
          <w:sz w:val="20"/>
          <w:lang w:val="es-ES"/>
        </w:rPr>
        <w:t>.</w:t>
      </w:r>
    </w:p>
    <w:p w:rsidR="006E5207" w:rsidRPr="00D524BC" w:rsidRDefault="006E5207" w:rsidP="00D45C73">
      <w:pPr>
        <w:jc w:val="both"/>
        <w:rPr>
          <w:rFonts w:ascii="GHEA Grapalat" w:hAnsi="GHEA Grapalat"/>
          <w:sz w:val="20"/>
          <w:szCs w:val="20"/>
          <w:lang w:val="es-ES"/>
        </w:rPr>
      </w:pPr>
      <w:r w:rsidRPr="00D524BC">
        <w:rPr>
          <w:rFonts w:ascii="GHEA Grapalat" w:hAnsi="GHEA Grapalat"/>
          <w:sz w:val="20"/>
          <w:szCs w:val="20"/>
          <w:lang w:val="es-ES"/>
        </w:rPr>
        <w:t xml:space="preserve">1) </w:t>
      </w:r>
      <w:r w:rsidRPr="00D524BC">
        <w:rPr>
          <w:rFonts w:ascii="GHEA Grapalat" w:hAnsi="GHEA Grapalat" w:cs="Sylfaen"/>
          <w:sz w:val="20"/>
          <w:szCs w:val="20"/>
        </w:rPr>
        <w:t>որոնք</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հայտը</w:t>
      </w:r>
      <w:r w:rsidRPr="00D524BC">
        <w:rPr>
          <w:rFonts w:ascii="GHEA Grapalat" w:hAnsi="GHEA Grapalat" w:cs="Sylfaen"/>
          <w:sz w:val="20"/>
          <w:szCs w:val="20"/>
          <w:lang w:val="es-ES"/>
        </w:rPr>
        <w:t xml:space="preserve"> </w:t>
      </w:r>
      <w:r w:rsidRPr="00D524BC">
        <w:rPr>
          <w:rFonts w:ascii="GHEA Grapalat" w:hAnsi="GHEA Grapalat" w:cs="Sylfaen"/>
          <w:sz w:val="20"/>
          <w:szCs w:val="20"/>
        </w:rPr>
        <w:t>ներկայացնելու</w:t>
      </w:r>
      <w:r w:rsidRPr="00D524BC">
        <w:rPr>
          <w:rFonts w:ascii="GHEA Grapalat" w:hAnsi="GHEA Grapalat" w:cs="Sylfaen"/>
          <w:sz w:val="20"/>
          <w:szCs w:val="20"/>
          <w:lang w:val="es-ES"/>
        </w:rPr>
        <w:t xml:space="preserve"> </w:t>
      </w:r>
      <w:r w:rsidRPr="00D524BC">
        <w:rPr>
          <w:rFonts w:ascii="GHEA Grapalat" w:hAnsi="GHEA Grapalat" w:cs="Sylfaen"/>
          <w:sz w:val="20"/>
          <w:szCs w:val="20"/>
        </w:rPr>
        <w:t>օրվա</w:t>
      </w:r>
      <w:r w:rsidRPr="00D524BC">
        <w:rPr>
          <w:rFonts w:ascii="GHEA Grapalat" w:hAnsi="GHEA Grapalat" w:cs="Sylfaen"/>
          <w:sz w:val="20"/>
          <w:szCs w:val="20"/>
          <w:lang w:val="es-ES"/>
        </w:rPr>
        <w:t xml:space="preserve"> </w:t>
      </w:r>
      <w:r w:rsidRPr="00D524BC">
        <w:rPr>
          <w:rFonts w:ascii="GHEA Grapalat" w:hAnsi="GHEA Grapalat" w:cs="Sylfaen"/>
          <w:sz w:val="20"/>
          <w:szCs w:val="20"/>
        </w:rPr>
        <w:t>դրությամբ</w:t>
      </w:r>
      <w:r w:rsidRPr="00D524BC">
        <w:rPr>
          <w:rFonts w:ascii="GHEA Grapalat" w:hAnsi="GHEA Grapalat" w:cs="Sylfaen"/>
          <w:sz w:val="20"/>
          <w:szCs w:val="20"/>
          <w:lang w:val="es-ES"/>
        </w:rPr>
        <w:t xml:space="preserve"> </w:t>
      </w:r>
      <w:r w:rsidRPr="00D524BC">
        <w:rPr>
          <w:rFonts w:ascii="GHEA Grapalat" w:hAnsi="GHEA Grapalat" w:cs="Sylfaen"/>
          <w:sz w:val="20"/>
          <w:szCs w:val="20"/>
        </w:rPr>
        <w:t>դատական</w:t>
      </w:r>
      <w:r w:rsidRPr="00D524BC">
        <w:rPr>
          <w:rFonts w:ascii="GHEA Grapalat" w:hAnsi="GHEA Grapalat"/>
          <w:sz w:val="20"/>
          <w:szCs w:val="20"/>
          <w:lang w:val="es-ES"/>
        </w:rPr>
        <w:t xml:space="preserve"> </w:t>
      </w:r>
      <w:r w:rsidRPr="00D524BC">
        <w:rPr>
          <w:rFonts w:ascii="GHEA Grapalat" w:hAnsi="GHEA Grapalat" w:cs="Sylfaen"/>
          <w:sz w:val="20"/>
          <w:szCs w:val="20"/>
        </w:rPr>
        <w:t>կարգով</w:t>
      </w:r>
      <w:r w:rsidRPr="00D524BC">
        <w:rPr>
          <w:rFonts w:ascii="GHEA Grapalat" w:hAnsi="GHEA Grapalat"/>
          <w:sz w:val="20"/>
          <w:szCs w:val="20"/>
          <w:lang w:val="es-ES"/>
        </w:rPr>
        <w:t xml:space="preserve"> </w:t>
      </w:r>
      <w:r w:rsidRPr="00D524BC">
        <w:rPr>
          <w:rFonts w:ascii="GHEA Grapalat" w:hAnsi="GHEA Grapalat" w:cs="Sylfaen"/>
          <w:sz w:val="20"/>
          <w:szCs w:val="20"/>
        </w:rPr>
        <w:t>ճանաչվել</w:t>
      </w:r>
      <w:r w:rsidRPr="00D524BC">
        <w:rPr>
          <w:rFonts w:ascii="GHEA Grapalat" w:hAnsi="GHEA Grapalat"/>
          <w:sz w:val="20"/>
          <w:szCs w:val="20"/>
          <w:lang w:val="es-ES"/>
        </w:rPr>
        <w:t xml:space="preserve"> </w:t>
      </w:r>
      <w:r w:rsidRPr="00D524BC">
        <w:rPr>
          <w:rFonts w:ascii="GHEA Grapalat" w:hAnsi="GHEA Grapalat" w:cs="Sylfaen"/>
          <w:sz w:val="20"/>
          <w:szCs w:val="20"/>
        </w:rPr>
        <w:t>են</w:t>
      </w:r>
      <w:r w:rsidRPr="00D524BC">
        <w:rPr>
          <w:rFonts w:ascii="GHEA Grapalat" w:hAnsi="GHEA Grapalat"/>
          <w:sz w:val="20"/>
          <w:szCs w:val="20"/>
          <w:lang w:val="es-ES"/>
        </w:rPr>
        <w:t xml:space="preserve"> </w:t>
      </w:r>
      <w:r w:rsidRPr="00D524BC">
        <w:rPr>
          <w:rFonts w:ascii="GHEA Grapalat" w:hAnsi="GHEA Grapalat" w:cs="Sylfaen"/>
          <w:sz w:val="20"/>
          <w:szCs w:val="20"/>
        </w:rPr>
        <w:t>սնանկ</w:t>
      </w:r>
      <w:r w:rsidRPr="00D524BC">
        <w:rPr>
          <w:rFonts w:ascii="GHEA Grapalat" w:hAnsi="GHEA Grapalat"/>
          <w:sz w:val="20"/>
          <w:szCs w:val="20"/>
          <w:lang w:val="es-ES"/>
        </w:rPr>
        <w:t xml:space="preserve">. </w:t>
      </w:r>
    </w:p>
    <w:p w:rsidR="006E5207" w:rsidRPr="00D524BC" w:rsidRDefault="006E5207" w:rsidP="00D45C73">
      <w:pPr>
        <w:tabs>
          <w:tab w:val="left" w:pos="7200"/>
        </w:tabs>
        <w:jc w:val="both"/>
        <w:rPr>
          <w:rFonts w:ascii="GHEA Grapalat" w:hAnsi="GHEA Grapalat"/>
          <w:sz w:val="20"/>
          <w:szCs w:val="20"/>
          <w:lang w:val="es-ES"/>
        </w:rPr>
      </w:pPr>
      <w:r w:rsidRPr="00D524BC">
        <w:rPr>
          <w:rFonts w:ascii="GHEA Grapalat" w:hAnsi="GHEA Grapalat"/>
          <w:sz w:val="20"/>
          <w:szCs w:val="20"/>
          <w:lang w:val="es-ES"/>
        </w:rPr>
        <w:t xml:space="preserve">2) </w:t>
      </w:r>
      <w:r w:rsidRPr="00D524BC">
        <w:rPr>
          <w:rFonts w:ascii="GHEA Grapalat" w:hAnsi="GHEA Grapalat" w:cs="Sylfaen"/>
          <w:sz w:val="20"/>
          <w:szCs w:val="20"/>
        </w:rPr>
        <w:t>որոնք</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հայտը</w:t>
      </w:r>
      <w:r w:rsidRPr="00D524BC">
        <w:rPr>
          <w:rFonts w:ascii="GHEA Grapalat" w:hAnsi="GHEA Grapalat" w:cs="Sylfaen"/>
          <w:sz w:val="20"/>
          <w:szCs w:val="20"/>
          <w:lang w:val="es-ES"/>
        </w:rPr>
        <w:t xml:space="preserve"> </w:t>
      </w:r>
      <w:r w:rsidRPr="00D524BC">
        <w:rPr>
          <w:rFonts w:ascii="GHEA Grapalat" w:hAnsi="GHEA Grapalat" w:cs="Sylfaen"/>
          <w:sz w:val="20"/>
          <w:szCs w:val="20"/>
        </w:rPr>
        <w:t>ներկայացնելու</w:t>
      </w:r>
      <w:r w:rsidRPr="00D524BC">
        <w:rPr>
          <w:rFonts w:ascii="GHEA Grapalat" w:hAnsi="GHEA Grapalat" w:cs="Sylfaen"/>
          <w:sz w:val="20"/>
          <w:szCs w:val="20"/>
          <w:lang w:val="es-ES"/>
        </w:rPr>
        <w:t xml:space="preserve"> </w:t>
      </w:r>
      <w:r w:rsidRPr="00D524BC">
        <w:rPr>
          <w:rFonts w:ascii="GHEA Grapalat" w:hAnsi="GHEA Grapalat" w:cs="Sylfaen"/>
          <w:sz w:val="20"/>
          <w:szCs w:val="20"/>
        </w:rPr>
        <w:t>օրվա</w:t>
      </w:r>
      <w:r w:rsidRPr="00D524BC">
        <w:rPr>
          <w:rFonts w:ascii="GHEA Grapalat" w:hAnsi="GHEA Grapalat" w:cs="Sylfaen"/>
          <w:sz w:val="20"/>
          <w:szCs w:val="20"/>
          <w:lang w:val="es-ES"/>
        </w:rPr>
        <w:t xml:space="preserve"> </w:t>
      </w:r>
      <w:r w:rsidRPr="00D524BC">
        <w:rPr>
          <w:rFonts w:ascii="GHEA Grapalat" w:hAnsi="GHEA Grapalat" w:cs="Sylfaen"/>
          <w:sz w:val="20"/>
          <w:szCs w:val="20"/>
        </w:rPr>
        <w:t>դրությամբ</w:t>
      </w:r>
      <w:r w:rsidRPr="00D524BC">
        <w:rPr>
          <w:rFonts w:ascii="GHEA Grapalat" w:hAnsi="GHEA Grapalat" w:cs="Sylfaen"/>
          <w:sz w:val="20"/>
          <w:szCs w:val="20"/>
          <w:lang w:val="es-ES"/>
        </w:rPr>
        <w:t xml:space="preserve"> </w:t>
      </w:r>
      <w:r w:rsidRPr="00D524BC">
        <w:rPr>
          <w:rFonts w:ascii="GHEA Grapalat" w:hAnsi="GHEA Grapalat"/>
          <w:sz w:val="20"/>
          <w:szCs w:val="20"/>
        </w:rPr>
        <w:t>հարկային</w:t>
      </w:r>
      <w:r w:rsidRPr="00D524BC">
        <w:rPr>
          <w:rFonts w:ascii="GHEA Grapalat" w:hAnsi="GHEA Grapalat"/>
          <w:sz w:val="20"/>
          <w:szCs w:val="20"/>
          <w:lang w:val="es-ES"/>
        </w:rPr>
        <w:t xml:space="preserve"> </w:t>
      </w:r>
      <w:r w:rsidRPr="00D524BC">
        <w:rPr>
          <w:rFonts w:ascii="GHEA Grapalat" w:hAnsi="GHEA Grapalat"/>
          <w:sz w:val="20"/>
          <w:szCs w:val="20"/>
        </w:rPr>
        <w:t>մարմնի</w:t>
      </w:r>
      <w:r w:rsidRPr="00D524BC">
        <w:rPr>
          <w:rFonts w:ascii="GHEA Grapalat" w:hAnsi="GHEA Grapalat"/>
          <w:sz w:val="20"/>
          <w:szCs w:val="20"/>
          <w:lang w:val="es-ES"/>
        </w:rPr>
        <w:t xml:space="preserve"> </w:t>
      </w:r>
      <w:r w:rsidRPr="00D524BC">
        <w:rPr>
          <w:rFonts w:ascii="GHEA Grapalat" w:hAnsi="GHEA Grapalat"/>
          <w:sz w:val="20"/>
          <w:szCs w:val="20"/>
        </w:rPr>
        <w:t>կողմից</w:t>
      </w:r>
      <w:r w:rsidRPr="00D524BC">
        <w:rPr>
          <w:rFonts w:ascii="GHEA Grapalat" w:hAnsi="GHEA Grapalat"/>
          <w:sz w:val="20"/>
          <w:szCs w:val="20"/>
          <w:lang w:val="es-ES"/>
        </w:rPr>
        <w:t xml:space="preserve"> </w:t>
      </w:r>
      <w:r w:rsidRPr="00D524BC">
        <w:rPr>
          <w:rFonts w:ascii="GHEA Grapalat" w:hAnsi="GHEA Grapalat"/>
          <w:sz w:val="20"/>
          <w:szCs w:val="20"/>
        </w:rPr>
        <w:t>վերահսկվող</w:t>
      </w:r>
      <w:r w:rsidRPr="00D524BC">
        <w:rPr>
          <w:rFonts w:ascii="GHEA Grapalat" w:hAnsi="GHEA Grapalat"/>
          <w:sz w:val="20"/>
          <w:szCs w:val="20"/>
          <w:lang w:val="es-ES"/>
        </w:rPr>
        <w:t xml:space="preserve"> </w:t>
      </w:r>
      <w:r w:rsidRPr="00D524BC">
        <w:rPr>
          <w:rFonts w:ascii="GHEA Grapalat" w:hAnsi="GHEA Grapalat"/>
          <w:sz w:val="20"/>
          <w:szCs w:val="20"/>
        </w:rPr>
        <w:t>եկամուտների</w:t>
      </w:r>
      <w:r w:rsidRPr="00D524BC">
        <w:rPr>
          <w:rFonts w:ascii="GHEA Grapalat" w:hAnsi="GHEA Grapalat"/>
          <w:sz w:val="20"/>
          <w:szCs w:val="20"/>
          <w:lang w:val="es-ES"/>
        </w:rPr>
        <w:t xml:space="preserve"> </w:t>
      </w:r>
      <w:r w:rsidRPr="00D524BC">
        <w:rPr>
          <w:rFonts w:ascii="GHEA Grapalat" w:hAnsi="GHEA Grapalat"/>
          <w:sz w:val="20"/>
          <w:szCs w:val="20"/>
        </w:rPr>
        <w:t>գծով</w:t>
      </w:r>
      <w:r w:rsidRPr="00D524BC">
        <w:rPr>
          <w:rFonts w:ascii="GHEA Grapalat" w:hAnsi="GHEA Grapalat"/>
          <w:sz w:val="20"/>
          <w:szCs w:val="20"/>
          <w:lang w:val="es-ES"/>
        </w:rPr>
        <w:t xml:space="preserve"> </w:t>
      </w:r>
      <w:r w:rsidRPr="00D524BC">
        <w:rPr>
          <w:rFonts w:ascii="GHEA Grapalat" w:hAnsi="GHEA Grapalat" w:cs="Sylfaen"/>
          <w:sz w:val="20"/>
          <w:szCs w:val="20"/>
        </w:rPr>
        <w:t>ունեն</w:t>
      </w:r>
      <w:r w:rsidRPr="00D524BC">
        <w:rPr>
          <w:rFonts w:ascii="GHEA Grapalat" w:hAnsi="GHEA Grapalat"/>
          <w:sz w:val="20"/>
          <w:szCs w:val="20"/>
          <w:lang w:val="es-ES"/>
        </w:rPr>
        <w:t xml:space="preserve"> </w:t>
      </w:r>
      <w:r w:rsidRPr="00D524BC">
        <w:rPr>
          <w:rFonts w:ascii="GHEA Grapalat" w:hAnsi="GHEA Grapalat" w:cs="Sylfaen"/>
          <w:sz w:val="20"/>
          <w:szCs w:val="20"/>
        </w:rPr>
        <w:t>իրենց</w:t>
      </w:r>
      <w:r w:rsidRPr="00D524BC">
        <w:rPr>
          <w:rFonts w:ascii="GHEA Grapalat" w:hAnsi="GHEA Grapalat" w:cs="Sylfaen"/>
          <w:sz w:val="20"/>
          <w:szCs w:val="20"/>
          <w:lang w:val="es-ES"/>
        </w:rPr>
        <w:t xml:space="preserve"> </w:t>
      </w:r>
      <w:r w:rsidRPr="00D524BC">
        <w:rPr>
          <w:rFonts w:ascii="GHEA Grapalat" w:hAnsi="GHEA Grapalat" w:cs="Sylfaen"/>
          <w:sz w:val="20"/>
          <w:szCs w:val="20"/>
        </w:rPr>
        <w:t>ներկայացրած</w:t>
      </w:r>
      <w:r w:rsidRPr="00D524BC">
        <w:rPr>
          <w:rFonts w:ascii="GHEA Grapalat" w:hAnsi="GHEA Grapalat" w:cs="Sylfaen"/>
          <w:sz w:val="20"/>
          <w:szCs w:val="20"/>
          <w:lang w:val="es-ES"/>
        </w:rPr>
        <w:t xml:space="preserve"> </w:t>
      </w:r>
      <w:r w:rsidRPr="00D524BC">
        <w:rPr>
          <w:rFonts w:ascii="GHEA Grapalat" w:hAnsi="GHEA Grapalat" w:cs="Sylfaen"/>
          <w:sz w:val="20"/>
          <w:szCs w:val="20"/>
        </w:rPr>
        <w:t>գնային</w:t>
      </w:r>
      <w:r w:rsidRPr="00D524BC">
        <w:rPr>
          <w:rFonts w:ascii="GHEA Grapalat" w:hAnsi="GHEA Grapalat" w:cs="Sylfaen"/>
          <w:sz w:val="20"/>
          <w:szCs w:val="20"/>
          <w:lang w:val="es-ES"/>
        </w:rPr>
        <w:t xml:space="preserve"> </w:t>
      </w:r>
      <w:r w:rsidRPr="00D524BC">
        <w:rPr>
          <w:rFonts w:ascii="GHEA Grapalat" w:hAnsi="GHEA Grapalat" w:cs="Sylfaen"/>
          <w:sz w:val="20"/>
          <w:szCs w:val="20"/>
        </w:rPr>
        <w:t>առաջարկի</w:t>
      </w:r>
      <w:r w:rsidRPr="00D524BC">
        <w:rPr>
          <w:rFonts w:ascii="GHEA Grapalat" w:hAnsi="GHEA Grapalat" w:cs="Sylfaen"/>
          <w:sz w:val="20"/>
          <w:szCs w:val="20"/>
          <w:lang w:val="es-ES"/>
        </w:rPr>
        <w:t xml:space="preserve"> </w:t>
      </w:r>
      <w:r w:rsidRPr="00D524BC">
        <w:rPr>
          <w:rFonts w:ascii="GHEA Grapalat" w:hAnsi="GHEA Grapalat" w:cs="Sylfaen"/>
          <w:sz w:val="20"/>
          <w:szCs w:val="20"/>
        </w:rPr>
        <w:t>մինչև</w:t>
      </w:r>
      <w:r w:rsidRPr="00D524BC">
        <w:rPr>
          <w:rFonts w:ascii="GHEA Grapalat" w:hAnsi="GHEA Grapalat" w:cs="Sylfaen"/>
          <w:sz w:val="20"/>
          <w:szCs w:val="20"/>
          <w:lang w:val="es-ES"/>
        </w:rPr>
        <w:t xml:space="preserve"> </w:t>
      </w:r>
      <w:r w:rsidRPr="00D524BC">
        <w:rPr>
          <w:rFonts w:ascii="GHEA Grapalat" w:hAnsi="GHEA Grapalat" w:cs="Sylfaen"/>
          <w:sz w:val="20"/>
          <w:szCs w:val="20"/>
        </w:rPr>
        <w:t>մեկ</w:t>
      </w:r>
      <w:r w:rsidRPr="00D524BC">
        <w:rPr>
          <w:rFonts w:ascii="GHEA Grapalat" w:hAnsi="GHEA Grapalat" w:cs="Sylfaen"/>
          <w:sz w:val="20"/>
          <w:szCs w:val="20"/>
          <w:lang w:val="es-ES"/>
        </w:rPr>
        <w:t xml:space="preserve"> </w:t>
      </w:r>
      <w:r w:rsidRPr="00D524BC">
        <w:rPr>
          <w:rFonts w:ascii="GHEA Grapalat" w:hAnsi="GHEA Grapalat" w:cs="Sylfaen"/>
          <w:sz w:val="20"/>
          <w:szCs w:val="20"/>
        </w:rPr>
        <w:t>տոկոսը</w:t>
      </w:r>
      <w:r w:rsidRPr="00D524BC">
        <w:rPr>
          <w:rFonts w:ascii="GHEA Grapalat" w:hAnsi="GHEA Grapalat" w:cs="Sylfaen"/>
          <w:sz w:val="20"/>
          <w:szCs w:val="20"/>
          <w:lang w:val="es-ES"/>
        </w:rPr>
        <w:t xml:space="preserve">, </w:t>
      </w:r>
      <w:r w:rsidRPr="00D524BC">
        <w:rPr>
          <w:rFonts w:ascii="GHEA Grapalat" w:hAnsi="GHEA Grapalat" w:cs="Sylfaen"/>
          <w:sz w:val="20"/>
          <w:szCs w:val="20"/>
        </w:rPr>
        <w:t>բայց</w:t>
      </w:r>
      <w:r w:rsidRPr="00D524BC">
        <w:rPr>
          <w:rFonts w:ascii="GHEA Grapalat" w:hAnsi="GHEA Grapalat" w:cs="Sylfaen"/>
          <w:sz w:val="20"/>
          <w:szCs w:val="20"/>
          <w:lang w:val="es-ES"/>
        </w:rPr>
        <w:t xml:space="preserve"> </w:t>
      </w:r>
      <w:r w:rsidRPr="00D524BC">
        <w:rPr>
          <w:rFonts w:ascii="GHEA Grapalat" w:hAnsi="GHEA Grapalat" w:cs="Sylfaen"/>
          <w:sz w:val="20"/>
          <w:szCs w:val="20"/>
        </w:rPr>
        <w:t>ոչ</w:t>
      </w:r>
      <w:r w:rsidRPr="00D524BC">
        <w:rPr>
          <w:rFonts w:ascii="GHEA Grapalat" w:hAnsi="GHEA Grapalat" w:cs="Sylfaen"/>
          <w:sz w:val="20"/>
          <w:szCs w:val="20"/>
          <w:lang w:val="es-ES"/>
        </w:rPr>
        <w:t xml:space="preserve"> </w:t>
      </w:r>
      <w:r w:rsidRPr="00D524BC">
        <w:rPr>
          <w:rFonts w:ascii="GHEA Grapalat" w:hAnsi="GHEA Grapalat" w:cs="Sylfaen"/>
          <w:sz w:val="20"/>
          <w:szCs w:val="20"/>
        </w:rPr>
        <w:t>ավելի</w:t>
      </w:r>
      <w:r w:rsidRPr="00D524BC">
        <w:rPr>
          <w:rFonts w:ascii="GHEA Grapalat" w:hAnsi="GHEA Grapalat" w:cs="Sylfaen"/>
          <w:sz w:val="20"/>
          <w:szCs w:val="20"/>
          <w:lang w:val="es-ES"/>
        </w:rPr>
        <w:t xml:space="preserve">, </w:t>
      </w:r>
      <w:r w:rsidRPr="00D524BC">
        <w:rPr>
          <w:rFonts w:ascii="GHEA Grapalat" w:hAnsi="GHEA Grapalat" w:cs="Sylfaen"/>
          <w:sz w:val="20"/>
          <w:szCs w:val="20"/>
        </w:rPr>
        <w:t>քան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հիսուն</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հազար</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Հայաստանի</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Հանրապետության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դրամը</w:t>
      </w:r>
      <w:r w:rsidRPr="00D524BC">
        <w:rPr>
          <w:rFonts w:ascii="GHEA Grapalat" w:hAnsi="GHEA Grapalat" w:cs="Sylfaen"/>
          <w:sz w:val="20"/>
          <w:szCs w:val="20"/>
          <w:lang w:val="es-ES"/>
        </w:rPr>
        <w:t xml:space="preserve"> </w:t>
      </w:r>
      <w:r w:rsidRPr="00D524BC">
        <w:rPr>
          <w:rFonts w:ascii="GHEA Grapalat" w:hAnsi="GHEA Grapalat"/>
          <w:sz w:val="20"/>
          <w:szCs w:val="20"/>
        </w:rPr>
        <w:t>գերազանցող</w:t>
      </w:r>
      <w:r w:rsidRPr="00D524BC">
        <w:rPr>
          <w:rFonts w:ascii="GHEA Grapalat" w:hAnsi="GHEA Grapalat"/>
          <w:sz w:val="20"/>
          <w:szCs w:val="20"/>
          <w:lang w:val="es-ES"/>
        </w:rPr>
        <w:t xml:space="preserve"> </w:t>
      </w:r>
      <w:r w:rsidRPr="00D524BC">
        <w:rPr>
          <w:rFonts w:ascii="GHEA Grapalat" w:hAnsi="GHEA Grapalat"/>
          <w:sz w:val="20"/>
          <w:szCs w:val="20"/>
        </w:rPr>
        <w:t>ժամկետանց</w:t>
      </w:r>
      <w:r w:rsidRPr="00D524BC">
        <w:rPr>
          <w:rFonts w:ascii="GHEA Grapalat" w:hAnsi="GHEA Grapalat"/>
          <w:sz w:val="20"/>
          <w:szCs w:val="20"/>
          <w:lang w:val="es-ES"/>
        </w:rPr>
        <w:t xml:space="preserve"> </w:t>
      </w:r>
      <w:r w:rsidRPr="00D524BC">
        <w:rPr>
          <w:rFonts w:ascii="GHEA Grapalat" w:hAnsi="GHEA Grapalat"/>
          <w:sz w:val="20"/>
          <w:szCs w:val="20"/>
        </w:rPr>
        <w:t>պարտավորություններ</w:t>
      </w:r>
      <w:r w:rsidRPr="00D524BC">
        <w:rPr>
          <w:rFonts w:ascii="GHEA Grapalat" w:hAnsi="GHEA Grapalat"/>
          <w:sz w:val="20"/>
          <w:szCs w:val="20"/>
          <w:lang w:val="es-ES"/>
        </w:rPr>
        <w:t>.</w:t>
      </w:r>
    </w:p>
    <w:p w:rsidR="006E5207" w:rsidRPr="00D524BC" w:rsidRDefault="006E5207" w:rsidP="00D45C73">
      <w:pPr>
        <w:jc w:val="both"/>
        <w:rPr>
          <w:rFonts w:ascii="GHEA Grapalat" w:hAnsi="GHEA Grapalat"/>
          <w:sz w:val="20"/>
          <w:szCs w:val="20"/>
          <w:lang w:val="es-ES"/>
        </w:rPr>
      </w:pPr>
      <w:r w:rsidRPr="00D524BC">
        <w:rPr>
          <w:rFonts w:ascii="GHEA Grapalat" w:hAnsi="GHEA Grapalat"/>
          <w:sz w:val="20"/>
          <w:szCs w:val="20"/>
          <w:lang w:val="es-ES"/>
        </w:rPr>
        <w:t xml:space="preserve">3) </w:t>
      </w:r>
      <w:r w:rsidRPr="00D524BC">
        <w:rPr>
          <w:rFonts w:ascii="GHEA Grapalat" w:hAnsi="GHEA Grapalat"/>
          <w:sz w:val="20"/>
          <w:szCs w:val="20"/>
        </w:rPr>
        <w:t>որոնք</w:t>
      </w:r>
      <w:r w:rsidRPr="00D524BC">
        <w:rPr>
          <w:rFonts w:ascii="GHEA Grapalat" w:hAnsi="GHEA Grapalat"/>
          <w:sz w:val="20"/>
          <w:szCs w:val="20"/>
          <w:lang w:val="es-ES"/>
        </w:rPr>
        <w:t xml:space="preserve"> </w:t>
      </w:r>
      <w:r w:rsidRPr="00D524BC">
        <w:rPr>
          <w:rFonts w:ascii="GHEA Grapalat" w:hAnsi="GHEA Grapalat"/>
          <w:sz w:val="20"/>
          <w:szCs w:val="20"/>
        </w:rPr>
        <w:t>կամ</w:t>
      </w:r>
      <w:r w:rsidRPr="00D524BC">
        <w:rPr>
          <w:rFonts w:ascii="GHEA Grapalat" w:hAnsi="GHEA Grapalat"/>
          <w:sz w:val="20"/>
          <w:szCs w:val="20"/>
          <w:lang w:val="es-ES"/>
        </w:rPr>
        <w:t xml:space="preserve"> </w:t>
      </w:r>
      <w:r w:rsidRPr="00D524BC">
        <w:rPr>
          <w:rFonts w:ascii="GHEA Grapalat" w:hAnsi="GHEA Grapalat"/>
          <w:sz w:val="20"/>
          <w:szCs w:val="20"/>
        </w:rPr>
        <w:t>որոնց</w:t>
      </w:r>
      <w:r w:rsidRPr="00D524BC">
        <w:rPr>
          <w:rFonts w:ascii="GHEA Grapalat" w:hAnsi="GHEA Grapalat"/>
          <w:sz w:val="20"/>
          <w:szCs w:val="20"/>
          <w:lang w:val="es-ES"/>
        </w:rPr>
        <w:t xml:space="preserve"> </w:t>
      </w:r>
      <w:r w:rsidRPr="00D524BC">
        <w:rPr>
          <w:rFonts w:ascii="GHEA Grapalat" w:hAnsi="GHEA Grapalat" w:cs="Sylfaen"/>
          <w:sz w:val="20"/>
          <w:szCs w:val="20"/>
        </w:rPr>
        <w:t>գործադիր</w:t>
      </w:r>
      <w:r w:rsidRPr="00D524BC">
        <w:rPr>
          <w:rFonts w:ascii="GHEA Grapalat" w:hAnsi="GHEA Grapalat"/>
          <w:sz w:val="20"/>
          <w:szCs w:val="20"/>
          <w:lang w:val="es-ES"/>
        </w:rPr>
        <w:t xml:space="preserve"> </w:t>
      </w:r>
      <w:r w:rsidRPr="00D524BC">
        <w:rPr>
          <w:rFonts w:ascii="GHEA Grapalat" w:hAnsi="GHEA Grapalat" w:cs="Sylfaen"/>
          <w:sz w:val="20"/>
          <w:szCs w:val="20"/>
        </w:rPr>
        <w:t>մարմնի</w:t>
      </w:r>
      <w:r w:rsidRPr="00D524BC">
        <w:rPr>
          <w:rFonts w:ascii="GHEA Grapalat" w:hAnsi="GHEA Grapalat"/>
          <w:sz w:val="20"/>
          <w:szCs w:val="20"/>
          <w:lang w:val="es-ES"/>
        </w:rPr>
        <w:t xml:space="preserve"> </w:t>
      </w:r>
      <w:r w:rsidRPr="00D524BC">
        <w:rPr>
          <w:rFonts w:ascii="GHEA Grapalat" w:hAnsi="GHEA Grapalat" w:cs="Sylfaen"/>
          <w:sz w:val="20"/>
          <w:szCs w:val="20"/>
        </w:rPr>
        <w:t>ներկայացուցիչը</w:t>
      </w:r>
      <w:r w:rsidRPr="00D524BC">
        <w:rPr>
          <w:rFonts w:ascii="GHEA Grapalat" w:hAnsi="GHEA Grapalat"/>
          <w:sz w:val="20"/>
          <w:szCs w:val="20"/>
          <w:lang w:val="es-ES"/>
        </w:rPr>
        <w:t xml:space="preserve"> </w:t>
      </w:r>
      <w:r w:rsidRPr="00D524BC">
        <w:rPr>
          <w:rFonts w:ascii="GHEA Grapalat" w:hAnsi="GHEA Grapalat" w:cs="Sylfaen"/>
          <w:sz w:val="20"/>
          <w:szCs w:val="20"/>
        </w:rPr>
        <w:t>հայտը</w:t>
      </w:r>
      <w:r w:rsidRPr="00D524BC">
        <w:rPr>
          <w:rFonts w:ascii="GHEA Grapalat" w:hAnsi="GHEA Grapalat"/>
          <w:sz w:val="20"/>
          <w:szCs w:val="20"/>
          <w:lang w:val="es-ES"/>
        </w:rPr>
        <w:t xml:space="preserve"> </w:t>
      </w:r>
      <w:r w:rsidRPr="00D524BC">
        <w:rPr>
          <w:rFonts w:ascii="GHEA Grapalat" w:hAnsi="GHEA Grapalat" w:cs="Sylfaen"/>
          <w:sz w:val="20"/>
          <w:szCs w:val="20"/>
        </w:rPr>
        <w:t>ներկայացնելու</w:t>
      </w:r>
      <w:r w:rsidRPr="00D524BC">
        <w:rPr>
          <w:rFonts w:ascii="GHEA Grapalat" w:hAnsi="GHEA Grapalat"/>
          <w:sz w:val="20"/>
          <w:szCs w:val="20"/>
          <w:lang w:val="es-ES"/>
        </w:rPr>
        <w:t xml:space="preserve"> </w:t>
      </w:r>
      <w:r w:rsidRPr="00D524BC">
        <w:rPr>
          <w:rFonts w:ascii="GHEA Grapalat" w:hAnsi="GHEA Grapalat" w:cs="Sylfaen"/>
          <w:sz w:val="20"/>
          <w:szCs w:val="20"/>
        </w:rPr>
        <w:t>օրվան</w:t>
      </w:r>
      <w:r w:rsidRPr="00D524BC">
        <w:rPr>
          <w:rFonts w:ascii="GHEA Grapalat" w:hAnsi="GHEA Grapalat"/>
          <w:sz w:val="20"/>
          <w:szCs w:val="20"/>
          <w:lang w:val="es-ES"/>
        </w:rPr>
        <w:t xml:space="preserve"> </w:t>
      </w:r>
      <w:r w:rsidRPr="00D524BC">
        <w:rPr>
          <w:rFonts w:ascii="GHEA Grapalat" w:hAnsi="GHEA Grapalat" w:cs="Sylfaen"/>
          <w:sz w:val="20"/>
          <w:szCs w:val="20"/>
        </w:rPr>
        <w:t>նախորդող</w:t>
      </w:r>
      <w:r w:rsidRPr="00D524BC">
        <w:rPr>
          <w:rFonts w:ascii="GHEA Grapalat" w:hAnsi="GHEA Grapalat"/>
          <w:sz w:val="20"/>
          <w:szCs w:val="20"/>
          <w:lang w:val="es-ES"/>
        </w:rPr>
        <w:t xml:space="preserve"> </w:t>
      </w:r>
      <w:r w:rsidRPr="00D524BC">
        <w:rPr>
          <w:rFonts w:ascii="GHEA Grapalat" w:hAnsi="GHEA Grapalat" w:cs="Sylfaen"/>
          <w:sz w:val="20"/>
          <w:szCs w:val="20"/>
        </w:rPr>
        <w:t>երեք</w:t>
      </w:r>
      <w:r w:rsidRPr="00D524BC">
        <w:rPr>
          <w:rFonts w:ascii="GHEA Grapalat" w:hAnsi="GHEA Grapalat"/>
          <w:sz w:val="20"/>
          <w:szCs w:val="20"/>
          <w:lang w:val="es-ES"/>
        </w:rPr>
        <w:t xml:space="preserve"> </w:t>
      </w:r>
      <w:r w:rsidRPr="00D524BC">
        <w:rPr>
          <w:rFonts w:ascii="GHEA Grapalat" w:hAnsi="GHEA Grapalat" w:cs="Sylfaen"/>
          <w:sz w:val="20"/>
          <w:szCs w:val="20"/>
        </w:rPr>
        <w:t>տարիների</w:t>
      </w:r>
      <w:r w:rsidRPr="00D524BC">
        <w:rPr>
          <w:rFonts w:ascii="GHEA Grapalat" w:hAnsi="GHEA Grapalat"/>
          <w:sz w:val="20"/>
          <w:szCs w:val="20"/>
          <w:lang w:val="es-ES"/>
        </w:rPr>
        <w:t xml:space="preserve"> </w:t>
      </w:r>
      <w:r w:rsidRPr="00D524BC">
        <w:rPr>
          <w:rFonts w:ascii="GHEA Grapalat" w:hAnsi="GHEA Grapalat" w:cs="Sylfaen"/>
          <w:sz w:val="20"/>
          <w:szCs w:val="20"/>
        </w:rPr>
        <w:t>ընթացքում</w:t>
      </w:r>
      <w:r w:rsidRPr="00D524BC">
        <w:rPr>
          <w:rFonts w:ascii="GHEA Grapalat" w:hAnsi="GHEA Grapalat"/>
          <w:sz w:val="20"/>
          <w:szCs w:val="20"/>
          <w:lang w:val="es-ES"/>
        </w:rPr>
        <w:t xml:space="preserve"> </w:t>
      </w:r>
      <w:r w:rsidRPr="00D524BC">
        <w:rPr>
          <w:rFonts w:ascii="GHEA Grapalat" w:hAnsi="GHEA Grapalat" w:cs="Sylfaen"/>
          <w:sz w:val="20"/>
          <w:szCs w:val="20"/>
        </w:rPr>
        <w:t>դատապարտված</w:t>
      </w:r>
      <w:r w:rsidRPr="00D524BC">
        <w:rPr>
          <w:rFonts w:ascii="GHEA Grapalat" w:hAnsi="GHEA Grapalat"/>
          <w:sz w:val="20"/>
          <w:szCs w:val="20"/>
          <w:lang w:val="es-ES"/>
        </w:rPr>
        <w:t xml:space="preserve"> </w:t>
      </w:r>
      <w:r w:rsidRPr="00D524BC">
        <w:rPr>
          <w:rFonts w:ascii="GHEA Grapalat" w:hAnsi="GHEA Grapalat" w:cs="Sylfaen"/>
          <w:sz w:val="20"/>
          <w:szCs w:val="20"/>
        </w:rPr>
        <w:t>է</w:t>
      </w:r>
      <w:r w:rsidRPr="00D524BC">
        <w:rPr>
          <w:rFonts w:ascii="GHEA Grapalat" w:hAnsi="GHEA Grapalat"/>
          <w:sz w:val="20"/>
          <w:szCs w:val="20"/>
          <w:lang w:val="es-ES"/>
        </w:rPr>
        <w:t xml:space="preserve"> </w:t>
      </w:r>
      <w:r w:rsidRPr="00D524BC">
        <w:rPr>
          <w:rFonts w:ascii="GHEA Grapalat" w:hAnsi="GHEA Grapalat" w:cs="Sylfaen"/>
          <w:sz w:val="20"/>
          <w:szCs w:val="20"/>
        </w:rPr>
        <w:t>եղել</w:t>
      </w:r>
      <w:r w:rsidRPr="00D524BC">
        <w:rPr>
          <w:rFonts w:ascii="GHEA Grapalat" w:hAnsi="GHEA Grapalat"/>
          <w:sz w:val="20"/>
          <w:szCs w:val="20"/>
          <w:lang w:val="es-ES"/>
        </w:rPr>
        <w:t xml:space="preserve"> </w:t>
      </w:r>
      <w:r w:rsidRPr="00D524BC">
        <w:rPr>
          <w:rFonts w:ascii="GHEA Grapalat" w:hAnsi="GHEA Grapalat"/>
          <w:sz w:val="20"/>
          <w:szCs w:val="20"/>
        </w:rPr>
        <w:t>ահաբեկչության</w:t>
      </w:r>
      <w:r w:rsidRPr="00D524BC">
        <w:rPr>
          <w:rFonts w:ascii="GHEA Grapalat" w:hAnsi="GHEA Grapalat"/>
          <w:sz w:val="20"/>
          <w:szCs w:val="20"/>
          <w:lang w:val="es-ES"/>
        </w:rPr>
        <w:t xml:space="preserve"> </w:t>
      </w:r>
      <w:r w:rsidRPr="00D524BC">
        <w:rPr>
          <w:rFonts w:ascii="GHEA Grapalat" w:hAnsi="GHEA Grapalat"/>
          <w:sz w:val="20"/>
          <w:szCs w:val="20"/>
        </w:rPr>
        <w:t>ֆինանսավորման</w:t>
      </w:r>
      <w:r w:rsidRPr="00D524BC">
        <w:rPr>
          <w:rFonts w:ascii="GHEA Grapalat" w:hAnsi="GHEA Grapalat"/>
          <w:sz w:val="20"/>
          <w:szCs w:val="20"/>
          <w:lang w:val="es-ES"/>
        </w:rPr>
        <w:t xml:space="preserve">, </w:t>
      </w:r>
      <w:r w:rsidRPr="00D524BC">
        <w:rPr>
          <w:rFonts w:ascii="GHEA Grapalat" w:hAnsi="GHEA Grapalat"/>
          <w:sz w:val="20"/>
          <w:szCs w:val="20"/>
        </w:rPr>
        <w:t>երեխայի</w:t>
      </w:r>
      <w:r w:rsidRPr="00D524BC">
        <w:rPr>
          <w:rFonts w:ascii="GHEA Grapalat" w:hAnsi="GHEA Grapalat"/>
          <w:sz w:val="20"/>
          <w:szCs w:val="20"/>
          <w:lang w:val="es-ES"/>
        </w:rPr>
        <w:t xml:space="preserve"> </w:t>
      </w:r>
      <w:r w:rsidRPr="00D524BC">
        <w:rPr>
          <w:rFonts w:ascii="GHEA Grapalat" w:hAnsi="GHEA Grapalat"/>
          <w:sz w:val="20"/>
          <w:szCs w:val="20"/>
        </w:rPr>
        <w:t>շահագործման</w:t>
      </w:r>
      <w:r w:rsidRPr="00D524BC">
        <w:rPr>
          <w:rFonts w:ascii="GHEA Grapalat" w:hAnsi="GHEA Grapalat"/>
          <w:sz w:val="20"/>
          <w:szCs w:val="20"/>
          <w:lang w:val="es-ES"/>
        </w:rPr>
        <w:t xml:space="preserve"> </w:t>
      </w:r>
      <w:r w:rsidRPr="00D524BC">
        <w:rPr>
          <w:rFonts w:ascii="GHEA Grapalat" w:hAnsi="GHEA Grapalat"/>
          <w:sz w:val="20"/>
          <w:szCs w:val="20"/>
        </w:rPr>
        <w:t>կամ</w:t>
      </w:r>
      <w:r w:rsidRPr="00D524BC">
        <w:rPr>
          <w:rFonts w:ascii="GHEA Grapalat" w:hAnsi="GHEA Grapalat"/>
          <w:sz w:val="20"/>
          <w:szCs w:val="20"/>
          <w:lang w:val="es-ES"/>
        </w:rPr>
        <w:t xml:space="preserve"> </w:t>
      </w:r>
      <w:r w:rsidRPr="00D524BC">
        <w:rPr>
          <w:rFonts w:ascii="GHEA Grapalat" w:hAnsi="GHEA Grapalat"/>
          <w:sz w:val="20"/>
          <w:szCs w:val="20"/>
        </w:rPr>
        <w:t>մարդկային</w:t>
      </w:r>
      <w:r w:rsidRPr="00D524BC">
        <w:rPr>
          <w:rFonts w:ascii="GHEA Grapalat" w:hAnsi="GHEA Grapalat"/>
          <w:sz w:val="20"/>
          <w:szCs w:val="20"/>
          <w:lang w:val="es-ES"/>
        </w:rPr>
        <w:t xml:space="preserve"> </w:t>
      </w:r>
      <w:r w:rsidRPr="00D524BC">
        <w:rPr>
          <w:rFonts w:ascii="GHEA Grapalat" w:hAnsi="GHEA Grapalat"/>
          <w:sz w:val="20"/>
          <w:szCs w:val="20"/>
        </w:rPr>
        <w:t>թրաֆիքինգ</w:t>
      </w:r>
      <w:r w:rsidRPr="00D524BC">
        <w:rPr>
          <w:rFonts w:ascii="GHEA Grapalat" w:hAnsi="GHEA Grapalat"/>
          <w:sz w:val="20"/>
          <w:szCs w:val="20"/>
          <w:lang w:val="es-ES"/>
        </w:rPr>
        <w:t xml:space="preserve"> </w:t>
      </w:r>
      <w:r w:rsidRPr="00D524BC">
        <w:rPr>
          <w:rFonts w:ascii="GHEA Grapalat" w:hAnsi="GHEA Grapalat"/>
          <w:sz w:val="20"/>
          <w:szCs w:val="20"/>
        </w:rPr>
        <w:t>ներառող</w:t>
      </w:r>
      <w:r w:rsidRPr="00D524BC">
        <w:rPr>
          <w:rFonts w:ascii="GHEA Grapalat" w:hAnsi="GHEA Grapalat"/>
          <w:sz w:val="20"/>
          <w:szCs w:val="20"/>
          <w:lang w:val="es-ES"/>
        </w:rPr>
        <w:t xml:space="preserve"> </w:t>
      </w:r>
      <w:r w:rsidRPr="00D524BC">
        <w:rPr>
          <w:rFonts w:ascii="GHEA Grapalat" w:hAnsi="GHEA Grapalat"/>
          <w:sz w:val="20"/>
          <w:szCs w:val="20"/>
        </w:rPr>
        <w:t>հանցագործության</w:t>
      </w:r>
      <w:r w:rsidRPr="00D524BC">
        <w:rPr>
          <w:rFonts w:ascii="GHEA Grapalat" w:hAnsi="GHEA Grapalat"/>
          <w:sz w:val="20"/>
          <w:szCs w:val="20"/>
          <w:lang w:val="es-ES"/>
        </w:rPr>
        <w:t xml:space="preserve">, </w:t>
      </w:r>
      <w:r w:rsidRPr="00D524BC">
        <w:rPr>
          <w:rFonts w:ascii="GHEA Grapalat" w:hAnsi="GHEA Grapalat" w:cs="Sylfaen"/>
          <w:sz w:val="20"/>
          <w:szCs w:val="20"/>
        </w:rPr>
        <w:t>հանցավոր</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համագործակցություն</w:t>
      </w:r>
      <w:r w:rsidRPr="00D524BC">
        <w:rPr>
          <w:rFonts w:ascii="GHEA Grapalat" w:hAnsi="GHEA Grapalat" w:cs="Sylfaen"/>
          <w:sz w:val="20"/>
          <w:szCs w:val="20"/>
          <w:lang w:val="es-ES"/>
        </w:rPr>
        <w:t xml:space="preserve"> </w:t>
      </w:r>
      <w:r w:rsidRPr="00D524BC">
        <w:rPr>
          <w:rFonts w:ascii="GHEA Grapalat" w:hAnsi="GHEA Grapalat" w:cs="Sylfaen"/>
          <w:sz w:val="20"/>
          <w:szCs w:val="20"/>
        </w:rPr>
        <w:t>ստեղծելու</w:t>
      </w:r>
      <w:r w:rsidRPr="00D524BC">
        <w:rPr>
          <w:rFonts w:ascii="GHEA Grapalat" w:hAnsi="GHEA Grapalat" w:cs="Sylfaen"/>
          <w:sz w:val="20"/>
          <w:szCs w:val="20"/>
          <w:lang w:val="es-ES"/>
        </w:rPr>
        <w:t xml:space="preserve"> </w:t>
      </w:r>
      <w:r w:rsidRPr="00D524BC">
        <w:rPr>
          <w:rFonts w:ascii="GHEA Grapalat" w:hAnsi="GHEA Grapalat" w:cs="Sylfaen"/>
          <w:sz w:val="20"/>
          <w:szCs w:val="20"/>
        </w:rPr>
        <w:t>կամ</w:t>
      </w:r>
      <w:r w:rsidRPr="00D524BC">
        <w:rPr>
          <w:rFonts w:ascii="GHEA Grapalat" w:hAnsi="GHEA Grapalat" w:cs="Sylfaen"/>
          <w:sz w:val="20"/>
          <w:szCs w:val="20"/>
          <w:lang w:val="es-ES"/>
        </w:rPr>
        <w:t xml:space="preserve"> </w:t>
      </w:r>
      <w:r w:rsidRPr="00D524BC">
        <w:rPr>
          <w:rFonts w:ascii="GHEA Grapalat" w:hAnsi="GHEA Grapalat" w:cs="Sylfaen"/>
          <w:sz w:val="20"/>
          <w:szCs w:val="20"/>
        </w:rPr>
        <w:t>դրան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մասնակցելու</w:t>
      </w:r>
      <w:r w:rsidRPr="00D524BC">
        <w:rPr>
          <w:rFonts w:ascii="GHEA Grapalat" w:hAnsi="GHEA Grapalat" w:cs="Sylfaen"/>
          <w:sz w:val="20"/>
          <w:szCs w:val="20"/>
          <w:lang w:val="es-ES"/>
        </w:rPr>
        <w:t xml:space="preserve">, </w:t>
      </w:r>
      <w:r w:rsidRPr="00D524BC">
        <w:rPr>
          <w:rFonts w:ascii="GHEA Grapalat" w:hAnsi="GHEA Grapalat" w:cs="Sylfaen"/>
          <w:sz w:val="20"/>
          <w:szCs w:val="20"/>
        </w:rPr>
        <w:t>կաշառք</w:t>
      </w:r>
      <w:r w:rsidRPr="00D524BC">
        <w:rPr>
          <w:rFonts w:ascii="GHEA Grapalat" w:hAnsi="GHEA Grapalat" w:cs="Sylfaen"/>
          <w:sz w:val="20"/>
          <w:szCs w:val="20"/>
          <w:lang w:val="es-ES"/>
        </w:rPr>
        <w:t xml:space="preserve"> </w:t>
      </w:r>
      <w:r w:rsidRPr="00D524BC">
        <w:rPr>
          <w:rFonts w:ascii="GHEA Grapalat" w:hAnsi="GHEA Grapalat" w:cs="Sylfaen"/>
          <w:sz w:val="20"/>
          <w:szCs w:val="20"/>
        </w:rPr>
        <w:t>ստանալու</w:t>
      </w:r>
      <w:r w:rsidRPr="00D524BC">
        <w:rPr>
          <w:rFonts w:ascii="GHEA Grapalat" w:hAnsi="GHEA Grapalat"/>
          <w:sz w:val="20"/>
          <w:szCs w:val="20"/>
          <w:lang w:val="es-ES"/>
        </w:rPr>
        <w:t xml:space="preserve">, </w:t>
      </w:r>
      <w:r w:rsidRPr="00D524BC">
        <w:rPr>
          <w:rFonts w:ascii="GHEA Grapalat" w:hAnsi="GHEA Grapalat"/>
          <w:sz w:val="20"/>
          <w:szCs w:val="20"/>
        </w:rPr>
        <w:t>կաշառք</w:t>
      </w:r>
      <w:r w:rsidRPr="00D524BC">
        <w:rPr>
          <w:rFonts w:ascii="GHEA Grapalat" w:hAnsi="GHEA Grapalat"/>
          <w:sz w:val="20"/>
          <w:szCs w:val="20"/>
          <w:lang w:val="es-ES"/>
        </w:rPr>
        <w:t xml:space="preserve"> </w:t>
      </w:r>
      <w:r w:rsidRPr="00D524BC">
        <w:rPr>
          <w:rFonts w:ascii="GHEA Grapalat" w:hAnsi="GHEA Grapalat"/>
          <w:sz w:val="20"/>
          <w:szCs w:val="20"/>
        </w:rPr>
        <w:t>տալու</w:t>
      </w:r>
      <w:r w:rsidRPr="00D524BC">
        <w:rPr>
          <w:rFonts w:ascii="GHEA Grapalat" w:hAnsi="GHEA Grapalat"/>
          <w:sz w:val="20"/>
          <w:szCs w:val="20"/>
          <w:lang w:val="es-ES"/>
        </w:rPr>
        <w:t xml:space="preserve"> </w:t>
      </w:r>
      <w:r w:rsidRPr="00D524BC">
        <w:rPr>
          <w:rFonts w:ascii="GHEA Grapalat" w:hAnsi="GHEA Grapalat"/>
          <w:sz w:val="20"/>
          <w:szCs w:val="20"/>
        </w:rPr>
        <w:t>կամ</w:t>
      </w:r>
      <w:r w:rsidRPr="00D524BC">
        <w:rPr>
          <w:rFonts w:ascii="GHEA Grapalat" w:hAnsi="GHEA Grapalat"/>
          <w:sz w:val="20"/>
          <w:szCs w:val="20"/>
          <w:lang w:val="es-ES"/>
        </w:rPr>
        <w:t xml:space="preserve"> </w:t>
      </w:r>
      <w:r w:rsidRPr="00D524BC">
        <w:rPr>
          <w:rFonts w:ascii="GHEA Grapalat" w:hAnsi="GHEA Grapalat"/>
          <w:sz w:val="20"/>
          <w:szCs w:val="20"/>
        </w:rPr>
        <w:t>կաշառքի</w:t>
      </w:r>
      <w:r w:rsidRPr="00D524BC">
        <w:rPr>
          <w:rFonts w:ascii="GHEA Grapalat" w:hAnsi="GHEA Grapalat"/>
          <w:sz w:val="20"/>
          <w:szCs w:val="20"/>
          <w:lang w:val="es-ES"/>
        </w:rPr>
        <w:t xml:space="preserve"> </w:t>
      </w:r>
      <w:r w:rsidRPr="00D524BC">
        <w:rPr>
          <w:rFonts w:ascii="GHEA Grapalat" w:hAnsi="GHEA Grapalat"/>
          <w:sz w:val="20"/>
          <w:szCs w:val="20"/>
        </w:rPr>
        <w:t>միջնորդության</w:t>
      </w:r>
      <w:r w:rsidRPr="00D524BC">
        <w:rPr>
          <w:rFonts w:ascii="GHEA Grapalat" w:hAnsi="GHEA Grapalat"/>
          <w:sz w:val="20"/>
          <w:szCs w:val="20"/>
          <w:lang w:val="es-ES"/>
        </w:rPr>
        <w:t xml:space="preserve"> </w:t>
      </w:r>
      <w:r w:rsidRPr="00D524BC">
        <w:rPr>
          <w:rFonts w:ascii="GHEA Grapalat" w:hAnsi="GHEA Grapalat"/>
          <w:sz w:val="20"/>
          <w:szCs w:val="20"/>
        </w:rPr>
        <w:t>և</w:t>
      </w:r>
      <w:r w:rsidRPr="00D524BC">
        <w:rPr>
          <w:rFonts w:ascii="GHEA Grapalat" w:hAnsi="GHEA Grapalat"/>
          <w:sz w:val="20"/>
          <w:szCs w:val="20"/>
          <w:lang w:val="es-ES"/>
        </w:rPr>
        <w:t xml:space="preserve"> </w:t>
      </w:r>
      <w:r w:rsidRPr="00D524BC">
        <w:rPr>
          <w:rFonts w:ascii="GHEA Grapalat" w:hAnsi="GHEA Grapalat"/>
          <w:sz w:val="20"/>
          <w:szCs w:val="20"/>
        </w:rPr>
        <w:t>օրենքով</w:t>
      </w:r>
      <w:r w:rsidRPr="00D524BC">
        <w:rPr>
          <w:rFonts w:ascii="GHEA Grapalat" w:hAnsi="GHEA Grapalat"/>
          <w:sz w:val="20"/>
          <w:szCs w:val="20"/>
          <w:lang w:val="es-ES"/>
        </w:rPr>
        <w:t xml:space="preserve"> </w:t>
      </w:r>
      <w:r w:rsidRPr="00D524BC">
        <w:rPr>
          <w:rFonts w:ascii="GHEA Grapalat" w:hAnsi="GHEA Grapalat"/>
          <w:sz w:val="20"/>
          <w:szCs w:val="20"/>
        </w:rPr>
        <w:t>նախատեսված</w:t>
      </w:r>
      <w:r w:rsidRPr="00D524BC">
        <w:rPr>
          <w:rFonts w:ascii="GHEA Grapalat" w:hAnsi="GHEA Grapalat"/>
          <w:sz w:val="20"/>
          <w:szCs w:val="20"/>
          <w:lang w:val="es-ES"/>
        </w:rPr>
        <w:t xml:space="preserve"> </w:t>
      </w:r>
      <w:r w:rsidRPr="00D524BC">
        <w:rPr>
          <w:rFonts w:ascii="GHEA Grapalat" w:hAnsi="GHEA Grapalat"/>
          <w:sz w:val="20"/>
          <w:szCs w:val="20"/>
        </w:rPr>
        <w:t>տնտեսական</w:t>
      </w:r>
      <w:r w:rsidRPr="00D524BC">
        <w:rPr>
          <w:rFonts w:ascii="GHEA Grapalat" w:hAnsi="GHEA Grapalat"/>
          <w:sz w:val="20"/>
          <w:szCs w:val="20"/>
          <w:lang w:val="es-ES"/>
        </w:rPr>
        <w:t xml:space="preserve"> </w:t>
      </w:r>
      <w:r w:rsidRPr="00D524BC">
        <w:rPr>
          <w:rFonts w:ascii="GHEA Grapalat" w:hAnsi="GHEA Grapalat"/>
          <w:sz w:val="20"/>
          <w:szCs w:val="20"/>
        </w:rPr>
        <w:t>գործունեության</w:t>
      </w:r>
      <w:r w:rsidRPr="00D524BC">
        <w:rPr>
          <w:rFonts w:ascii="GHEA Grapalat" w:hAnsi="GHEA Grapalat"/>
          <w:sz w:val="20"/>
          <w:szCs w:val="20"/>
          <w:lang w:val="es-ES"/>
        </w:rPr>
        <w:t xml:space="preserve"> </w:t>
      </w:r>
      <w:r w:rsidRPr="00D524BC">
        <w:rPr>
          <w:rFonts w:ascii="GHEA Grapalat" w:hAnsi="GHEA Grapalat"/>
          <w:sz w:val="20"/>
          <w:szCs w:val="20"/>
        </w:rPr>
        <w:t>դեմ</w:t>
      </w:r>
      <w:r w:rsidRPr="00D524BC">
        <w:rPr>
          <w:rFonts w:ascii="GHEA Grapalat" w:hAnsi="GHEA Grapalat"/>
          <w:sz w:val="20"/>
          <w:szCs w:val="20"/>
          <w:lang w:val="es-ES"/>
        </w:rPr>
        <w:t xml:space="preserve"> </w:t>
      </w:r>
      <w:r w:rsidRPr="00D524BC">
        <w:rPr>
          <w:rFonts w:ascii="GHEA Grapalat" w:hAnsi="GHEA Grapalat"/>
          <w:sz w:val="20"/>
          <w:szCs w:val="20"/>
        </w:rPr>
        <w:t>ուղղված</w:t>
      </w:r>
      <w:r w:rsidRPr="00D524BC">
        <w:rPr>
          <w:rFonts w:ascii="GHEA Grapalat" w:hAnsi="GHEA Grapalat"/>
          <w:sz w:val="20"/>
          <w:szCs w:val="20"/>
          <w:lang w:val="es-ES"/>
        </w:rPr>
        <w:t xml:space="preserve"> </w:t>
      </w:r>
      <w:r w:rsidRPr="00D524BC">
        <w:rPr>
          <w:rFonts w:ascii="GHEA Grapalat" w:hAnsi="GHEA Grapalat"/>
          <w:sz w:val="20"/>
          <w:szCs w:val="20"/>
        </w:rPr>
        <w:t>հանցագործությունների</w:t>
      </w:r>
      <w:r w:rsidRPr="00D524BC">
        <w:rPr>
          <w:rFonts w:ascii="GHEA Grapalat" w:hAnsi="GHEA Grapalat"/>
          <w:sz w:val="20"/>
          <w:szCs w:val="20"/>
          <w:lang w:val="es-ES"/>
        </w:rPr>
        <w:t xml:space="preserve"> </w:t>
      </w:r>
      <w:r w:rsidRPr="00D524BC">
        <w:rPr>
          <w:rFonts w:ascii="GHEA Grapalat" w:hAnsi="GHEA Grapalat"/>
          <w:sz w:val="20"/>
          <w:szCs w:val="20"/>
        </w:rPr>
        <w:t>համար</w:t>
      </w:r>
      <w:r w:rsidRPr="00D524BC">
        <w:rPr>
          <w:rFonts w:ascii="GHEA Grapalat" w:hAnsi="GHEA Grapalat"/>
          <w:sz w:val="20"/>
          <w:szCs w:val="20"/>
          <w:lang w:val="es-ES"/>
        </w:rPr>
        <w:t>,</w:t>
      </w:r>
      <w:r w:rsidRPr="00D524BC">
        <w:rPr>
          <w:rFonts w:ascii="GHEA Grapalat" w:hAnsi="GHEA Grapalat" w:cs="Sylfaen"/>
          <w:sz w:val="20"/>
          <w:szCs w:val="20"/>
          <w:lang w:val="es-ES"/>
        </w:rPr>
        <w:t xml:space="preserve"> </w:t>
      </w:r>
      <w:r w:rsidRPr="00D524BC">
        <w:rPr>
          <w:rFonts w:ascii="GHEA Grapalat" w:hAnsi="GHEA Grapalat" w:cs="Sylfaen"/>
          <w:sz w:val="20"/>
          <w:szCs w:val="20"/>
        </w:rPr>
        <w:t>բացառությամբ</w:t>
      </w:r>
      <w:r w:rsidRPr="00D524BC">
        <w:rPr>
          <w:rFonts w:ascii="GHEA Grapalat" w:hAnsi="GHEA Grapalat"/>
          <w:sz w:val="20"/>
          <w:szCs w:val="20"/>
          <w:lang w:val="es-ES"/>
        </w:rPr>
        <w:t xml:space="preserve"> </w:t>
      </w:r>
      <w:r w:rsidRPr="00D524BC">
        <w:rPr>
          <w:rFonts w:ascii="GHEA Grapalat" w:hAnsi="GHEA Grapalat" w:cs="Sylfaen"/>
          <w:sz w:val="20"/>
          <w:szCs w:val="20"/>
        </w:rPr>
        <w:t>այն</w:t>
      </w:r>
      <w:r w:rsidRPr="00D524BC">
        <w:rPr>
          <w:rFonts w:ascii="GHEA Grapalat" w:hAnsi="GHEA Grapalat"/>
          <w:sz w:val="20"/>
          <w:szCs w:val="20"/>
          <w:lang w:val="es-ES"/>
        </w:rPr>
        <w:t xml:space="preserve"> </w:t>
      </w:r>
      <w:r w:rsidRPr="00D524BC">
        <w:rPr>
          <w:rFonts w:ascii="GHEA Grapalat" w:hAnsi="GHEA Grapalat" w:cs="Sylfaen"/>
          <w:sz w:val="20"/>
          <w:szCs w:val="20"/>
        </w:rPr>
        <w:t>դեպքերի</w:t>
      </w:r>
      <w:r w:rsidRPr="00D524BC">
        <w:rPr>
          <w:rFonts w:ascii="GHEA Grapalat" w:hAnsi="GHEA Grapalat"/>
          <w:sz w:val="20"/>
          <w:szCs w:val="20"/>
          <w:lang w:val="es-ES"/>
        </w:rPr>
        <w:t xml:space="preserve">, </w:t>
      </w:r>
      <w:r w:rsidRPr="00D524BC">
        <w:rPr>
          <w:rFonts w:ascii="GHEA Grapalat" w:hAnsi="GHEA Grapalat" w:cs="Sylfaen"/>
          <w:sz w:val="20"/>
          <w:szCs w:val="20"/>
        </w:rPr>
        <w:t>երբ</w:t>
      </w:r>
      <w:r w:rsidRPr="00D524BC">
        <w:rPr>
          <w:rFonts w:ascii="GHEA Grapalat" w:hAnsi="GHEA Grapalat"/>
          <w:sz w:val="20"/>
          <w:szCs w:val="20"/>
          <w:lang w:val="es-ES"/>
        </w:rPr>
        <w:t xml:space="preserve"> </w:t>
      </w:r>
      <w:r w:rsidRPr="00D524BC">
        <w:rPr>
          <w:rFonts w:ascii="GHEA Grapalat" w:hAnsi="GHEA Grapalat" w:cs="Sylfaen"/>
          <w:sz w:val="20"/>
          <w:szCs w:val="20"/>
        </w:rPr>
        <w:t>դատվածությունը</w:t>
      </w:r>
      <w:r w:rsidRPr="00D524BC">
        <w:rPr>
          <w:rFonts w:ascii="GHEA Grapalat" w:hAnsi="GHEA Grapalat"/>
          <w:sz w:val="20"/>
          <w:szCs w:val="20"/>
          <w:lang w:val="es-ES"/>
        </w:rPr>
        <w:t xml:space="preserve"> </w:t>
      </w:r>
      <w:r w:rsidRPr="00D524BC">
        <w:rPr>
          <w:rFonts w:ascii="GHEA Grapalat" w:hAnsi="GHEA Grapalat" w:cs="Sylfaen"/>
          <w:sz w:val="20"/>
          <w:szCs w:val="20"/>
        </w:rPr>
        <w:t>օրենքով</w:t>
      </w:r>
      <w:r w:rsidRPr="00D524BC">
        <w:rPr>
          <w:rFonts w:ascii="GHEA Grapalat" w:hAnsi="GHEA Grapalat"/>
          <w:sz w:val="20"/>
          <w:szCs w:val="20"/>
          <w:lang w:val="es-ES"/>
        </w:rPr>
        <w:t xml:space="preserve"> </w:t>
      </w:r>
      <w:r w:rsidRPr="00D524BC">
        <w:rPr>
          <w:rFonts w:ascii="GHEA Grapalat" w:hAnsi="GHEA Grapalat" w:cs="Sylfaen"/>
          <w:sz w:val="20"/>
          <w:szCs w:val="20"/>
        </w:rPr>
        <w:t>սահմանված</w:t>
      </w:r>
      <w:r w:rsidRPr="00D524BC">
        <w:rPr>
          <w:rFonts w:ascii="GHEA Grapalat" w:hAnsi="GHEA Grapalat"/>
          <w:sz w:val="20"/>
          <w:szCs w:val="20"/>
          <w:lang w:val="es-ES"/>
        </w:rPr>
        <w:t xml:space="preserve"> </w:t>
      </w:r>
      <w:r w:rsidRPr="00D524BC">
        <w:rPr>
          <w:rFonts w:ascii="GHEA Grapalat" w:hAnsi="GHEA Grapalat" w:cs="Sylfaen"/>
          <w:sz w:val="20"/>
          <w:szCs w:val="20"/>
        </w:rPr>
        <w:t>կարգով</w:t>
      </w:r>
      <w:r w:rsidRPr="00D524BC">
        <w:rPr>
          <w:rFonts w:ascii="GHEA Grapalat" w:hAnsi="GHEA Grapalat"/>
          <w:sz w:val="20"/>
          <w:szCs w:val="20"/>
          <w:lang w:val="es-ES"/>
        </w:rPr>
        <w:t xml:space="preserve"> </w:t>
      </w:r>
      <w:r w:rsidRPr="00D524BC">
        <w:rPr>
          <w:rFonts w:ascii="GHEA Grapalat" w:hAnsi="GHEA Grapalat" w:cs="Sylfaen"/>
          <w:sz w:val="20"/>
          <w:szCs w:val="20"/>
        </w:rPr>
        <w:t>հանված</w:t>
      </w:r>
      <w:r w:rsidRPr="00D524BC">
        <w:rPr>
          <w:rFonts w:ascii="GHEA Grapalat" w:hAnsi="GHEA Grapalat"/>
          <w:sz w:val="20"/>
          <w:szCs w:val="20"/>
          <w:lang w:val="es-ES"/>
        </w:rPr>
        <w:t xml:space="preserve"> </w:t>
      </w:r>
      <w:r w:rsidRPr="00D524BC">
        <w:rPr>
          <w:rFonts w:ascii="GHEA Grapalat" w:hAnsi="GHEA Grapalat" w:cs="Sylfaen"/>
          <w:sz w:val="20"/>
          <w:szCs w:val="20"/>
        </w:rPr>
        <w:t>կամ</w:t>
      </w:r>
      <w:r w:rsidRPr="00D524BC">
        <w:rPr>
          <w:rFonts w:ascii="GHEA Grapalat" w:hAnsi="GHEA Grapalat"/>
          <w:sz w:val="20"/>
          <w:szCs w:val="20"/>
          <w:lang w:val="es-ES"/>
        </w:rPr>
        <w:t xml:space="preserve"> </w:t>
      </w:r>
      <w:r w:rsidRPr="00D524BC">
        <w:rPr>
          <w:rFonts w:ascii="GHEA Grapalat" w:hAnsi="GHEA Grapalat" w:cs="Sylfaen"/>
          <w:sz w:val="20"/>
          <w:szCs w:val="20"/>
        </w:rPr>
        <w:t>մարված</w:t>
      </w:r>
      <w:r w:rsidRPr="00D524BC">
        <w:rPr>
          <w:rFonts w:ascii="GHEA Grapalat" w:hAnsi="GHEA Grapalat"/>
          <w:sz w:val="20"/>
          <w:szCs w:val="20"/>
          <w:lang w:val="es-ES"/>
        </w:rPr>
        <w:t xml:space="preserve"> </w:t>
      </w:r>
      <w:r w:rsidRPr="00D524BC">
        <w:rPr>
          <w:rFonts w:ascii="GHEA Grapalat" w:hAnsi="GHEA Grapalat" w:cs="Sylfaen"/>
          <w:sz w:val="20"/>
          <w:szCs w:val="20"/>
        </w:rPr>
        <w:t>է</w:t>
      </w:r>
      <w:r w:rsidRPr="00D524BC">
        <w:rPr>
          <w:rFonts w:ascii="GHEA Grapalat" w:hAnsi="GHEA Grapalat"/>
          <w:sz w:val="20"/>
          <w:szCs w:val="20"/>
          <w:lang w:val="es-ES"/>
        </w:rPr>
        <w:t xml:space="preserve">.  </w:t>
      </w:r>
    </w:p>
    <w:p w:rsidR="006E5207" w:rsidRPr="00D524BC" w:rsidRDefault="006E5207" w:rsidP="00D45C73">
      <w:pPr>
        <w:jc w:val="both"/>
        <w:rPr>
          <w:rFonts w:ascii="GHEA Grapalat" w:hAnsi="GHEA Grapalat"/>
          <w:sz w:val="20"/>
          <w:szCs w:val="20"/>
          <w:lang w:val="es-ES"/>
        </w:rPr>
      </w:pPr>
      <w:r w:rsidRPr="00D524BC">
        <w:rPr>
          <w:rFonts w:ascii="GHEA Grapalat" w:hAnsi="GHEA Grapalat" w:cs="Sylfaen"/>
          <w:sz w:val="20"/>
          <w:szCs w:val="20"/>
          <w:lang w:val="es-ES"/>
        </w:rPr>
        <w:t>4)</w:t>
      </w:r>
      <w:r w:rsidRPr="00D524BC">
        <w:rPr>
          <w:rFonts w:ascii="GHEA Grapalat" w:hAnsi="GHEA Grapalat"/>
          <w:sz w:val="20"/>
          <w:szCs w:val="20"/>
          <w:lang w:val="es-ES"/>
        </w:rPr>
        <w:t xml:space="preserve"> </w:t>
      </w:r>
      <w:r w:rsidRPr="00D524BC">
        <w:rPr>
          <w:rFonts w:ascii="GHEA Grapalat" w:hAnsi="GHEA Grapalat"/>
          <w:sz w:val="20"/>
          <w:szCs w:val="20"/>
        </w:rPr>
        <w:t>որոնց</w:t>
      </w:r>
      <w:r w:rsidRPr="00D524BC">
        <w:rPr>
          <w:rFonts w:ascii="GHEA Grapalat" w:hAnsi="GHEA Grapalat"/>
          <w:sz w:val="20"/>
          <w:szCs w:val="20"/>
          <w:lang w:val="es-ES"/>
        </w:rPr>
        <w:t xml:space="preserve"> </w:t>
      </w:r>
      <w:r w:rsidRPr="00D524BC">
        <w:rPr>
          <w:rFonts w:ascii="GHEA Grapalat" w:hAnsi="GHEA Grapalat"/>
          <w:sz w:val="20"/>
          <w:szCs w:val="20"/>
        </w:rPr>
        <w:t>վերաբերյալ</w:t>
      </w:r>
      <w:r w:rsidRPr="00D524BC">
        <w:rPr>
          <w:rFonts w:ascii="GHEA Grapalat" w:hAnsi="GHEA Grapalat"/>
          <w:sz w:val="20"/>
          <w:szCs w:val="20"/>
          <w:lang w:val="es-ES"/>
        </w:rPr>
        <w:t xml:space="preserve"> </w:t>
      </w:r>
      <w:r w:rsidRPr="00D524BC">
        <w:rPr>
          <w:rFonts w:ascii="GHEA Grapalat" w:hAnsi="GHEA Grapalat"/>
          <w:sz w:val="20"/>
          <w:szCs w:val="20"/>
        </w:rPr>
        <w:t>հայտը</w:t>
      </w:r>
      <w:r w:rsidRPr="00D524BC">
        <w:rPr>
          <w:rFonts w:ascii="GHEA Grapalat" w:hAnsi="GHEA Grapalat"/>
          <w:sz w:val="20"/>
          <w:szCs w:val="20"/>
          <w:lang w:val="es-ES"/>
        </w:rPr>
        <w:t xml:space="preserve"> </w:t>
      </w:r>
      <w:r w:rsidRPr="00D524BC">
        <w:rPr>
          <w:rFonts w:ascii="GHEA Grapalat" w:hAnsi="GHEA Grapalat"/>
          <w:sz w:val="20"/>
          <w:szCs w:val="20"/>
        </w:rPr>
        <w:t>ներկայացվելու</w:t>
      </w:r>
      <w:r w:rsidRPr="00D524BC">
        <w:rPr>
          <w:rFonts w:ascii="GHEA Grapalat" w:hAnsi="GHEA Grapalat"/>
          <w:sz w:val="20"/>
          <w:szCs w:val="20"/>
          <w:lang w:val="es-ES"/>
        </w:rPr>
        <w:t xml:space="preserve"> </w:t>
      </w:r>
      <w:r w:rsidRPr="00D524BC">
        <w:rPr>
          <w:rFonts w:ascii="GHEA Grapalat" w:hAnsi="GHEA Grapalat"/>
          <w:sz w:val="20"/>
          <w:szCs w:val="20"/>
        </w:rPr>
        <w:t>օրվան</w:t>
      </w:r>
      <w:r w:rsidRPr="00D524BC">
        <w:rPr>
          <w:rFonts w:ascii="GHEA Grapalat" w:hAnsi="GHEA Grapalat"/>
          <w:sz w:val="20"/>
          <w:szCs w:val="20"/>
          <w:lang w:val="es-ES"/>
        </w:rPr>
        <w:t xml:space="preserve"> </w:t>
      </w:r>
      <w:r w:rsidRPr="00D524BC">
        <w:rPr>
          <w:rFonts w:ascii="GHEA Grapalat" w:hAnsi="GHEA Grapalat"/>
          <w:sz w:val="20"/>
          <w:szCs w:val="20"/>
        </w:rPr>
        <w:t>նախորդող</w:t>
      </w:r>
      <w:r w:rsidRPr="00D524BC">
        <w:rPr>
          <w:rFonts w:ascii="GHEA Grapalat" w:hAnsi="GHEA Grapalat"/>
          <w:sz w:val="20"/>
          <w:szCs w:val="20"/>
          <w:lang w:val="es-ES"/>
        </w:rPr>
        <w:t xml:space="preserve"> </w:t>
      </w:r>
      <w:r w:rsidRPr="00D524BC">
        <w:rPr>
          <w:rFonts w:ascii="GHEA Grapalat" w:hAnsi="GHEA Grapalat"/>
          <w:sz w:val="20"/>
          <w:szCs w:val="20"/>
        </w:rPr>
        <w:t>մեկ</w:t>
      </w:r>
      <w:r w:rsidRPr="00D524BC">
        <w:rPr>
          <w:rFonts w:ascii="GHEA Grapalat" w:hAnsi="GHEA Grapalat"/>
          <w:sz w:val="20"/>
          <w:szCs w:val="20"/>
          <w:lang w:val="es-ES"/>
        </w:rPr>
        <w:t xml:space="preserve"> </w:t>
      </w:r>
      <w:r w:rsidRPr="00D524BC">
        <w:rPr>
          <w:rFonts w:ascii="GHEA Grapalat" w:hAnsi="GHEA Grapalat"/>
          <w:sz w:val="20"/>
          <w:szCs w:val="20"/>
        </w:rPr>
        <w:t>տարվա</w:t>
      </w:r>
      <w:r w:rsidRPr="00D524BC">
        <w:rPr>
          <w:rFonts w:ascii="GHEA Grapalat" w:hAnsi="GHEA Grapalat"/>
          <w:sz w:val="20"/>
          <w:szCs w:val="20"/>
          <w:lang w:val="es-ES"/>
        </w:rPr>
        <w:t xml:space="preserve"> </w:t>
      </w:r>
      <w:r w:rsidRPr="00D524BC">
        <w:rPr>
          <w:rFonts w:ascii="GHEA Grapalat" w:hAnsi="GHEA Grapalat"/>
          <w:sz w:val="20"/>
          <w:szCs w:val="20"/>
        </w:rPr>
        <w:t>ընթացքում</w:t>
      </w:r>
      <w:r w:rsidRPr="00D524BC">
        <w:rPr>
          <w:rFonts w:ascii="GHEA Grapalat" w:hAnsi="GHEA Grapalat"/>
          <w:sz w:val="20"/>
          <w:szCs w:val="20"/>
          <w:lang w:val="es-ES"/>
        </w:rPr>
        <w:t xml:space="preserve"> </w:t>
      </w:r>
      <w:r w:rsidRPr="00D524BC">
        <w:rPr>
          <w:rFonts w:ascii="GHEA Grapalat" w:hAnsi="GHEA Grapalat"/>
          <w:sz w:val="20"/>
          <w:szCs w:val="20"/>
        </w:rPr>
        <w:t>առկա</w:t>
      </w:r>
      <w:r w:rsidRPr="00D524BC">
        <w:rPr>
          <w:rFonts w:ascii="GHEA Grapalat" w:hAnsi="GHEA Grapalat"/>
          <w:sz w:val="20"/>
          <w:szCs w:val="20"/>
          <w:lang w:val="es-ES"/>
        </w:rPr>
        <w:t xml:space="preserve"> </w:t>
      </w:r>
      <w:r w:rsidRPr="00D524BC">
        <w:rPr>
          <w:rFonts w:ascii="GHEA Grapalat" w:hAnsi="GHEA Grapalat"/>
          <w:sz w:val="20"/>
          <w:szCs w:val="20"/>
        </w:rPr>
        <w:t>է</w:t>
      </w:r>
      <w:r w:rsidRPr="00D524BC">
        <w:rPr>
          <w:rFonts w:ascii="GHEA Grapalat" w:hAnsi="GHEA Grapalat"/>
          <w:sz w:val="20"/>
          <w:szCs w:val="20"/>
          <w:lang w:val="es-ES"/>
        </w:rPr>
        <w:t xml:space="preserve"> </w:t>
      </w:r>
      <w:r w:rsidRPr="00D524BC">
        <w:rPr>
          <w:rFonts w:ascii="GHEA Grapalat" w:hAnsi="GHEA Grapalat"/>
          <w:sz w:val="20"/>
          <w:szCs w:val="20"/>
        </w:rPr>
        <w:t>օրենքով</w:t>
      </w:r>
      <w:r w:rsidRPr="00D524BC">
        <w:rPr>
          <w:rFonts w:ascii="GHEA Grapalat" w:hAnsi="GHEA Grapalat"/>
          <w:sz w:val="20"/>
          <w:szCs w:val="20"/>
          <w:lang w:val="es-ES"/>
        </w:rPr>
        <w:t xml:space="preserve"> </w:t>
      </w:r>
      <w:r w:rsidRPr="00D524BC">
        <w:rPr>
          <w:rFonts w:ascii="GHEA Grapalat" w:hAnsi="GHEA Grapalat"/>
          <w:sz w:val="20"/>
          <w:szCs w:val="20"/>
        </w:rPr>
        <w:t>սահմանված</w:t>
      </w:r>
      <w:r w:rsidRPr="00D524BC">
        <w:rPr>
          <w:rFonts w:ascii="GHEA Grapalat" w:hAnsi="GHEA Grapalat"/>
          <w:sz w:val="20"/>
          <w:szCs w:val="20"/>
          <w:lang w:val="es-ES"/>
        </w:rPr>
        <w:t xml:space="preserve"> </w:t>
      </w:r>
      <w:r w:rsidRPr="00D524BC">
        <w:rPr>
          <w:rFonts w:ascii="GHEA Grapalat" w:hAnsi="GHEA Grapalat"/>
          <w:sz w:val="20"/>
          <w:szCs w:val="20"/>
        </w:rPr>
        <w:t>կարգով</w:t>
      </w:r>
      <w:r w:rsidRPr="00D524BC">
        <w:rPr>
          <w:rFonts w:ascii="GHEA Grapalat" w:hAnsi="GHEA Grapalat"/>
          <w:sz w:val="20"/>
          <w:szCs w:val="20"/>
          <w:lang w:val="es-ES"/>
        </w:rPr>
        <w:t xml:space="preserve"> </w:t>
      </w:r>
      <w:r w:rsidRPr="00D524BC">
        <w:rPr>
          <w:rFonts w:ascii="GHEA Grapalat" w:hAnsi="GHEA Grapalat"/>
          <w:sz w:val="20"/>
          <w:szCs w:val="20"/>
        </w:rPr>
        <w:t>կայացված</w:t>
      </w:r>
      <w:r w:rsidRPr="00D524BC">
        <w:rPr>
          <w:rFonts w:ascii="GHEA Grapalat" w:hAnsi="GHEA Grapalat"/>
          <w:sz w:val="20"/>
          <w:szCs w:val="20"/>
          <w:lang w:val="es-ES"/>
        </w:rPr>
        <w:t xml:space="preserve"> </w:t>
      </w:r>
      <w:r w:rsidRPr="00D524BC">
        <w:rPr>
          <w:rFonts w:ascii="GHEA Grapalat" w:hAnsi="GHEA Grapalat"/>
          <w:sz w:val="20"/>
          <w:szCs w:val="20"/>
        </w:rPr>
        <w:t>անբողոքարկելի</w:t>
      </w:r>
      <w:r w:rsidRPr="00D524BC">
        <w:rPr>
          <w:rFonts w:ascii="GHEA Grapalat" w:hAnsi="GHEA Grapalat"/>
          <w:sz w:val="20"/>
          <w:szCs w:val="20"/>
          <w:lang w:val="es-ES"/>
        </w:rPr>
        <w:t xml:space="preserve"> </w:t>
      </w:r>
      <w:r w:rsidRPr="00D524BC">
        <w:rPr>
          <w:rFonts w:ascii="GHEA Grapalat" w:hAnsi="GHEA Grapalat"/>
          <w:sz w:val="20"/>
          <w:szCs w:val="20"/>
        </w:rPr>
        <w:t>վարչական</w:t>
      </w:r>
      <w:r w:rsidRPr="00D524BC">
        <w:rPr>
          <w:rFonts w:ascii="GHEA Grapalat" w:hAnsi="GHEA Grapalat"/>
          <w:sz w:val="20"/>
          <w:szCs w:val="20"/>
          <w:lang w:val="es-ES"/>
        </w:rPr>
        <w:t xml:space="preserve"> </w:t>
      </w:r>
      <w:r w:rsidRPr="00D524BC">
        <w:rPr>
          <w:rFonts w:ascii="GHEA Grapalat" w:hAnsi="GHEA Grapalat"/>
          <w:sz w:val="20"/>
          <w:szCs w:val="20"/>
        </w:rPr>
        <w:t>ակտ</w:t>
      </w:r>
      <w:r w:rsidRPr="00D524BC">
        <w:rPr>
          <w:rFonts w:ascii="GHEA Grapalat" w:hAnsi="GHEA Grapalat"/>
          <w:sz w:val="20"/>
          <w:szCs w:val="20"/>
          <w:lang w:val="es-ES"/>
        </w:rPr>
        <w:t xml:space="preserve">` </w:t>
      </w:r>
      <w:r w:rsidRPr="00D524BC">
        <w:rPr>
          <w:rFonts w:ascii="GHEA Grapalat" w:hAnsi="GHEA Grapalat"/>
          <w:sz w:val="20"/>
          <w:szCs w:val="20"/>
        </w:rPr>
        <w:t>գնումների</w:t>
      </w:r>
      <w:r w:rsidRPr="00D524BC">
        <w:rPr>
          <w:rFonts w:ascii="GHEA Grapalat" w:hAnsi="GHEA Grapalat"/>
          <w:sz w:val="20"/>
          <w:szCs w:val="20"/>
          <w:lang w:val="es-ES"/>
        </w:rPr>
        <w:t xml:space="preserve"> </w:t>
      </w:r>
      <w:r w:rsidRPr="00D524BC">
        <w:rPr>
          <w:rFonts w:ascii="GHEA Grapalat" w:hAnsi="GHEA Grapalat"/>
          <w:sz w:val="20"/>
          <w:szCs w:val="20"/>
        </w:rPr>
        <w:t>ոլորտում</w:t>
      </w:r>
      <w:r w:rsidRPr="00D524BC">
        <w:rPr>
          <w:rFonts w:ascii="GHEA Grapalat" w:hAnsi="GHEA Grapalat"/>
          <w:sz w:val="20"/>
          <w:szCs w:val="20"/>
          <w:lang w:val="es-ES"/>
        </w:rPr>
        <w:t xml:space="preserve"> </w:t>
      </w:r>
      <w:r w:rsidRPr="00D524BC">
        <w:rPr>
          <w:rFonts w:ascii="GHEA Grapalat" w:hAnsi="GHEA Grapalat" w:cs="Sylfaen"/>
          <w:sz w:val="20"/>
          <w:szCs w:val="20"/>
        </w:rPr>
        <w:t>հակամրցակցային</w:t>
      </w:r>
      <w:r w:rsidRPr="00D524BC">
        <w:rPr>
          <w:rFonts w:ascii="GHEA Grapalat" w:hAnsi="GHEA Grapalat"/>
          <w:sz w:val="20"/>
          <w:szCs w:val="20"/>
          <w:lang w:val="es-ES"/>
        </w:rPr>
        <w:t xml:space="preserve"> </w:t>
      </w:r>
      <w:r w:rsidRPr="00D524BC">
        <w:rPr>
          <w:rFonts w:ascii="GHEA Grapalat" w:hAnsi="GHEA Grapalat" w:cs="Sylfaen"/>
          <w:sz w:val="20"/>
          <w:szCs w:val="20"/>
        </w:rPr>
        <w:t>համաձայնության</w:t>
      </w:r>
      <w:r w:rsidRPr="00D524BC">
        <w:rPr>
          <w:rFonts w:ascii="GHEA Grapalat" w:hAnsi="GHEA Grapalat"/>
          <w:sz w:val="20"/>
          <w:szCs w:val="20"/>
          <w:lang w:val="es-ES"/>
        </w:rPr>
        <w:t xml:space="preserve"> </w:t>
      </w:r>
      <w:r w:rsidRPr="00D524BC">
        <w:rPr>
          <w:rFonts w:ascii="GHEA Grapalat" w:hAnsi="GHEA Grapalat" w:cs="Sylfaen"/>
          <w:sz w:val="20"/>
          <w:szCs w:val="20"/>
        </w:rPr>
        <w:t>կամ</w:t>
      </w:r>
      <w:r w:rsidRPr="00D524BC">
        <w:rPr>
          <w:rFonts w:ascii="GHEA Grapalat" w:hAnsi="GHEA Grapalat"/>
          <w:sz w:val="20"/>
          <w:szCs w:val="20"/>
          <w:lang w:val="es-ES"/>
        </w:rPr>
        <w:t xml:space="preserve"> </w:t>
      </w:r>
      <w:r w:rsidRPr="00D524BC">
        <w:rPr>
          <w:rFonts w:ascii="GHEA Grapalat" w:hAnsi="GHEA Grapalat" w:cs="Sylfaen"/>
          <w:sz w:val="20"/>
          <w:szCs w:val="20"/>
        </w:rPr>
        <w:t>գերիշխող</w:t>
      </w:r>
      <w:r w:rsidRPr="00D524BC">
        <w:rPr>
          <w:rFonts w:ascii="GHEA Grapalat" w:hAnsi="GHEA Grapalat"/>
          <w:sz w:val="20"/>
          <w:szCs w:val="20"/>
          <w:lang w:val="es-ES"/>
        </w:rPr>
        <w:t xml:space="preserve"> </w:t>
      </w:r>
      <w:r w:rsidRPr="00D524BC">
        <w:rPr>
          <w:rFonts w:ascii="GHEA Grapalat" w:hAnsi="GHEA Grapalat" w:cs="Sylfaen"/>
          <w:sz w:val="20"/>
          <w:szCs w:val="20"/>
        </w:rPr>
        <w:t>դիրքի</w:t>
      </w:r>
      <w:r w:rsidRPr="00D524BC">
        <w:rPr>
          <w:rFonts w:ascii="GHEA Grapalat" w:hAnsi="GHEA Grapalat"/>
          <w:sz w:val="20"/>
          <w:szCs w:val="20"/>
          <w:lang w:val="es-ES"/>
        </w:rPr>
        <w:t xml:space="preserve"> </w:t>
      </w:r>
      <w:r w:rsidRPr="00D524BC">
        <w:rPr>
          <w:rFonts w:ascii="GHEA Grapalat" w:hAnsi="GHEA Grapalat" w:cs="Sylfaen"/>
          <w:sz w:val="20"/>
          <w:szCs w:val="20"/>
        </w:rPr>
        <w:t>չարաշահման</w:t>
      </w:r>
      <w:r w:rsidRPr="00D524BC">
        <w:rPr>
          <w:rFonts w:ascii="GHEA Grapalat" w:hAnsi="GHEA Grapalat"/>
          <w:sz w:val="20"/>
          <w:szCs w:val="20"/>
          <w:lang w:val="es-ES"/>
        </w:rPr>
        <w:t xml:space="preserve"> </w:t>
      </w:r>
      <w:r w:rsidRPr="00D524BC">
        <w:rPr>
          <w:rFonts w:ascii="GHEA Grapalat" w:hAnsi="GHEA Grapalat" w:cs="Sylfaen"/>
          <w:sz w:val="20"/>
          <w:szCs w:val="20"/>
        </w:rPr>
        <w:t>համար</w:t>
      </w:r>
      <w:r w:rsidRPr="00D524BC">
        <w:rPr>
          <w:rFonts w:ascii="GHEA Grapalat" w:hAnsi="GHEA Grapalat" w:cs="Sylfaen"/>
          <w:sz w:val="20"/>
          <w:szCs w:val="20"/>
          <w:lang w:val="es-ES"/>
        </w:rPr>
        <w:t>.</w:t>
      </w:r>
    </w:p>
    <w:p w:rsidR="006E5207" w:rsidRPr="00D524BC" w:rsidRDefault="006E5207" w:rsidP="00D45C73">
      <w:pPr>
        <w:jc w:val="both"/>
        <w:rPr>
          <w:rFonts w:ascii="GHEA Grapalat" w:hAnsi="GHEA Grapalat"/>
          <w:sz w:val="20"/>
          <w:szCs w:val="20"/>
          <w:lang w:val="es-ES"/>
        </w:rPr>
      </w:pPr>
      <w:r w:rsidRPr="00D524BC">
        <w:rPr>
          <w:rFonts w:ascii="GHEA Grapalat" w:hAnsi="GHEA Grapalat" w:cs="Sylfaen"/>
          <w:sz w:val="20"/>
          <w:szCs w:val="20"/>
          <w:lang w:val="es-ES"/>
        </w:rPr>
        <w:t xml:space="preserve">5) </w:t>
      </w:r>
      <w:r w:rsidRPr="00D524BC">
        <w:rPr>
          <w:rFonts w:ascii="GHEA Grapalat" w:hAnsi="GHEA Grapalat" w:cs="Sylfaen"/>
          <w:sz w:val="20"/>
          <w:szCs w:val="20"/>
        </w:rPr>
        <w:t>որոնք</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հայտը</w:t>
      </w:r>
      <w:r w:rsidRPr="00D524BC">
        <w:rPr>
          <w:rFonts w:ascii="GHEA Grapalat" w:hAnsi="GHEA Grapalat" w:cs="Sylfaen"/>
          <w:sz w:val="20"/>
          <w:szCs w:val="20"/>
          <w:lang w:val="es-ES"/>
        </w:rPr>
        <w:t xml:space="preserve"> </w:t>
      </w:r>
      <w:r w:rsidRPr="00D524BC">
        <w:rPr>
          <w:rFonts w:ascii="GHEA Grapalat" w:hAnsi="GHEA Grapalat" w:cs="Sylfaen"/>
          <w:sz w:val="20"/>
          <w:szCs w:val="20"/>
        </w:rPr>
        <w:t>ներկայացնելու</w:t>
      </w:r>
      <w:r w:rsidRPr="00D524BC">
        <w:rPr>
          <w:rFonts w:ascii="GHEA Grapalat" w:hAnsi="GHEA Grapalat" w:cs="Sylfaen"/>
          <w:sz w:val="20"/>
          <w:szCs w:val="20"/>
          <w:lang w:val="es-ES"/>
        </w:rPr>
        <w:t xml:space="preserve"> </w:t>
      </w:r>
      <w:r w:rsidRPr="00D524BC">
        <w:rPr>
          <w:rFonts w:ascii="GHEA Grapalat" w:hAnsi="GHEA Grapalat" w:cs="Sylfaen"/>
          <w:sz w:val="20"/>
          <w:szCs w:val="20"/>
        </w:rPr>
        <w:t>օրվա</w:t>
      </w:r>
      <w:r w:rsidRPr="00D524BC">
        <w:rPr>
          <w:rFonts w:ascii="GHEA Grapalat" w:hAnsi="GHEA Grapalat" w:cs="Sylfaen"/>
          <w:sz w:val="20"/>
          <w:szCs w:val="20"/>
          <w:lang w:val="es-ES"/>
        </w:rPr>
        <w:t xml:space="preserve"> </w:t>
      </w:r>
      <w:r w:rsidRPr="00D524BC">
        <w:rPr>
          <w:rFonts w:ascii="GHEA Grapalat" w:hAnsi="GHEA Grapalat" w:cs="Sylfaen"/>
          <w:sz w:val="20"/>
          <w:szCs w:val="20"/>
        </w:rPr>
        <w:t>դրությամբ</w:t>
      </w:r>
      <w:r w:rsidRPr="00D524BC">
        <w:rPr>
          <w:rFonts w:ascii="GHEA Grapalat" w:hAnsi="GHEA Grapalat" w:cs="Sylfaen"/>
          <w:sz w:val="20"/>
          <w:szCs w:val="20"/>
          <w:lang w:val="es-ES"/>
        </w:rPr>
        <w:t xml:space="preserve"> </w:t>
      </w:r>
      <w:r w:rsidRPr="00D524BC">
        <w:rPr>
          <w:rFonts w:ascii="GHEA Grapalat" w:hAnsi="GHEA Grapalat" w:cs="Sylfaen"/>
          <w:sz w:val="20"/>
          <w:szCs w:val="20"/>
        </w:rPr>
        <w:t>ներառված</w:t>
      </w:r>
      <w:r w:rsidRPr="00D524BC">
        <w:rPr>
          <w:rFonts w:ascii="GHEA Grapalat" w:hAnsi="GHEA Grapalat" w:cs="Sylfaen"/>
          <w:sz w:val="20"/>
          <w:szCs w:val="20"/>
          <w:lang w:val="es-ES"/>
        </w:rPr>
        <w:t xml:space="preserve"> </w:t>
      </w:r>
      <w:r w:rsidRPr="00D524BC">
        <w:rPr>
          <w:rFonts w:ascii="GHEA Grapalat" w:hAnsi="GHEA Grapalat" w:cs="Sylfaen"/>
          <w:sz w:val="20"/>
          <w:szCs w:val="20"/>
        </w:rPr>
        <w:t>են</w:t>
      </w:r>
      <w:r w:rsidRPr="00D524BC">
        <w:rPr>
          <w:rFonts w:ascii="GHEA Grapalat" w:hAnsi="GHEA Grapalat" w:cs="Sylfaen"/>
          <w:sz w:val="20"/>
          <w:szCs w:val="20"/>
          <w:lang w:val="es-ES"/>
        </w:rPr>
        <w:t xml:space="preserve"> </w:t>
      </w:r>
      <w:r w:rsidRPr="00D524BC">
        <w:rPr>
          <w:rFonts w:ascii="GHEA Grapalat" w:hAnsi="GHEA Grapalat" w:cs="Sylfaen"/>
          <w:sz w:val="20"/>
          <w:szCs w:val="20"/>
        </w:rPr>
        <w:t>Եվրասիական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տնտեսական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միությանն</w:t>
      </w:r>
      <w:r w:rsidRPr="00D524BC">
        <w:rPr>
          <w:rFonts w:ascii="GHEA Grapalat" w:hAnsi="GHEA Grapalat" w:cs="Sylfaen"/>
          <w:sz w:val="20"/>
          <w:szCs w:val="20"/>
          <w:lang w:val="es-ES"/>
        </w:rPr>
        <w:t xml:space="preserve"> </w:t>
      </w:r>
      <w:r w:rsidRPr="00D524BC">
        <w:rPr>
          <w:rFonts w:ascii="GHEA Grapalat" w:hAnsi="GHEA Grapalat" w:cs="Sylfaen"/>
          <w:sz w:val="20"/>
          <w:szCs w:val="20"/>
        </w:rPr>
        <w:t>անդամակցող</w:t>
      </w:r>
      <w:r w:rsidRPr="00D524BC">
        <w:rPr>
          <w:rFonts w:ascii="GHEA Grapalat" w:hAnsi="GHEA Grapalat" w:cs="Sylfaen"/>
          <w:sz w:val="20"/>
          <w:szCs w:val="20"/>
          <w:lang w:val="es-ES"/>
        </w:rPr>
        <w:t xml:space="preserve"> </w:t>
      </w:r>
      <w:r w:rsidRPr="00D524BC">
        <w:rPr>
          <w:rFonts w:ascii="GHEA Grapalat" w:hAnsi="GHEA Grapalat" w:cs="Sylfaen"/>
          <w:sz w:val="20"/>
          <w:szCs w:val="20"/>
        </w:rPr>
        <w:t>երկրների</w:t>
      </w:r>
      <w:r w:rsidRPr="00D524BC">
        <w:rPr>
          <w:rFonts w:ascii="GHEA Grapalat" w:hAnsi="GHEA Grapalat" w:cs="Sylfaen"/>
          <w:sz w:val="20"/>
          <w:szCs w:val="20"/>
          <w:lang w:val="es-ES"/>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es-ES"/>
        </w:rPr>
        <w:t xml:space="preserve"> </w:t>
      </w:r>
      <w:r w:rsidRPr="00D524BC">
        <w:rPr>
          <w:rFonts w:ascii="GHEA Grapalat" w:hAnsi="GHEA Grapalat" w:cs="Sylfaen"/>
          <w:sz w:val="20"/>
          <w:szCs w:val="20"/>
        </w:rPr>
        <w:t>մասին</w:t>
      </w:r>
      <w:r w:rsidRPr="00D524BC">
        <w:rPr>
          <w:rFonts w:ascii="GHEA Grapalat" w:hAnsi="GHEA Grapalat" w:cs="Sylfaen"/>
          <w:sz w:val="20"/>
          <w:szCs w:val="20"/>
          <w:lang w:val="es-ES"/>
        </w:rPr>
        <w:t xml:space="preserve"> </w:t>
      </w:r>
      <w:r w:rsidRPr="00D524BC">
        <w:rPr>
          <w:rFonts w:ascii="GHEA Grapalat" w:hAnsi="GHEA Grapalat" w:cs="Sylfaen"/>
          <w:sz w:val="20"/>
          <w:szCs w:val="20"/>
        </w:rPr>
        <w:t>օրենսդրության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համաձայն</w:t>
      </w:r>
      <w:r w:rsidRPr="00D524BC">
        <w:rPr>
          <w:rFonts w:ascii="GHEA Grapalat" w:hAnsi="GHEA Grapalat" w:cs="Sylfaen"/>
          <w:sz w:val="20"/>
          <w:szCs w:val="20"/>
          <w:lang w:val="es-ES"/>
        </w:rPr>
        <w:t xml:space="preserve"> </w:t>
      </w:r>
      <w:r w:rsidRPr="00D524BC">
        <w:rPr>
          <w:rFonts w:ascii="GHEA Grapalat" w:hAnsi="GHEA Grapalat" w:cs="Sylfaen"/>
          <w:sz w:val="20"/>
          <w:szCs w:val="20"/>
        </w:rPr>
        <w:t>հրապարակված</w:t>
      </w:r>
      <w:r w:rsidRPr="00D524BC">
        <w:rPr>
          <w:rFonts w:ascii="GHEA Grapalat" w:hAnsi="GHEA Grapalat" w:cs="Sylfaen"/>
          <w:sz w:val="20"/>
          <w:szCs w:val="20"/>
          <w:lang w:val="es-ES"/>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es-ES"/>
        </w:rPr>
        <w:t xml:space="preserve"> </w:t>
      </w:r>
      <w:r w:rsidRPr="00D524BC">
        <w:rPr>
          <w:rFonts w:ascii="GHEA Grapalat" w:hAnsi="GHEA Grapalat" w:cs="Sylfaen"/>
          <w:sz w:val="20"/>
          <w:szCs w:val="20"/>
        </w:rPr>
        <w:t>գործընթացին</w:t>
      </w:r>
      <w:r w:rsidRPr="00D524BC">
        <w:rPr>
          <w:rFonts w:ascii="GHEA Grapalat" w:hAnsi="GHEA Grapalat"/>
          <w:sz w:val="20"/>
          <w:szCs w:val="20"/>
          <w:lang w:val="es-ES"/>
        </w:rPr>
        <w:t xml:space="preserve"> </w:t>
      </w:r>
      <w:r w:rsidRPr="00D524BC">
        <w:rPr>
          <w:rFonts w:ascii="GHEA Grapalat" w:hAnsi="GHEA Grapalat" w:cs="Sylfaen"/>
          <w:sz w:val="20"/>
          <w:szCs w:val="20"/>
        </w:rPr>
        <w:t>մասնակցելու</w:t>
      </w:r>
      <w:r w:rsidRPr="00D524BC">
        <w:rPr>
          <w:rFonts w:ascii="GHEA Grapalat" w:hAnsi="GHEA Grapalat"/>
          <w:sz w:val="20"/>
          <w:szCs w:val="20"/>
          <w:lang w:val="es-ES"/>
        </w:rPr>
        <w:t xml:space="preserve"> </w:t>
      </w:r>
      <w:r w:rsidRPr="00D524BC">
        <w:rPr>
          <w:rFonts w:ascii="GHEA Grapalat" w:hAnsi="GHEA Grapalat" w:cs="Sylfaen"/>
          <w:sz w:val="20"/>
          <w:szCs w:val="20"/>
        </w:rPr>
        <w:t>իրավունք</w:t>
      </w:r>
      <w:r w:rsidRPr="00D524BC">
        <w:rPr>
          <w:rFonts w:ascii="GHEA Grapalat" w:hAnsi="GHEA Grapalat"/>
          <w:sz w:val="20"/>
          <w:szCs w:val="20"/>
          <w:lang w:val="es-ES"/>
        </w:rPr>
        <w:t xml:space="preserve"> </w:t>
      </w:r>
      <w:r w:rsidRPr="00D524BC">
        <w:rPr>
          <w:rFonts w:ascii="GHEA Grapalat" w:hAnsi="GHEA Grapalat" w:cs="Sylfaen"/>
          <w:sz w:val="20"/>
          <w:szCs w:val="20"/>
        </w:rPr>
        <w:t>չունեցող</w:t>
      </w:r>
      <w:r w:rsidRPr="00D524BC">
        <w:rPr>
          <w:rFonts w:ascii="GHEA Grapalat" w:hAnsi="GHEA Grapalat"/>
          <w:sz w:val="20"/>
          <w:szCs w:val="20"/>
          <w:lang w:val="es-ES"/>
        </w:rPr>
        <w:t xml:space="preserve"> </w:t>
      </w:r>
      <w:r w:rsidRPr="00D524BC">
        <w:rPr>
          <w:rFonts w:ascii="GHEA Grapalat" w:hAnsi="GHEA Grapalat" w:cs="Sylfaen"/>
          <w:sz w:val="20"/>
          <w:szCs w:val="20"/>
        </w:rPr>
        <w:t>մասնակիցների</w:t>
      </w:r>
      <w:r w:rsidRPr="00D524BC">
        <w:rPr>
          <w:rFonts w:ascii="GHEA Grapalat" w:hAnsi="GHEA Grapalat"/>
          <w:sz w:val="20"/>
          <w:szCs w:val="20"/>
          <w:lang w:val="es-ES"/>
        </w:rPr>
        <w:t xml:space="preserve"> </w:t>
      </w:r>
      <w:r w:rsidRPr="00D524BC">
        <w:rPr>
          <w:rFonts w:ascii="GHEA Grapalat" w:hAnsi="GHEA Grapalat" w:cs="Sylfaen"/>
          <w:sz w:val="20"/>
          <w:szCs w:val="20"/>
        </w:rPr>
        <w:t>ցուցակում</w:t>
      </w:r>
      <w:r w:rsidRPr="00D524BC">
        <w:rPr>
          <w:rFonts w:ascii="GHEA Grapalat" w:hAnsi="GHEA Grapalat" w:cs="Sylfaen"/>
          <w:sz w:val="20"/>
          <w:szCs w:val="20"/>
          <w:lang w:val="es-ES"/>
        </w:rPr>
        <w:t xml:space="preserve">. </w:t>
      </w:r>
    </w:p>
    <w:p w:rsidR="006E5207" w:rsidRPr="00D524BC" w:rsidRDefault="006E5207" w:rsidP="00D45C73">
      <w:pPr>
        <w:jc w:val="both"/>
        <w:rPr>
          <w:rFonts w:ascii="GHEA Grapalat" w:hAnsi="GHEA Grapalat"/>
          <w:sz w:val="20"/>
          <w:szCs w:val="20"/>
          <w:lang w:val="es-ES"/>
        </w:rPr>
      </w:pPr>
      <w:r w:rsidRPr="00D524BC">
        <w:rPr>
          <w:rFonts w:ascii="GHEA Grapalat" w:hAnsi="GHEA Grapalat"/>
          <w:sz w:val="20"/>
          <w:szCs w:val="20"/>
          <w:lang w:val="es-ES"/>
        </w:rPr>
        <w:t xml:space="preserve">6) </w:t>
      </w:r>
      <w:r w:rsidRPr="00D524BC">
        <w:rPr>
          <w:rFonts w:ascii="GHEA Grapalat" w:hAnsi="GHEA Grapalat"/>
          <w:sz w:val="20"/>
          <w:szCs w:val="20"/>
        </w:rPr>
        <w:t>որոնք</w:t>
      </w:r>
      <w:r w:rsidRPr="00D524BC">
        <w:rPr>
          <w:rFonts w:ascii="GHEA Grapalat" w:hAnsi="GHEA Grapalat"/>
          <w:sz w:val="20"/>
          <w:szCs w:val="20"/>
          <w:lang w:val="es-ES"/>
        </w:rPr>
        <w:t xml:space="preserve"> </w:t>
      </w:r>
      <w:r w:rsidRPr="00D524BC">
        <w:rPr>
          <w:rFonts w:ascii="GHEA Grapalat" w:hAnsi="GHEA Grapalat"/>
          <w:sz w:val="20"/>
          <w:szCs w:val="20"/>
        </w:rPr>
        <w:t>հայտը</w:t>
      </w:r>
      <w:r w:rsidRPr="00D524BC">
        <w:rPr>
          <w:rFonts w:ascii="GHEA Grapalat" w:hAnsi="GHEA Grapalat"/>
          <w:sz w:val="20"/>
          <w:szCs w:val="20"/>
          <w:lang w:val="es-ES"/>
        </w:rPr>
        <w:t xml:space="preserve"> </w:t>
      </w:r>
      <w:r w:rsidRPr="00D524BC">
        <w:rPr>
          <w:rFonts w:ascii="GHEA Grapalat" w:hAnsi="GHEA Grapalat"/>
          <w:sz w:val="20"/>
          <w:szCs w:val="20"/>
        </w:rPr>
        <w:t>ներկայացնելու</w:t>
      </w:r>
      <w:r w:rsidRPr="00D524BC">
        <w:rPr>
          <w:rFonts w:ascii="GHEA Grapalat" w:hAnsi="GHEA Grapalat"/>
          <w:sz w:val="20"/>
          <w:szCs w:val="20"/>
          <w:lang w:val="es-ES"/>
        </w:rPr>
        <w:t xml:space="preserve"> </w:t>
      </w:r>
      <w:r w:rsidRPr="00D524BC">
        <w:rPr>
          <w:rFonts w:ascii="GHEA Grapalat" w:hAnsi="GHEA Grapalat"/>
          <w:sz w:val="20"/>
          <w:szCs w:val="20"/>
        </w:rPr>
        <w:t>օրվա</w:t>
      </w:r>
      <w:r w:rsidRPr="00D524BC">
        <w:rPr>
          <w:rFonts w:ascii="GHEA Grapalat" w:hAnsi="GHEA Grapalat"/>
          <w:sz w:val="20"/>
          <w:szCs w:val="20"/>
          <w:lang w:val="es-ES"/>
        </w:rPr>
        <w:t xml:space="preserve"> </w:t>
      </w:r>
      <w:r w:rsidRPr="00D524BC">
        <w:rPr>
          <w:rFonts w:ascii="GHEA Grapalat" w:hAnsi="GHEA Grapalat"/>
          <w:sz w:val="20"/>
          <w:szCs w:val="20"/>
        </w:rPr>
        <w:t>դրությամբ</w:t>
      </w:r>
      <w:r w:rsidRPr="00D524BC">
        <w:rPr>
          <w:rFonts w:ascii="GHEA Grapalat" w:hAnsi="GHEA Grapalat"/>
          <w:sz w:val="20"/>
          <w:szCs w:val="20"/>
          <w:lang w:val="es-ES"/>
        </w:rPr>
        <w:t xml:space="preserve"> </w:t>
      </w:r>
      <w:r w:rsidRPr="00D524BC">
        <w:rPr>
          <w:rFonts w:ascii="GHEA Grapalat" w:hAnsi="GHEA Grapalat" w:cs="Sylfaen"/>
          <w:sz w:val="20"/>
          <w:szCs w:val="20"/>
        </w:rPr>
        <w:t>ներառված</w:t>
      </w:r>
      <w:r w:rsidRPr="00D524BC">
        <w:rPr>
          <w:rFonts w:ascii="GHEA Grapalat" w:hAnsi="GHEA Grapalat"/>
          <w:sz w:val="20"/>
          <w:szCs w:val="20"/>
          <w:lang w:val="es-ES"/>
        </w:rPr>
        <w:t xml:space="preserve"> </w:t>
      </w:r>
      <w:r w:rsidRPr="00D524BC">
        <w:rPr>
          <w:rFonts w:ascii="GHEA Grapalat" w:hAnsi="GHEA Grapalat" w:cs="Sylfaen"/>
          <w:sz w:val="20"/>
          <w:szCs w:val="20"/>
        </w:rPr>
        <w:t>են</w:t>
      </w:r>
      <w:r w:rsidRPr="00D524BC">
        <w:rPr>
          <w:rFonts w:ascii="GHEA Grapalat" w:hAnsi="GHEA Grapalat"/>
          <w:sz w:val="20"/>
          <w:szCs w:val="20"/>
          <w:lang w:val="es-ES"/>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es-ES"/>
        </w:rPr>
        <w:t xml:space="preserve"> </w:t>
      </w:r>
      <w:r w:rsidRPr="00D524BC">
        <w:rPr>
          <w:rFonts w:ascii="GHEA Grapalat" w:hAnsi="GHEA Grapalat" w:cs="Sylfaen"/>
          <w:sz w:val="20"/>
          <w:szCs w:val="20"/>
        </w:rPr>
        <w:t>գործընթացին</w:t>
      </w:r>
      <w:r w:rsidRPr="00D524BC">
        <w:rPr>
          <w:rFonts w:ascii="GHEA Grapalat" w:hAnsi="GHEA Grapalat"/>
          <w:sz w:val="20"/>
          <w:szCs w:val="20"/>
          <w:lang w:val="es-ES"/>
        </w:rPr>
        <w:t xml:space="preserve"> </w:t>
      </w:r>
      <w:r w:rsidRPr="00D524BC">
        <w:rPr>
          <w:rFonts w:ascii="GHEA Grapalat" w:hAnsi="GHEA Grapalat" w:cs="Sylfaen"/>
          <w:sz w:val="20"/>
          <w:szCs w:val="20"/>
        </w:rPr>
        <w:t>մասնակցելու</w:t>
      </w:r>
      <w:r w:rsidRPr="00D524BC">
        <w:rPr>
          <w:rFonts w:ascii="GHEA Grapalat" w:hAnsi="GHEA Grapalat"/>
          <w:sz w:val="20"/>
          <w:szCs w:val="20"/>
          <w:lang w:val="es-ES"/>
        </w:rPr>
        <w:t xml:space="preserve"> </w:t>
      </w:r>
      <w:r w:rsidRPr="00D524BC">
        <w:rPr>
          <w:rFonts w:ascii="GHEA Grapalat" w:hAnsi="GHEA Grapalat" w:cs="Sylfaen"/>
          <w:sz w:val="20"/>
          <w:szCs w:val="20"/>
        </w:rPr>
        <w:t>իրավունք</w:t>
      </w:r>
      <w:r w:rsidRPr="00D524BC">
        <w:rPr>
          <w:rFonts w:ascii="GHEA Grapalat" w:hAnsi="GHEA Grapalat"/>
          <w:sz w:val="20"/>
          <w:szCs w:val="20"/>
          <w:lang w:val="es-ES"/>
        </w:rPr>
        <w:t xml:space="preserve"> </w:t>
      </w:r>
      <w:r w:rsidRPr="00D524BC">
        <w:rPr>
          <w:rFonts w:ascii="GHEA Grapalat" w:hAnsi="GHEA Grapalat" w:cs="Sylfaen"/>
          <w:sz w:val="20"/>
          <w:szCs w:val="20"/>
        </w:rPr>
        <w:t>չունեցող</w:t>
      </w:r>
      <w:r w:rsidRPr="00D524BC">
        <w:rPr>
          <w:rFonts w:ascii="GHEA Grapalat" w:hAnsi="GHEA Grapalat"/>
          <w:sz w:val="20"/>
          <w:szCs w:val="20"/>
          <w:lang w:val="es-ES"/>
        </w:rPr>
        <w:t xml:space="preserve"> </w:t>
      </w:r>
      <w:r w:rsidRPr="00D524BC">
        <w:rPr>
          <w:rFonts w:ascii="GHEA Grapalat" w:hAnsi="GHEA Grapalat" w:cs="Sylfaen"/>
          <w:sz w:val="20"/>
          <w:szCs w:val="20"/>
        </w:rPr>
        <w:t>մասնակիցների</w:t>
      </w:r>
      <w:r w:rsidRPr="00D524BC">
        <w:rPr>
          <w:rFonts w:ascii="GHEA Grapalat" w:hAnsi="GHEA Grapalat"/>
          <w:sz w:val="20"/>
          <w:szCs w:val="20"/>
          <w:lang w:val="es-ES"/>
        </w:rPr>
        <w:t xml:space="preserve"> </w:t>
      </w:r>
      <w:r w:rsidRPr="00D524BC">
        <w:rPr>
          <w:rFonts w:ascii="GHEA Grapalat" w:hAnsi="GHEA Grapalat" w:cs="Sylfaen"/>
          <w:sz w:val="20"/>
          <w:szCs w:val="20"/>
        </w:rPr>
        <w:t>ցուցակում</w:t>
      </w:r>
      <w:r w:rsidRPr="00D524BC">
        <w:rPr>
          <w:rFonts w:ascii="GHEA Grapalat" w:hAnsi="GHEA Grapalat"/>
          <w:sz w:val="20"/>
          <w:szCs w:val="20"/>
          <w:lang w:val="es-ES"/>
        </w:rPr>
        <w:t>:</w:t>
      </w:r>
    </w:p>
    <w:p w:rsidR="006E5207" w:rsidRPr="00D524BC" w:rsidRDefault="006E5207" w:rsidP="006E5207">
      <w:pPr>
        <w:ind w:firstLine="567"/>
        <w:jc w:val="both"/>
        <w:rPr>
          <w:rFonts w:ascii="GHEA Grapalat" w:hAnsi="GHEA Grapalat" w:cs="Sylfaen"/>
          <w:sz w:val="20"/>
          <w:lang w:val="es-ES"/>
        </w:rPr>
      </w:pPr>
      <w:r w:rsidRPr="00D524B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Pr="00D524BC" w:rsidRDefault="006E5207" w:rsidP="00D45C73">
      <w:pPr>
        <w:jc w:val="both"/>
        <w:rPr>
          <w:rFonts w:ascii="GHEA Grapalat" w:hAnsi="GHEA Grapalat" w:cs="Sylfaen"/>
          <w:sz w:val="20"/>
          <w:lang w:val="es-ES"/>
        </w:rPr>
      </w:pPr>
      <w:r w:rsidRPr="00D524B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D524BC">
        <w:rPr>
          <w:rFonts w:ascii="GHEA Grapalat" w:hAnsi="GHEA Grapalat" w:cs="Arial"/>
          <w:sz w:val="20"/>
          <w:lang w:val="es-ES"/>
        </w:rPr>
        <w:t xml:space="preserve"> </w:t>
      </w:r>
      <w:r w:rsidRPr="00D524BC">
        <w:rPr>
          <w:rFonts w:ascii="GHEA Grapalat" w:hAnsi="GHEA Grapalat" w:cs="Sylfaen"/>
          <w:sz w:val="20"/>
          <w:lang w:val="es-ES"/>
        </w:rPr>
        <w:t>հրավերի</w:t>
      </w:r>
      <w:r w:rsidRPr="00D524BC">
        <w:rPr>
          <w:rFonts w:ascii="GHEA Grapalat" w:hAnsi="GHEA Grapalat" w:cs="Arial"/>
          <w:sz w:val="20"/>
          <w:lang w:val="es-ES"/>
        </w:rPr>
        <w:t xml:space="preserve"> 2-րդ </w:t>
      </w:r>
      <w:r w:rsidRPr="00D524BC">
        <w:rPr>
          <w:rFonts w:ascii="GHEA Grapalat" w:hAnsi="GHEA Grapalat" w:cs="Sylfaen"/>
          <w:sz w:val="20"/>
          <w:lang w:val="es-ES"/>
        </w:rPr>
        <w:t>մասի</w:t>
      </w:r>
      <w:r w:rsidRPr="00D524BC">
        <w:rPr>
          <w:rFonts w:ascii="GHEA Grapalat" w:hAnsi="GHEA Grapalat" w:cs="Arial"/>
          <w:sz w:val="20"/>
          <w:lang w:val="es-ES"/>
        </w:rPr>
        <w:t xml:space="preserve"> 2.2 </w:t>
      </w:r>
      <w:r w:rsidRPr="00D524BC">
        <w:rPr>
          <w:rFonts w:ascii="GHEA Grapalat" w:hAnsi="GHEA Grapalat" w:cs="Sylfaen"/>
          <w:sz w:val="20"/>
          <w:lang w:val="es-ES"/>
        </w:rPr>
        <w:t>կետով</w:t>
      </w:r>
      <w:r w:rsidRPr="00D524BC">
        <w:rPr>
          <w:rFonts w:ascii="GHEA Grapalat" w:hAnsi="GHEA Grapalat" w:cs="Arial"/>
          <w:sz w:val="20"/>
          <w:lang w:val="es-ES"/>
        </w:rPr>
        <w:t xml:space="preserve"> </w:t>
      </w:r>
      <w:r w:rsidRPr="00D524BC">
        <w:rPr>
          <w:rFonts w:ascii="GHEA Grapalat" w:hAnsi="GHEA Grapalat" w:cs="Sylfaen"/>
          <w:sz w:val="20"/>
          <w:lang w:val="es-ES"/>
        </w:rPr>
        <w:t>նախատեսված</w:t>
      </w:r>
      <w:r w:rsidRPr="00D524BC">
        <w:rPr>
          <w:rFonts w:ascii="GHEA Grapalat" w:hAnsi="GHEA Grapalat" w:cs="Arial"/>
          <w:sz w:val="20"/>
          <w:lang w:val="es-ES"/>
        </w:rPr>
        <w:t xml:space="preserve"> </w:t>
      </w:r>
      <w:r w:rsidRPr="00D524BC">
        <w:rPr>
          <w:rFonts w:ascii="GHEA Grapalat" w:hAnsi="GHEA Grapalat" w:cs="Sylfaen"/>
          <w:sz w:val="20"/>
          <w:lang w:val="es-ES"/>
        </w:rPr>
        <w:t>գրավոր</w:t>
      </w:r>
      <w:r w:rsidRPr="00D524BC">
        <w:rPr>
          <w:rFonts w:ascii="GHEA Grapalat" w:hAnsi="GHEA Grapalat" w:cs="Arial"/>
          <w:sz w:val="20"/>
          <w:lang w:val="es-ES"/>
        </w:rPr>
        <w:t xml:space="preserve"> </w:t>
      </w:r>
      <w:r w:rsidRPr="00D524BC">
        <w:rPr>
          <w:rFonts w:ascii="GHEA Grapalat" w:hAnsi="GHEA Grapalat" w:cs="Sylfaen"/>
          <w:sz w:val="20"/>
          <w:lang w:val="es-ES"/>
        </w:rPr>
        <w:t xml:space="preserve">հայտարարություն: </w:t>
      </w:r>
      <w:r w:rsidRPr="00D524BC">
        <w:rPr>
          <w:rFonts w:ascii="GHEA Grapalat" w:hAnsi="GHEA Grapalat" w:cs="Sylfaen"/>
          <w:sz w:val="20"/>
        </w:rPr>
        <w:t>Բացի</w:t>
      </w:r>
      <w:r w:rsidRPr="00D524BC">
        <w:rPr>
          <w:rFonts w:ascii="GHEA Grapalat" w:hAnsi="GHEA Grapalat" w:cs="Sylfaen"/>
          <w:sz w:val="20"/>
          <w:lang w:val="es-ES"/>
        </w:rPr>
        <w:t xml:space="preserve"> </w:t>
      </w:r>
      <w:r w:rsidRPr="00D524BC">
        <w:rPr>
          <w:rFonts w:ascii="GHEA Grapalat" w:hAnsi="GHEA Grapalat" w:cs="Sylfaen"/>
          <w:sz w:val="20"/>
        </w:rPr>
        <w:t>սույն</w:t>
      </w:r>
      <w:r w:rsidRPr="00D524BC">
        <w:rPr>
          <w:rFonts w:ascii="GHEA Grapalat" w:hAnsi="GHEA Grapalat" w:cs="Sylfaen"/>
          <w:sz w:val="20"/>
          <w:lang w:val="es-ES"/>
        </w:rPr>
        <w:t xml:space="preserve"> </w:t>
      </w:r>
      <w:r w:rsidRPr="00D524BC">
        <w:rPr>
          <w:rFonts w:ascii="GHEA Grapalat" w:hAnsi="GHEA Grapalat" w:cs="Sylfaen"/>
          <w:sz w:val="20"/>
        </w:rPr>
        <w:t>կետով</w:t>
      </w:r>
      <w:r w:rsidRPr="00D524BC">
        <w:rPr>
          <w:rFonts w:ascii="GHEA Grapalat" w:hAnsi="GHEA Grapalat" w:cs="Sylfaen"/>
          <w:sz w:val="20"/>
          <w:lang w:val="es-ES"/>
        </w:rPr>
        <w:t xml:space="preserve"> </w:t>
      </w:r>
      <w:r w:rsidRPr="00D524BC">
        <w:rPr>
          <w:rFonts w:ascii="GHEA Grapalat" w:hAnsi="GHEA Grapalat" w:cs="Sylfaen"/>
          <w:sz w:val="20"/>
        </w:rPr>
        <w:t>նախատեսված</w:t>
      </w:r>
      <w:r w:rsidRPr="00D524BC">
        <w:rPr>
          <w:rFonts w:ascii="GHEA Grapalat" w:hAnsi="GHEA Grapalat" w:cs="Sylfaen"/>
          <w:sz w:val="20"/>
          <w:lang w:val="es-ES"/>
        </w:rPr>
        <w:t xml:space="preserve"> </w:t>
      </w:r>
      <w:r w:rsidRPr="00D524BC">
        <w:rPr>
          <w:rFonts w:ascii="GHEA Grapalat" w:hAnsi="GHEA Grapalat" w:cs="Sylfaen"/>
          <w:sz w:val="20"/>
        </w:rPr>
        <w:t>հայտարարությունից</w:t>
      </w:r>
      <w:r w:rsidRPr="00D524BC">
        <w:rPr>
          <w:rFonts w:ascii="GHEA Grapalat" w:hAnsi="GHEA Grapalat" w:cs="Sylfaen"/>
          <w:sz w:val="20"/>
          <w:lang w:val="es-ES"/>
        </w:rPr>
        <w:t xml:space="preserve"> </w:t>
      </w:r>
      <w:r w:rsidRPr="00D524BC">
        <w:rPr>
          <w:rFonts w:ascii="GHEA Grapalat" w:hAnsi="GHEA Grapalat" w:cs="Sylfaen"/>
          <w:sz w:val="20"/>
        </w:rPr>
        <w:t>մասնակցության</w:t>
      </w:r>
      <w:r w:rsidRPr="00D524BC">
        <w:rPr>
          <w:rFonts w:ascii="GHEA Grapalat" w:hAnsi="GHEA Grapalat" w:cs="Sylfaen"/>
          <w:sz w:val="20"/>
          <w:lang w:val="es-ES"/>
        </w:rPr>
        <w:t xml:space="preserve"> </w:t>
      </w:r>
      <w:r w:rsidRPr="00D524BC">
        <w:rPr>
          <w:rFonts w:ascii="GHEA Grapalat" w:hAnsi="GHEA Grapalat" w:cs="Sylfaen"/>
          <w:sz w:val="20"/>
        </w:rPr>
        <w:t>իրավունքի</w:t>
      </w:r>
      <w:r w:rsidRPr="00D524BC">
        <w:rPr>
          <w:rFonts w:ascii="GHEA Grapalat" w:hAnsi="GHEA Grapalat" w:cs="Sylfaen"/>
          <w:sz w:val="20"/>
          <w:lang w:val="es-ES"/>
        </w:rPr>
        <w:t xml:space="preserve"> </w:t>
      </w:r>
      <w:r w:rsidRPr="00D524BC">
        <w:rPr>
          <w:rFonts w:ascii="GHEA Grapalat" w:hAnsi="GHEA Grapalat" w:cs="Sylfaen"/>
          <w:sz w:val="20"/>
        </w:rPr>
        <w:t>գնահատման</w:t>
      </w:r>
      <w:r w:rsidRPr="00D524BC">
        <w:rPr>
          <w:rFonts w:ascii="GHEA Grapalat" w:hAnsi="GHEA Grapalat" w:cs="Sylfaen"/>
          <w:sz w:val="20"/>
          <w:lang w:val="es-ES"/>
        </w:rPr>
        <w:t xml:space="preserve"> </w:t>
      </w:r>
      <w:r w:rsidRPr="00D524BC">
        <w:rPr>
          <w:rFonts w:ascii="GHEA Grapalat" w:hAnsi="GHEA Grapalat" w:cs="Sylfaen"/>
          <w:sz w:val="20"/>
        </w:rPr>
        <w:t>համար</w:t>
      </w:r>
      <w:r w:rsidRPr="00D524BC">
        <w:rPr>
          <w:rFonts w:ascii="GHEA Grapalat" w:hAnsi="GHEA Grapalat" w:cs="Sylfaen"/>
          <w:sz w:val="20"/>
          <w:lang w:val="es-ES"/>
        </w:rPr>
        <w:t xml:space="preserve"> </w:t>
      </w:r>
      <w:r w:rsidRPr="00D524BC">
        <w:rPr>
          <w:rFonts w:ascii="GHEA Grapalat" w:hAnsi="GHEA Grapalat" w:cs="Sylfaen"/>
          <w:sz w:val="20"/>
        </w:rPr>
        <w:t>մասնակցից</w:t>
      </w:r>
      <w:r w:rsidRPr="00D524BC">
        <w:rPr>
          <w:rFonts w:ascii="GHEA Grapalat" w:hAnsi="GHEA Grapalat" w:cs="Sylfaen"/>
          <w:sz w:val="20"/>
          <w:lang w:val="es-ES"/>
        </w:rPr>
        <w:t xml:space="preserve">, </w:t>
      </w:r>
      <w:r w:rsidRPr="00D524BC">
        <w:rPr>
          <w:rFonts w:ascii="GHEA Grapalat" w:hAnsi="GHEA Grapalat" w:cs="Sylfaen"/>
          <w:sz w:val="20"/>
        </w:rPr>
        <w:t>այդ</w:t>
      </w:r>
      <w:r w:rsidRPr="00D524BC">
        <w:rPr>
          <w:rFonts w:ascii="GHEA Grapalat" w:hAnsi="GHEA Grapalat" w:cs="Sylfaen"/>
          <w:sz w:val="20"/>
          <w:lang w:val="es-ES"/>
        </w:rPr>
        <w:t xml:space="preserve"> </w:t>
      </w:r>
      <w:r w:rsidRPr="00D524BC">
        <w:rPr>
          <w:rFonts w:ascii="GHEA Grapalat" w:hAnsi="GHEA Grapalat" w:cs="Sylfaen"/>
          <w:sz w:val="20"/>
        </w:rPr>
        <w:t>թվում</w:t>
      </w:r>
      <w:r w:rsidRPr="00D524BC">
        <w:rPr>
          <w:rFonts w:ascii="GHEA Grapalat" w:hAnsi="GHEA Grapalat" w:cs="Sylfaen"/>
          <w:sz w:val="20"/>
          <w:lang w:val="es-ES"/>
        </w:rPr>
        <w:t xml:space="preserve"> </w:t>
      </w:r>
      <w:r w:rsidRPr="00D524BC">
        <w:rPr>
          <w:rFonts w:ascii="GHEA Grapalat" w:hAnsi="GHEA Grapalat" w:cs="Sylfaen"/>
          <w:sz w:val="20"/>
        </w:rPr>
        <w:t>ընտրված</w:t>
      </w:r>
      <w:r w:rsidRPr="00D524BC">
        <w:rPr>
          <w:rFonts w:ascii="GHEA Grapalat" w:hAnsi="GHEA Grapalat" w:cs="Sylfaen"/>
          <w:sz w:val="20"/>
          <w:lang w:val="es-ES"/>
        </w:rPr>
        <w:t xml:space="preserve"> </w:t>
      </w:r>
      <w:r w:rsidRPr="00D524BC">
        <w:rPr>
          <w:rFonts w:ascii="GHEA Grapalat" w:hAnsi="GHEA Grapalat" w:cs="Sylfaen"/>
          <w:sz w:val="20"/>
        </w:rPr>
        <w:t>մասնակցից</w:t>
      </w:r>
      <w:r w:rsidRPr="00D524BC">
        <w:rPr>
          <w:rFonts w:ascii="GHEA Grapalat" w:hAnsi="GHEA Grapalat" w:cs="Sylfaen"/>
          <w:sz w:val="20"/>
          <w:lang w:val="es-ES"/>
        </w:rPr>
        <w:t xml:space="preserve"> </w:t>
      </w:r>
      <w:r w:rsidRPr="00D524BC">
        <w:rPr>
          <w:rFonts w:ascii="GHEA Grapalat" w:hAnsi="GHEA Grapalat" w:cs="Sylfaen"/>
          <w:sz w:val="20"/>
        </w:rPr>
        <w:t>այլ</w:t>
      </w:r>
      <w:r w:rsidRPr="00D524BC">
        <w:rPr>
          <w:rFonts w:ascii="GHEA Grapalat" w:hAnsi="GHEA Grapalat" w:cs="Sylfaen"/>
          <w:sz w:val="20"/>
          <w:lang w:val="es-ES"/>
        </w:rPr>
        <w:t xml:space="preserve"> </w:t>
      </w:r>
      <w:r w:rsidRPr="00D524BC">
        <w:rPr>
          <w:rFonts w:ascii="GHEA Grapalat" w:hAnsi="GHEA Grapalat" w:cs="Sylfaen"/>
          <w:sz w:val="20"/>
        </w:rPr>
        <w:t>փաստաթղթեր</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հիմնավորումներ</w:t>
      </w:r>
      <w:r w:rsidRPr="00D524BC">
        <w:rPr>
          <w:rFonts w:ascii="GHEA Grapalat" w:hAnsi="GHEA Grapalat" w:cs="Sylfaen"/>
          <w:sz w:val="20"/>
          <w:lang w:val="es-ES"/>
        </w:rPr>
        <w:t xml:space="preserve"> </w:t>
      </w:r>
      <w:r w:rsidRPr="00D524BC">
        <w:rPr>
          <w:rFonts w:ascii="GHEA Grapalat" w:hAnsi="GHEA Grapalat" w:cs="Sylfaen"/>
          <w:sz w:val="20"/>
        </w:rPr>
        <w:t>չեն</w:t>
      </w:r>
      <w:r w:rsidRPr="00D524BC">
        <w:rPr>
          <w:rFonts w:ascii="GHEA Grapalat" w:hAnsi="GHEA Grapalat" w:cs="Sylfaen"/>
          <w:sz w:val="20"/>
          <w:lang w:val="es-ES"/>
        </w:rPr>
        <w:t xml:space="preserve"> </w:t>
      </w:r>
      <w:r w:rsidRPr="00D524BC">
        <w:rPr>
          <w:rFonts w:ascii="GHEA Grapalat" w:hAnsi="GHEA Grapalat" w:cs="Sylfaen"/>
          <w:sz w:val="20"/>
        </w:rPr>
        <w:t>կարող</w:t>
      </w:r>
      <w:r w:rsidRPr="00D524BC">
        <w:rPr>
          <w:rFonts w:ascii="GHEA Grapalat" w:hAnsi="GHEA Grapalat" w:cs="Sylfaen"/>
          <w:sz w:val="20"/>
          <w:lang w:val="es-ES"/>
        </w:rPr>
        <w:t xml:space="preserve"> </w:t>
      </w:r>
      <w:r w:rsidRPr="00D524BC">
        <w:rPr>
          <w:rFonts w:ascii="GHEA Grapalat" w:hAnsi="GHEA Grapalat" w:cs="Sylfaen"/>
          <w:sz w:val="20"/>
        </w:rPr>
        <w:t>պահանջվել</w:t>
      </w:r>
      <w:r w:rsidRPr="00D524BC">
        <w:rPr>
          <w:rFonts w:ascii="GHEA Grapalat" w:hAnsi="GHEA Grapalat" w:cs="Sylfaen"/>
          <w:sz w:val="20"/>
          <w:lang w:val="es-ES"/>
        </w:rPr>
        <w:t>:</w:t>
      </w:r>
      <w:r w:rsidRPr="00D524BC">
        <w:rPr>
          <w:rFonts w:ascii="GHEA Grapalat" w:hAnsi="GHEA Grapalat" w:cs="Tahoma"/>
          <w:sz w:val="20"/>
          <w:lang w:val="hy-AM"/>
        </w:rPr>
        <w:t xml:space="preserve"> </w:t>
      </w:r>
      <w:r w:rsidRPr="00D524BC">
        <w:rPr>
          <w:rFonts w:ascii="GHEA Grapalat" w:hAnsi="GHEA Grapalat" w:cs="Tahoma"/>
          <w:sz w:val="20"/>
        </w:rPr>
        <w:t>Մասնակցի</w:t>
      </w:r>
      <w:r w:rsidRPr="00D524BC">
        <w:rPr>
          <w:rFonts w:ascii="GHEA Grapalat" w:hAnsi="GHEA Grapalat" w:cs="Tahoma"/>
          <w:sz w:val="20"/>
          <w:lang w:val="es-ES"/>
        </w:rPr>
        <w:t xml:space="preserve"> </w:t>
      </w:r>
      <w:r w:rsidRPr="00D524BC">
        <w:rPr>
          <w:rFonts w:ascii="GHEA Grapalat" w:hAnsi="GHEA Grapalat" w:cs="Tahoma"/>
          <w:sz w:val="20"/>
        </w:rPr>
        <w:t>հայտարարության</w:t>
      </w:r>
      <w:r w:rsidRPr="00D524BC">
        <w:rPr>
          <w:rFonts w:ascii="GHEA Grapalat" w:hAnsi="GHEA Grapalat" w:cs="Tahoma"/>
          <w:sz w:val="20"/>
          <w:lang w:val="es-ES"/>
        </w:rPr>
        <w:t xml:space="preserve"> </w:t>
      </w:r>
      <w:r w:rsidRPr="00D524BC">
        <w:rPr>
          <w:rFonts w:ascii="GHEA Grapalat" w:hAnsi="GHEA Grapalat" w:cs="Tahoma"/>
          <w:sz w:val="20"/>
        </w:rPr>
        <w:t>իսկությունը</w:t>
      </w:r>
      <w:r w:rsidRPr="00D524BC">
        <w:rPr>
          <w:rFonts w:ascii="GHEA Grapalat" w:hAnsi="GHEA Grapalat" w:cs="Tahoma"/>
          <w:sz w:val="20"/>
          <w:lang w:val="es-ES"/>
        </w:rPr>
        <w:t xml:space="preserve"> </w:t>
      </w:r>
      <w:r w:rsidRPr="00D524BC">
        <w:rPr>
          <w:rFonts w:ascii="GHEA Grapalat" w:hAnsi="GHEA Grapalat" w:cs="Tahoma"/>
          <w:sz w:val="20"/>
        </w:rPr>
        <w:t>գնահատող</w:t>
      </w:r>
      <w:r w:rsidRPr="00D524BC">
        <w:rPr>
          <w:rFonts w:ascii="GHEA Grapalat" w:hAnsi="GHEA Grapalat" w:cs="Tahoma"/>
          <w:sz w:val="20"/>
          <w:lang w:val="es-ES"/>
        </w:rPr>
        <w:t xml:space="preserve"> </w:t>
      </w:r>
      <w:r w:rsidRPr="00D524BC">
        <w:rPr>
          <w:rFonts w:ascii="GHEA Grapalat" w:hAnsi="GHEA Grapalat" w:cs="Tahoma"/>
          <w:sz w:val="20"/>
        </w:rPr>
        <w:t>հանձնաժողովը</w:t>
      </w:r>
      <w:r w:rsidRPr="00D524BC">
        <w:rPr>
          <w:rFonts w:ascii="GHEA Grapalat" w:hAnsi="GHEA Grapalat" w:cs="Tahoma"/>
          <w:sz w:val="20"/>
          <w:lang w:val="es-ES"/>
        </w:rPr>
        <w:t xml:space="preserve"> (</w:t>
      </w:r>
      <w:r w:rsidRPr="00D524BC">
        <w:rPr>
          <w:rFonts w:ascii="GHEA Grapalat" w:hAnsi="GHEA Grapalat" w:cs="Tahoma"/>
          <w:sz w:val="20"/>
        </w:rPr>
        <w:t>այսուհետ</w:t>
      </w:r>
      <w:r w:rsidRPr="00D524BC">
        <w:rPr>
          <w:rFonts w:ascii="GHEA Grapalat" w:hAnsi="GHEA Grapalat" w:cs="Tahoma"/>
          <w:sz w:val="20"/>
          <w:lang w:val="es-ES"/>
        </w:rPr>
        <w:t xml:space="preserve">` </w:t>
      </w:r>
      <w:r w:rsidRPr="00D524BC">
        <w:rPr>
          <w:rFonts w:ascii="GHEA Grapalat" w:hAnsi="GHEA Grapalat" w:cs="Tahoma"/>
          <w:sz w:val="20"/>
        </w:rPr>
        <w:t>հանձնաժողով</w:t>
      </w:r>
      <w:r w:rsidRPr="00D524BC">
        <w:rPr>
          <w:rFonts w:ascii="GHEA Grapalat" w:hAnsi="GHEA Grapalat" w:cs="Tahoma"/>
          <w:sz w:val="20"/>
          <w:lang w:val="es-ES"/>
        </w:rPr>
        <w:t xml:space="preserve">) </w:t>
      </w:r>
      <w:r w:rsidRPr="00D524BC">
        <w:rPr>
          <w:rFonts w:ascii="GHEA Grapalat" w:hAnsi="GHEA Grapalat" w:cs="Tahoma"/>
          <w:sz w:val="20"/>
        </w:rPr>
        <w:t>գնահատում</w:t>
      </w:r>
      <w:r w:rsidRPr="00D524BC">
        <w:rPr>
          <w:rFonts w:ascii="GHEA Grapalat" w:hAnsi="GHEA Grapalat" w:cs="Tahoma"/>
          <w:sz w:val="20"/>
          <w:lang w:val="es-ES"/>
        </w:rPr>
        <w:t xml:space="preserve"> </w:t>
      </w:r>
      <w:r w:rsidRPr="00D524BC">
        <w:rPr>
          <w:rFonts w:ascii="GHEA Grapalat" w:hAnsi="GHEA Grapalat" w:cs="Tahoma"/>
          <w:sz w:val="20"/>
        </w:rPr>
        <w:t>է</w:t>
      </w:r>
      <w:r w:rsidRPr="00D524BC">
        <w:rPr>
          <w:rFonts w:ascii="GHEA Grapalat" w:hAnsi="GHEA Grapalat" w:cs="Tahoma"/>
          <w:sz w:val="20"/>
          <w:lang w:val="es-ES"/>
        </w:rPr>
        <w:t xml:space="preserve"> </w:t>
      </w:r>
      <w:r w:rsidRPr="00D524BC">
        <w:rPr>
          <w:rFonts w:ascii="GHEA Grapalat" w:hAnsi="GHEA Grapalat" w:cs="Tahoma"/>
          <w:sz w:val="20"/>
        </w:rPr>
        <w:t>սույն</w:t>
      </w:r>
      <w:r w:rsidRPr="00D524BC">
        <w:rPr>
          <w:rFonts w:ascii="GHEA Grapalat" w:hAnsi="GHEA Grapalat" w:cs="Tahoma"/>
          <w:sz w:val="20"/>
          <w:lang w:val="es-ES"/>
        </w:rPr>
        <w:t xml:space="preserve"> </w:t>
      </w:r>
      <w:r w:rsidRPr="00D524BC">
        <w:rPr>
          <w:rFonts w:ascii="GHEA Grapalat" w:hAnsi="GHEA Grapalat" w:cs="Tahoma"/>
          <w:sz w:val="20"/>
        </w:rPr>
        <w:t>հրավերով</w:t>
      </w:r>
      <w:r w:rsidRPr="00D524BC">
        <w:rPr>
          <w:rFonts w:ascii="GHEA Grapalat" w:hAnsi="GHEA Grapalat" w:cs="Tahoma"/>
          <w:sz w:val="20"/>
          <w:lang w:val="es-ES"/>
        </w:rPr>
        <w:t xml:space="preserve"> </w:t>
      </w:r>
      <w:r w:rsidRPr="00D524BC">
        <w:rPr>
          <w:rFonts w:ascii="GHEA Grapalat" w:hAnsi="GHEA Grapalat" w:cs="Tahoma"/>
          <w:sz w:val="20"/>
        </w:rPr>
        <w:t>սահմանված</w:t>
      </w:r>
      <w:r w:rsidRPr="00D524BC">
        <w:rPr>
          <w:rFonts w:ascii="GHEA Grapalat" w:hAnsi="GHEA Grapalat" w:cs="Tahoma"/>
          <w:sz w:val="20"/>
          <w:lang w:val="es-ES"/>
        </w:rPr>
        <w:t xml:space="preserve"> </w:t>
      </w:r>
      <w:r w:rsidRPr="00D524BC">
        <w:rPr>
          <w:rFonts w:ascii="GHEA Grapalat" w:hAnsi="GHEA Grapalat" w:cs="Tahoma"/>
          <w:sz w:val="20"/>
        </w:rPr>
        <w:t>պայմաններով</w:t>
      </w:r>
      <w:r w:rsidRPr="00D524BC">
        <w:rPr>
          <w:rFonts w:ascii="GHEA Grapalat" w:hAnsi="GHEA Grapalat" w:cs="Tahoma"/>
          <w:sz w:val="20"/>
          <w:lang w:val="es-ES"/>
        </w:rPr>
        <w:t>:</w:t>
      </w:r>
    </w:p>
    <w:p w:rsidR="006E5207" w:rsidRPr="00D524BC" w:rsidRDefault="006E5207" w:rsidP="00D45C73">
      <w:pPr>
        <w:jc w:val="both"/>
        <w:rPr>
          <w:rFonts w:ascii="GHEA Grapalat" w:hAnsi="GHEA Grapalat"/>
          <w:sz w:val="20"/>
          <w:szCs w:val="20"/>
          <w:lang w:val="es-ES"/>
        </w:rPr>
      </w:pPr>
      <w:r w:rsidRPr="00D524BC">
        <w:rPr>
          <w:rFonts w:ascii="GHEA Grapalat" w:hAnsi="GHEA Grapalat" w:cs="Tahoma"/>
          <w:sz w:val="20"/>
          <w:szCs w:val="20"/>
          <w:lang w:val="es-ES"/>
        </w:rPr>
        <w:t xml:space="preserve">2.3 </w:t>
      </w:r>
      <w:r w:rsidRPr="00D524BC">
        <w:rPr>
          <w:rFonts w:ascii="GHEA Grapalat" w:hAnsi="GHEA Grapalat" w:cs="Sylfaen"/>
          <w:sz w:val="20"/>
          <w:szCs w:val="20"/>
        </w:rPr>
        <w:t>Արգելվում</w:t>
      </w:r>
      <w:r w:rsidRPr="00D524BC">
        <w:rPr>
          <w:rFonts w:ascii="GHEA Grapalat" w:hAnsi="GHEA Grapalat"/>
          <w:sz w:val="20"/>
          <w:szCs w:val="20"/>
          <w:lang w:val="es-ES"/>
        </w:rPr>
        <w:t xml:space="preserve"> </w:t>
      </w:r>
      <w:r w:rsidRPr="00D524BC">
        <w:rPr>
          <w:rFonts w:ascii="GHEA Grapalat" w:hAnsi="GHEA Grapalat" w:cs="Sylfaen"/>
          <w:sz w:val="20"/>
          <w:szCs w:val="20"/>
        </w:rPr>
        <w:t>է</w:t>
      </w:r>
      <w:r w:rsidRPr="00D524BC">
        <w:rPr>
          <w:rFonts w:ascii="GHEA Grapalat" w:hAnsi="GHEA Grapalat"/>
          <w:sz w:val="20"/>
          <w:szCs w:val="20"/>
          <w:lang w:val="es-ES"/>
        </w:rPr>
        <w:t xml:space="preserve"> </w:t>
      </w:r>
      <w:r w:rsidRPr="00D524BC">
        <w:rPr>
          <w:rFonts w:ascii="GHEA Grapalat" w:hAnsi="GHEA Grapalat"/>
          <w:sz w:val="20"/>
          <w:szCs w:val="20"/>
        </w:rPr>
        <w:t>սույն</w:t>
      </w:r>
      <w:r w:rsidRPr="00D524BC">
        <w:rPr>
          <w:rFonts w:ascii="GHEA Grapalat" w:hAnsi="GHEA Grapalat"/>
          <w:sz w:val="20"/>
          <w:szCs w:val="20"/>
          <w:lang w:val="es-ES"/>
        </w:rPr>
        <w:t xml:space="preserve"> </w:t>
      </w:r>
      <w:r w:rsidRPr="00D524BC">
        <w:rPr>
          <w:rFonts w:ascii="GHEA Grapalat" w:hAnsi="GHEA Grapalat"/>
          <w:sz w:val="20"/>
          <w:szCs w:val="20"/>
        </w:rPr>
        <w:t>կետով</w:t>
      </w:r>
      <w:r w:rsidRPr="00D524BC">
        <w:rPr>
          <w:rFonts w:ascii="GHEA Grapalat" w:hAnsi="GHEA Grapalat"/>
          <w:sz w:val="20"/>
          <w:szCs w:val="20"/>
          <w:lang w:val="es-ES"/>
        </w:rPr>
        <w:t xml:space="preserve"> </w:t>
      </w:r>
      <w:r w:rsidRPr="00D524BC">
        <w:rPr>
          <w:rFonts w:ascii="GHEA Grapalat" w:hAnsi="GHEA Grapalat"/>
          <w:sz w:val="20"/>
          <w:szCs w:val="20"/>
        </w:rPr>
        <w:t>սահմանված</w:t>
      </w:r>
      <w:r w:rsidRPr="00D524BC">
        <w:rPr>
          <w:rFonts w:ascii="GHEA Grapalat" w:hAnsi="GHEA Grapalat"/>
          <w:sz w:val="20"/>
          <w:szCs w:val="20"/>
          <w:lang w:val="es-ES"/>
        </w:rPr>
        <w:t xml:space="preserve"> </w:t>
      </w:r>
      <w:r w:rsidRPr="00D524BC">
        <w:rPr>
          <w:rFonts w:ascii="GHEA Grapalat" w:hAnsi="GHEA Grapalat"/>
          <w:sz w:val="20"/>
          <w:szCs w:val="20"/>
        </w:rPr>
        <w:t>փոխկապակցված</w:t>
      </w:r>
      <w:r w:rsidRPr="00D524BC">
        <w:rPr>
          <w:rFonts w:ascii="GHEA Grapalat" w:hAnsi="GHEA Grapalat"/>
          <w:sz w:val="20"/>
          <w:szCs w:val="20"/>
          <w:lang w:val="es-ES"/>
        </w:rPr>
        <w:t xml:space="preserve"> </w:t>
      </w:r>
      <w:r w:rsidRPr="00D524BC">
        <w:rPr>
          <w:rFonts w:ascii="GHEA Grapalat" w:hAnsi="GHEA Grapalat"/>
          <w:sz w:val="20"/>
          <w:szCs w:val="20"/>
        </w:rPr>
        <w:t>անձանց</w:t>
      </w:r>
      <w:r w:rsidRPr="00D524BC">
        <w:rPr>
          <w:rFonts w:ascii="GHEA Grapalat" w:hAnsi="GHEA Grapalat"/>
          <w:sz w:val="20"/>
          <w:szCs w:val="20"/>
          <w:lang w:val="es-ES"/>
        </w:rPr>
        <w:t xml:space="preserve"> </w:t>
      </w:r>
      <w:r w:rsidRPr="00D524BC">
        <w:rPr>
          <w:rFonts w:ascii="GHEA Grapalat" w:hAnsi="GHEA Grapalat"/>
          <w:sz w:val="20"/>
          <w:szCs w:val="20"/>
        </w:rPr>
        <w:t>և</w:t>
      </w:r>
      <w:r w:rsidRPr="00D524BC">
        <w:rPr>
          <w:rFonts w:ascii="GHEA Grapalat" w:hAnsi="GHEA Grapalat"/>
          <w:sz w:val="20"/>
          <w:szCs w:val="20"/>
          <w:lang w:val="es-ES"/>
        </w:rPr>
        <w:t xml:space="preserve"> (</w:t>
      </w:r>
      <w:r w:rsidRPr="00D524BC">
        <w:rPr>
          <w:rFonts w:ascii="GHEA Grapalat" w:hAnsi="GHEA Grapalat"/>
          <w:sz w:val="20"/>
          <w:szCs w:val="20"/>
        </w:rPr>
        <w:t>կամ</w:t>
      </w:r>
      <w:r w:rsidRPr="00D524BC">
        <w:rPr>
          <w:rFonts w:ascii="GHEA Grapalat" w:hAnsi="GHEA Grapalat"/>
          <w:sz w:val="20"/>
          <w:szCs w:val="20"/>
          <w:lang w:val="es-ES"/>
        </w:rPr>
        <w:t xml:space="preserve">) </w:t>
      </w:r>
      <w:r w:rsidRPr="00D524BC">
        <w:rPr>
          <w:rFonts w:ascii="GHEA Grapalat" w:hAnsi="GHEA Grapalat" w:cs="Sylfaen"/>
          <w:sz w:val="20"/>
          <w:szCs w:val="20"/>
        </w:rPr>
        <w:t>միևնույն</w:t>
      </w:r>
      <w:r w:rsidRPr="00D524BC">
        <w:rPr>
          <w:rFonts w:ascii="GHEA Grapalat" w:hAnsi="GHEA Grapalat"/>
          <w:sz w:val="20"/>
          <w:szCs w:val="20"/>
          <w:lang w:val="es-ES"/>
        </w:rPr>
        <w:t xml:space="preserve"> </w:t>
      </w:r>
      <w:r w:rsidRPr="00D524BC">
        <w:rPr>
          <w:rFonts w:ascii="GHEA Grapalat" w:hAnsi="GHEA Grapalat" w:cs="Sylfaen"/>
          <w:sz w:val="20"/>
          <w:szCs w:val="20"/>
        </w:rPr>
        <w:t>անձի</w:t>
      </w:r>
      <w:r w:rsidRPr="00D524BC">
        <w:rPr>
          <w:rFonts w:ascii="GHEA Grapalat" w:hAnsi="GHEA Grapalat"/>
          <w:sz w:val="20"/>
          <w:szCs w:val="20"/>
          <w:lang w:val="es-ES"/>
        </w:rPr>
        <w:t xml:space="preserve"> (</w:t>
      </w:r>
      <w:r w:rsidRPr="00D524BC">
        <w:rPr>
          <w:rFonts w:ascii="GHEA Grapalat" w:hAnsi="GHEA Grapalat" w:cs="Sylfaen"/>
          <w:sz w:val="20"/>
          <w:szCs w:val="20"/>
        </w:rPr>
        <w:t>անձանց</w:t>
      </w:r>
      <w:r w:rsidRPr="00D524BC">
        <w:rPr>
          <w:rFonts w:ascii="GHEA Grapalat" w:hAnsi="GHEA Grapalat"/>
          <w:sz w:val="20"/>
          <w:szCs w:val="20"/>
          <w:lang w:val="es-ES"/>
        </w:rPr>
        <w:t xml:space="preserve">) </w:t>
      </w:r>
      <w:r w:rsidRPr="00D524BC">
        <w:rPr>
          <w:rFonts w:ascii="GHEA Grapalat" w:hAnsi="GHEA Grapalat" w:cs="Sylfaen"/>
          <w:sz w:val="20"/>
          <w:szCs w:val="20"/>
        </w:rPr>
        <w:t>կողմից</w:t>
      </w:r>
      <w:r w:rsidRPr="00D524BC">
        <w:rPr>
          <w:rFonts w:ascii="GHEA Grapalat" w:hAnsi="GHEA Grapalat"/>
          <w:sz w:val="20"/>
          <w:szCs w:val="20"/>
          <w:lang w:val="es-ES"/>
        </w:rPr>
        <w:t xml:space="preserve"> </w:t>
      </w:r>
      <w:r w:rsidRPr="00D524BC">
        <w:rPr>
          <w:rFonts w:ascii="GHEA Grapalat" w:hAnsi="GHEA Grapalat" w:cs="Sylfaen"/>
          <w:sz w:val="20"/>
          <w:szCs w:val="20"/>
        </w:rPr>
        <w:t>հիմնադրված</w:t>
      </w:r>
      <w:r w:rsidRPr="00D524BC">
        <w:rPr>
          <w:rFonts w:ascii="GHEA Grapalat" w:hAnsi="GHEA Grapalat"/>
          <w:sz w:val="20"/>
          <w:szCs w:val="20"/>
          <w:lang w:val="es-ES"/>
        </w:rPr>
        <w:t xml:space="preserve"> </w:t>
      </w:r>
      <w:r w:rsidRPr="00D524BC">
        <w:rPr>
          <w:rFonts w:ascii="GHEA Grapalat" w:hAnsi="GHEA Grapalat" w:cs="Sylfaen"/>
          <w:sz w:val="20"/>
          <w:szCs w:val="20"/>
        </w:rPr>
        <w:t>կամ</w:t>
      </w:r>
      <w:r w:rsidRPr="00D524BC">
        <w:rPr>
          <w:rFonts w:ascii="GHEA Grapalat" w:hAnsi="GHEA Grapalat"/>
          <w:sz w:val="20"/>
          <w:szCs w:val="20"/>
          <w:lang w:val="es-ES"/>
        </w:rPr>
        <w:t xml:space="preserve"> </w:t>
      </w:r>
      <w:r w:rsidRPr="00D524BC">
        <w:rPr>
          <w:rFonts w:ascii="GHEA Grapalat" w:hAnsi="GHEA Grapalat" w:cs="Sylfaen"/>
          <w:sz w:val="20"/>
          <w:szCs w:val="20"/>
        </w:rPr>
        <w:t>ավելի</w:t>
      </w:r>
      <w:r w:rsidRPr="00D524BC">
        <w:rPr>
          <w:rFonts w:ascii="GHEA Grapalat" w:hAnsi="GHEA Grapalat"/>
          <w:sz w:val="20"/>
          <w:szCs w:val="20"/>
          <w:lang w:val="es-ES"/>
        </w:rPr>
        <w:t xml:space="preserve"> </w:t>
      </w:r>
      <w:r w:rsidRPr="00D524BC">
        <w:rPr>
          <w:rFonts w:ascii="GHEA Grapalat" w:hAnsi="GHEA Grapalat" w:cs="Sylfaen"/>
          <w:sz w:val="20"/>
          <w:szCs w:val="20"/>
        </w:rPr>
        <w:t>քան</w:t>
      </w:r>
      <w:r w:rsidRPr="00D524BC">
        <w:rPr>
          <w:rFonts w:ascii="GHEA Grapalat" w:hAnsi="GHEA Grapalat"/>
          <w:sz w:val="20"/>
          <w:szCs w:val="20"/>
          <w:lang w:val="es-ES"/>
        </w:rPr>
        <w:t xml:space="preserve"> </w:t>
      </w:r>
      <w:r w:rsidRPr="00D524BC">
        <w:rPr>
          <w:rFonts w:ascii="GHEA Grapalat" w:hAnsi="GHEA Grapalat" w:cs="Sylfaen"/>
          <w:sz w:val="20"/>
          <w:szCs w:val="20"/>
        </w:rPr>
        <w:t>հիսուն</w:t>
      </w:r>
      <w:r w:rsidRPr="00D524BC">
        <w:rPr>
          <w:rFonts w:ascii="GHEA Grapalat" w:hAnsi="GHEA Grapalat"/>
          <w:sz w:val="20"/>
          <w:szCs w:val="20"/>
          <w:lang w:val="es-ES"/>
        </w:rPr>
        <w:t xml:space="preserve"> </w:t>
      </w:r>
      <w:r w:rsidRPr="00D524BC">
        <w:rPr>
          <w:rFonts w:ascii="GHEA Grapalat" w:hAnsi="GHEA Grapalat" w:cs="Sylfaen"/>
          <w:sz w:val="20"/>
          <w:szCs w:val="20"/>
        </w:rPr>
        <w:t>տոկոս</w:t>
      </w:r>
      <w:r w:rsidRPr="00D524BC">
        <w:rPr>
          <w:rFonts w:ascii="GHEA Grapalat" w:hAnsi="GHEA Grapalat"/>
          <w:sz w:val="20"/>
          <w:szCs w:val="20"/>
          <w:lang w:val="es-ES"/>
        </w:rPr>
        <w:t xml:space="preserve"> </w:t>
      </w:r>
      <w:r w:rsidRPr="00D524BC">
        <w:rPr>
          <w:rFonts w:ascii="GHEA Grapalat" w:hAnsi="GHEA Grapalat" w:cs="Sylfaen"/>
          <w:sz w:val="20"/>
          <w:szCs w:val="20"/>
        </w:rPr>
        <w:t>միևնույն</w:t>
      </w:r>
      <w:r w:rsidRPr="00D524BC">
        <w:rPr>
          <w:rFonts w:ascii="GHEA Grapalat" w:hAnsi="GHEA Grapalat"/>
          <w:sz w:val="20"/>
          <w:szCs w:val="20"/>
          <w:lang w:val="es-ES"/>
        </w:rPr>
        <w:t xml:space="preserve"> </w:t>
      </w:r>
      <w:r w:rsidRPr="00D524BC">
        <w:rPr>
          <w:rFonts w:ascii="GHEA Grapalat" w:hAnsi="GHEA Grapalat" w:cs="Sylfaen"/>
          <w:sz w:val="20"/>
          <w:szCs w:val="20"/>
        </w:rPr>
        <w:t>անձի</w:t>
      </w:r>
      <w:r w:rsidRPr="00D524BC">
        <w:rPr>
          <w:rFonts w:ascii="GHEA Grapalat" w:hAnsi="GHEA Grapalat"/>
          <w:sz w:val="20"/>
          <w:szCs w:val="20"/>
          <w:lang w:val="es-ES"/>
        </w:rPr>
        <w:t xml:space="preserve"> (</w:t>
      </w:r>
      <w:r w:rsidRPr="00D524BC">
        <w:rPr>
          <w:rFonts w:ascii="GHEA Grapalat" w:hAnsi="GHEA Grapalat" w:cs="Sylfaen"/>
          <w:sz w:val="20"/>
          <w:szCs w:val="20"/>
        </w:rPr>
        <w:t>անձանց</w:t>
      </w:r>
      <w:r w:rsidRPr="00D524BC">
        <w:rPr>
          <w:rFonts w:ascii="GHEA Grapalat" w:hAnsi="GHEA Grapalat"/>
          <w:sz w:val="20"/>
          <w:szCs w:val="20"/>
          <w:lang w:val="es-ES"/>
        </w:rPr>
        <w:t xml:space="preserve">) </w:t>
      </w:r>
      <w:r w:rsidRPr="00D524BC">
        <w:rPr>
          <w:rFonts w:ascii="GHEA Grapalat" w:hAnsi="GHEA Grapalat" w:cs="Sylfaen"/>
          <w:sz w:val="20"/>
          <w:szCs w:val="20"/>
        </w:rPr>
        <w:t>պատկանող</w:t>
      </w:r>
      <w:r w:rsidRPr="00D524BC">
        <w:rPr>
          <w:rFonts w:ascii="GHEA Grapalat" w:hAnsi="GHEA Grapalat"/>
          <w:sz w:val="20"/>
          <w:szCs w:val="20"/>
          <w:lang w:val="es-ES"/>
        </w:rPr>
        <w:t xml:space="preserve"> </w:t>
      </w:r>
      <w:r w:rsidRPr="00D524BC">
        <w:rPr>
          <w:rFonts w:ascii="GHEA Grapalat" w:hAnsi="GHEA Grapalat" w:cs="Sylfaen"/>
          <w:sz w:val="20"/>
          <w:szCs w:val="20"/>
        </w:rPr>
        <w:t>բաժնեմաս</w:t>
      </w:r>
      <w:r w:rsidRPr="00D524BC">
        <w:rPr>
          <w:rFonts w:ascii="GHEA Grapalat" w:hAnsi="GHEA Grapalat"/>
          <w:sz w:val="20"/>
          <w:szCs w:val="20"/>
          <w:lang w:val="es-ES"/>
        </w:rPr>
        <w:t xml:space="preserve"> (</w:t>
      </w:r>
      <w:r w:rsidRPr="00D524BC">
        <w:rPr>
          <w:rFonts w:ascii="GHEA Grapalat" w:hAnsi="GHEA Grapalat"/>
          <w:sz w:val="20"/>
          <w:szCs w:val="20"/>
        </w:rPr>
        <w:t>փայաբաժին</w:t>
      </w:r>
      <w:r w:rsidRPr="00D524BC">
        <w:rPr>
          <w:rFonts w:ascii="GHEA Grapalat" w:hAnsi="GHEA Grapalat"/>
          <w:sz w:val="20"/>
          <w:szCs w:val="20"/>
          <w:lang w:val="es-ES"/>
        </w:rPr>
        <w:t xml:space="preserve">) </w:t>
      </w:r>
      <w:r w:rsidRPr="00D524BC">
        <w:rPr>
          <w:rFonts w:ascii="GHEA Grapalat" w:hAnsi="GHEA Grapalat" w:cs="Sylfaen"/>
          <w:sz w:val="20"/>
          <w:szCs w:val="20"/>
        </w:rPr>
        <w:t>ունեցող</w:t>
      </w:r>
      <w:r w:rsidRPr="00D524BC">
        <w:rPr>
          <w:rFonts w:ascii="GHEA Grapalat" w:hAnsi="GHEA Grapalat"/>
          <w:sz w:val="20"/>
          <w:szCs w:val="20"/>
          <w:lang w:val="es-ES"/>
        </w:rPr>
        <w:t xml:space="preserve"> </w:t>
      </w:r>
      <w:r w:rsidRPr="00D524BC">
        <w:rPr>
          <w:rFonts w:ascii="GHEA Grapalat" w:hAnsi="GHEA Grapalat" w:cs="Sylfaen"/>
          <w:sz w:val="20"/>
          <w:szCs w:val="20"/>
        </w:rPr>
        <w:t>կազմակերպությունների</w:t>
      </w:r>
      <w:r w:rsidRPr="00D524BC">
        <w:rPr>
          <w:rFonts w:ascii="GHEA Grapalat" w:hAnsi="GHEA Grapalat"/>
          <w:sz w:val="20"/>
          <w:szCs w:val="20"/>
          <w:lang w:val="es-ES"/>
        </w:rPr>
        <w:t xml:space="preserve"> </w:t>
      </w:r>
      <w:r w:rsidRPr="00D524BC">
        <w:rPr>
          <w:rFonts w:ascii="GHEA Grapalat" w:hAnsi="GHEA Grapalat" w:cs="Sylfaen"/>
          <w:sz w:val="20"/>
          <w:szCs w:val="20"/>
        </w:rPr>
        <w:t>միաժամանակյա</w:t>
      </w:r>
      <w:r w:rsidRPr="00D524BC">
        <w:rPr>
          <w:rFonts w:ascii="GHEA Grapalat" w:hAnsi="GHEA Grapalat"/>
          <w:sz w:val="20"/>
          <w:szCs w:val="20"/>
          <w:lang w:val="es-ES"/>
        </w:rPr>
        <w:t xml:space="preserve"> </w:t>
      </w:r>
      <w:r w:rsidRPr="00D524BC">
        <w:rPr>
          <w:rFonts w:ascii="GHEA Grapalat" w:hAnsi="GHEA Grapalat" w:cs="Sylfaen"/>
          <w:sz w:val="20"/>
          <w:szCs w:val="20"/>
        </w:rPr>
        <w:t>մասնակցությունը</w:t>
      </w:r>
      <w:r w:rsidRPr="00D524BC">
        <w:rPr>
          <w:rFonts w:ascii="GHEA Grapalat" w:hAnsi="GHEA Grapalat"/>
          <w:sz w:val="20"/>
          <w:szCs w:val="20"/>
          <w:lang w:val="es-ES"/>
        </w:rPr>
        <w:t xml:space="preserve"> </w:t>
      </w:r>
      <w:r w:rsidRPr="00D524BC">
        <w:rPr>
          <w:rFonts w:ascii="GHEA Grapalat" w:hAnsi="GHEA Grapalat"/>
          <w:sz w:val="20"/>
          <w:szCs w:val="20"/>
        </w:rPr>
        <w:t>սույն</w:t>
      </w:r>
      <w:r w:rsidRPr="00D524BC">
        <w:rPr>
          <w:rFonts w:ascii="GHEA Grapalat" w:hAnsi="GHEA Grapalat"/>
          <w:sz w:val="20"/>
          <w:szCs w:val="20"/>
          <w:lang w:val="es-ES"/>
        </w:rPr>
        <w:t xml:space="preserve"> </w:t>
      </w:r>
      <w:r w:rsidRPr="00D524BC">
        <w:rPr>
          <w:rFonts w:ascii="GHEA Grapalat" w:hAnsi="GHEA Grapalat"/>
          <w:sz w:val="20"/>
          <w:szCs w:val="20"/>
        </w:rPr>
        <w:t>ընթացակարգին</w:t>
      </w:r>
      <w:r w:rsidRPr="00D524BC">
        <w:rPr>
          <w:rFonts w:ascii="GHEA Grapalat" w:hAnsi="GHEA Grapalat"/>
          <w:sz w:val="20"/>
          <w:szCs w:val="20"/>
          <w:lang w:val="hy-AM"/>
        </w:rPr>
        <w:t xml:space="preserve"> </w:t>
      </w:r>
      <w:r w:rsidRPr="00D524BC">
        <w:rPr>
          <w:rFonts w:ascii="GHEA Grapalat" w:hAnsi="GHEA Grapalat" w:cs="Sylfaen"/>
          <w:sz w:val="20"/>
          <w:szCs w:val="20"/>
          <w:lang w:val="es-ES"/>
        </w:rPr>
        <w:t>(</w:t>
      </w:r>
      <w:r w:rsidRPr="00D524BC">
        <w:rPr>
          <w:rFonts w:ascii="GHEA Grapalat" w:hAnsi="GHEA Grapalat" w:cs="Sylfaen"/>
          <w:sz w:val="20"/>
          <w:szCs w:val="20"/>
        </w:rPr>
        <w:t>միևնույն</w:t>
      </w:r>
      <w:r w:rsidRPr="00D524BC">
        <w:rPr>
          <w:rFonts w:ascii="GHEA Grapalat" w:hAnsi="GHEA Grapalat" w:cs="Sylfaen"/>
          <w:sz w:val="20"/>
          <w:szCs w:val="20"/>
          <w:lang w:val="es-ES"/>
        </w:rPr>
        <w:t xml:space="preserve"> </w:t>
      </w:r>
      <w:r w:rsidRPr="00D524BC">
        <w:rPr>
          <w:rFonts w:ascii="GHEA Grapalat" w:hAnsi="GHEA Grapalat" w:cs="Sylfaen"/>
          <w:sz w:val="20"/>
          <w:szCs w:val="20"/>
        </w:rPr>
        <w:t>չափաբաժնին</w:t>
      </w:r>
      <w:r w:rsidRPr="00D524BC">
        <w:rPr>
          <w:rFonts w:ascii="GHEA Grapalat" w:hAnsi="GHEA Grapalat" w:cs="Sylfaen"/>
          <w:sz w:val="20"/>
          <w:szCs w:val="20"/>
          <w:lang w:val="es-ES"/>
        </w:rPr>
        <w:t xml:space="preserve">), </w:t>
      </w:r>
      <w:r w:rsidRPr="00D524BC">
        <w:rPr>
          <w:rFonts w:ascii="GHEA Grapalat" w:hAnsi="GHEA Grapalat" w:cs="Sylfaen"/>
          <w:sz w:val="20"/>
          <w:szCs w:val="20"/>
        </w:rPr>
        <w:t>բացառությամբ</w:t>
      </w:r>
      <w:r w:rsidRPr="00D524BC">
        <w:rPr>
          <w:rFonts w:ascii="GHEA Grapalat" w:hAnsi="GHEA Grapalat"/>
          <w:sz w:val="20"/>
          <w:szCs w:val="20"/>
          <w:lang w:val="es-ES"/>
        </w:rPr>
        <w:t xml:space="preserve"> </w:t>
      </w:r>
      <w:r w:rsidRPr="00D524BC">
        <w:rPr>
          <w:rFonts w:ascii="GHEA Grapalat" w:hAnsi="GHEA Grapalat" w:cs="Sylfaen"/>
          <w:sz w:val="20"/>
          <w:szCs w:val="20"/>
        </w:rPr>
        <w:t>պետության</w:t>
      </w:r>
      <w:r w:rsidRPr="00D524BC">
        <w:rPr>
          <w:rFonts w:ascii="GHEA Grapalat" w:hAnsi="GHEA Grapalat"/>
          <w:sz w:val="20"/>
          <w:szCs w:val="20"/>
          <w:lang w:val="es-ES"/>
        </w:rPr>
        <w:t xml:space="preserve"> </w:t>
      </w:r>
      <w:r w:rsidRPr="00D524BC">
        <w:rPr>
          <w:rFonts w:ascii="GHEA Grapalat" w:hAnsi="GHEA Grapalat" w:cs="Sylfaen"/>
          <w:sz w:val="20"/>
          <w:szCs w:val="20"/>
        </w:rPr>
        <w:t>կամ</w:t>
      </w:r>
      <w:r w:rsidRPr="00D524BC">
        <w:rPr>
          <w:rFonts w:ascii="GHEA Grapalat" w:hAnsi="GHEA Grapalat"/>
          <w:sz w:val="20"/>
          <w:szCs w:val="20"/>
          <w:lang w:val="es-ES"/>
        </w:rPr>
        <w:t xml:space="preserve"> </w:t>
      </w:r>
      <w:r w:rsidRPr="00D524BC">
        <w:rPr>
          <w:rFonts w:ascii="GHEA Grapalat" w:hAnsi="GHEA Grapalat" w:cs="Sylfaen"/>
          <w:sz w:val="20"/>
          <w:szCs w:val="20"/>
        </w:rPr>
        <w:t>համայնքների</w:t>
      </w:r>
      <w:r w:rsidRPr="00D524BC">
        <w:rPr>
          <w:rFonts w:ascii="GHEA Grapalat" w:hAnsi="GHEA Grapalat"/>
          <w:sz w:val="20"/>
          <w:szCs w:val="20"/>
          <w:lang w:val="es-ES"/>
        </w:rPr>
        <w:t xml:space="preserve"> </w:t>
      </w:r>
      <w:r w:rsidRPr="00D524BC">
        <w:rPr>
          <w:rFonts w:ascii="GHEA Grapalat" w:hAnsi="GHEA Grapalat" w:cs="Sylfaen"/>
          <w:sz w:val="20"/>
          <w:szCs w:val="20"/>
        </w:rPr>
        <w:t>կողմից</w:t>
      </w:r>
      <w:r w:rsidRPr="00D524BC">
        <w:rPr>
          <w:rFonts w:ascii="GHEA Grapalat" w:hAnsi="GHEA Grapalat"/>
          <w:sz w:val="20"/>
          <w:szCs w:val="20"/>
          <w:lang w:val="es-ES"/>
        </w:rPr>
        <w:t xml:space="preserve"> </w:t>
      </w:r>
      <w:r w:rsidRPr="00D524BC">
        <w:rPr>
          <w:rFonts w:ascii="GHEA Grapalat" w:hAnsi="GHEA Grapalat" w:cs="Sylfaen"/>
          <w:sz w:val="20"/>
          <w:szCs w:val="20"/>
        </w:rPr>
        <w:t>հիմնադրված</w:t>
      </w:r>
      <w:r w:rsidRPr="00D524BC">
        <w:rPr>
          <w:rFonts w:ascii="GHEA Grapalat" w:hAnsi="GHEA Grapalat"/>
          <w:sz w:val="20"/>
          <w:szCs w:val="20"/>
          <w:lang w:val="es-ES"/>
        </w:rPr>
        <w:t xml:space="preserve"> </w:t>
      </w:r>
      <w:r w:rsidRPr="00D524BC">
        <w:rPr>
          <w:rFonts w:ascii="GHEA Grapalat" w:hAnsi="GHEA Grapalat" w:cs="Sylfaen"/>
          <w:sz w:val="20"/>
          <w:szCs w:val="20"/>
        </w:rPr>
        <w:t>կազմակերպությունների</w:t>
      </w:r>
      <w:r w:rsidRPr="00D524BC">
        <w:rPr>
          <w:rFonts w:ascii="GHEA Grapalat" w:hAnsi="GHEA Grapalat" w:cs="Sylfaen"/>
          <w:sz w:val="20"/>
          <w:szCs w:val="20"/>
          <w:lang w:val="es-ES"/>
        </w:rPr>
        <w:t xml:space="preserve"> </w:t>
      </w:r>
      <w:r w:rsidRPr="00D524BC">
        <w:rPr>
          <w:rFonts w:ascii="GHEA Grapalat" w:hAnsi="GHEA Grapalat" w:cs="Sylfaen"/>
          <w:sz w:val="20"/>
          <w:szCs w:val="20"/>
        </w:rPr>
        <w:t>և</w:t>
      </w:r>
      <w:r w:rsidRPr="00D524BC">
        <w:rPr>
          <w:rFonts w:ascii="GHEA Grapalat" w:hAnsi="GHEA Grapalat" w:cs="Sylfaen"/>
          <w:sz w:val="20"/>
          <w:szCs w:val="20"/>
          <w:lang w:val="es-ES"/>
        </w:rPr>
        <w:t xml:space="preserve"> (</w:t>
      </w:r>
      <w:r w:rsidRPr="00D524BC">
        <w:rPr>
          <w:rFonts w:ascii="GHEA Grapalat" w:hAnsi="GHEA Grapalat" w:cs="Sylfaen"/>
          <w:sz w:val="20"/>
          <w:szCs w:val="20"/>
        </w:rPr>
        <w:t>կամ</w:t>
      </w:r>
      <w:r w:rsidRPr="00D524BC">
        <w:rPr>
          <w:rFonts w:ascii="GHEA Grapalat" w:hAnsi="GHEA Grapalat" w:cs="Sylfaen"/>
          <w:sz w:val="20"/>
          <w:szCs w:val="20"/>
          <w:lang w:val="es-ES"/>
        </w:rPr>
        <w:t xml:space="preserve">) </w:t>
      </w:r>
      <w:r w:rsidRPr="00D524BC">
        <w:rPr>
          <w:rFonts w:ascii="GHEA Grapalat" w:hAnsi="GHEA Grapalat" w:cs="Sylfaen"/>
          <w:sz w:val="20"/>
        </w:rPr>
        <w:t>համատեղ</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ործունեության</w:t>
      </w:r>
      <w:r w:rsidRPr="00D524BC">
        <w:rPr>
          <w:rFonts w:ascii="GHEA Grapalat" w:hAnsi="GHEA Grapalat" w:cs="Times Armenian"/>
          <w:sz w:val="20"/>
          <w:lang w:val="af-ZA"/>
        </w:rPr>
        <w:t xml:space="preserve"> </w:t>
      </w:r>
      <w:r w:rsidRPr="00D524BC">
        <w:rPr>
          <w:rFonts w:ascii="GHEA Grapalat" w:hAnsi="GHEA Grapalat" w:cs="Sylfaen"/>
          <w:sz w:val="20"/>
        </w:rPr>
        <w:t>կար</w:t>
      </w:r>
      <w:r w:rsidRPr="00D524BC">
        <w:rPr>
          <w:rFonts w:ascii="GHEA Grapalat" w:hAnsi="GHEA Grapalat" w:cs="Times Armenian"/>
          <w:sz w:val="20"/>
        </w:rPr>
        <w:t>գ</w:t>
      </w:r>
      <w:r w:rsidRPr="00D524BC">
        <w:rPr>
          <w:rFonts w:ascii="GHEA Grapalat" w:hAnsi="GHEA Grapalat" w:cs="Sylfaen"/>
          <w:sz w:val="20"/>
        </w:rPr>
        <w:t>ով</w:t>
      </w:r>
      <w:r w:rsidRPr="00D524BC">
        <w:rPr>
          <w:rFonts w:ascii="GHEA Grapalat" w:hAnsi="GHEA Grapalat" w:cs="Sylfaen"/>
          <w:sz w:val="20"/>
          <w:lang w:val="af-ZA"/>
        </w:rPr>
        <w:t xml:space="preserve"> </w:t>
      </w:r>
      <w:r w:rsidRPr="00D524BC">
        <w:rPr>
          <w:rFonts w:ascii="GHEA Grapalat" w:hAnsi="GHEA Grapalat" w:cs="Times Armenian"/>
          <w:sz w:val="20"/>
          <w:lang w:val="af-ZA"/>
        </w:rPr>
        <w:t>(</w:t>
      </w:r>
      <w:r w:rsidRPr="00D524BC">
        <w:rPr>
          <w:rFonts w:ascii="GHEA Grapalat" w:hAnsi="GHEA Grapalat" w:cs="Sylfaen"/>
          <w:sz w:val="20"/>
        </w:rPr>
        <w:t>կոնսորցիումով</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նումների</w:t>
      </w:r>
      <w:r w:rsidRPr="00D524BC">
        <w:rPr>
          <w:rFonts w:ascii="GHEA Grapalat" w:hAnsi="GHEA Grapalat" w:cs="Times Armenian"/>
          <w:sz w:val="20"/>
          <w:lang w:val="af-ZA"/>
        </w:rPr>
        <w:t xml:space="preserve"> </w:t>
      </w:r>
      <w:r w:rsidRPr="00D524BC">
        <w:rPr>
          <w:rFonts w:ascii="GHEA Grapalat" w:hAnsi="GHEA Grapalat" w:cs="Times Armenian"/>
          <w:sz w:val="20"/>
        </w:rPr>
        <w:t>գ</w:t>
      </w:r>
      <w:r w:rsidRPr="00D524BC">
        <w:rPr>
          <w:rFonts w:ascii="GHEA Grapalat" w:hAnsi="GHEA Grapalat" w:cs="Sylfaen"/>
          <w:sz w:val="20"/>
        </w:rPr>
        <w:t>ործընթացին</w:t>
      </w:r>
      <w:r w:rsidRPr="00D524BC">
        <w:rPr>
          <w:rFonts w:ascii="GHEA Grapalat" w:hAnsi="GHEA Grapalat" w:cs="Sylfaen"/>
          <w:sz w:val="20"/>
          <w:lang w:val="es-ES"/>
        </w:rPr>
        <w:t xml:space="preserve"> </w:t>
      </w:r>
      <w:r w:rsidRPr="00D524BC">
        <w:rPr>
          <w:rFonts w:ascii="GHEA Grapalat" w:hAnsi="GHEA Grapalat" w:cs="Sylfaen"/>
          <w:sz w:val="20"/>
          <w:szCs w:val="20"/>
        </w:rPr>
        <w:t>մասնակցության</w:t>
      </w:r>
      <w:r w:rsidRPr="00D524BC">
        <w:rPr>
          <w:rFonts w:ascii="GHEA Grapalat" w:hAnsi="GHEA Grapalat" w:cs="Sylfaen"/>
          <w:sz w:val="20"/>
          <w:szCs w:val="20"/>
          <w:lang w:val="es-ES"/>
        </w:rPr>
        <w:t xml:space="preserve"> </w:t>
      </w:r>
      <w:r w:rsidRPr="00D524BC">
        <w:rPr>
          <w:rFonts w:ascii="GHEA Grapalat" w:hAnsi="GHEA Grapalat" w:cs="Sylfaen"/>
          <w:sz w:val="20"/>
          <w:szCs w:val="20"/>
        </w:rPr>
        <w:t>դեպքերի</w:t>
      </w:r>
      <w:r w:rsidRPr="00D524BC">
        <w:rPr>
          <w:rFonts w:ascii="GHEA Grapalat" w:hAnsi="GHEA Grapalat" w:cs="Sylfaen"/>
          <w:sz w:val="20"/>
          <w:szCs w:val="20"/>
          <w:lang w:val="es-ES"/>
        </w:rPr>
        <w:t>:</w:t>
      </w:r>
    </w:p>
    <w:p w:rsidR="006E5207" w:rsidRPr="00D524BC" w:rsidRDefault="006E5207" w:rsidP="00D45C73">
      <w:pPr>
        <w:pStyle w:val="a5"/>
        <w:spacing w:before="0" w:beforeAutospacing="0" w:after="0" w:afterAutospacing="0"/>
        <w:jc w:val="both"/>
        <w:rPr>
          <w:rFonts w:ascii="GHEA Grapalat" w:hAnsi="GHEA Grapalat"/>
          <w:sz w:val="20"/>
          <w:szCs w:val="20"/>
          <w:lang w:val="hy-AM"/>
        </w:rPr>
      </w:pPr>
      <w:r w:rsidRPr="00D524BC">
        <w:rPr>
          <w:rFonts w:ascii="GHEA Grapalat" w:hAnsi="GHEA Grapalat"/>
          <w:sz w:val="20"/>
          <w:szCs w:val="20"/>
        </w:rPr>
        <w:t>Կարգի</w:t>
      </w:r>
      <w:r w:rsidRPr="00D524BC">
        <w:rPr>
          <w:rFonts w:ascii="GHEA Grapalat" w:hAnsi="GHEA Grapalat"/>
          <w:sz w:val="20"/>
          <w:szCs w:val="20"/>
          <w:lang w:val="es-ES"/>
        </w:rPr>
        <w:t xml:space="preserve"> 119-</w:t>
      </w:r>
      <w:r w:rsidRPr="00D524BC">
        <w:rPr>
          <w:rFonts w:ascii="GHEA Grapalat" w:hAnsi="GHEA Grapalat"/>
          <w:sz w:val="20"/>
          <w:szCs w:val="20"/>
        </w:rPr>
        <w:t>րդ</w:t>
      </w:r>
      <w:r w:rsidRPr="00D524BC">
        <w:rPr>
          <w:rFonts w:ascii="GHEA Grapalat" w:hAnsi="GHEA Grapalat"/>
          <w:sz w:val="20"/>
          <w:szCs w:val="20"/>
          <w:lang w:val="es-ES"/>
        </w:rPr>
        <w:t xml:space="preserve"> </w:t>
      </w:r>
      <w:r w:rsidRPr="00D524BC">
        <w:rPr>
          <w:rFonts w:ascii="GHEA Grapalat" w:hAnsi="GHEA Grapalat"/>
          <w:sz w:val="20"/>
          <w:szCs w:val="20"/>
        </w:rPr>
        <w:t>կետի</w:t>
      </w:r>
      <w:r w:rsidRPr="00D524BC">
        <w:rPr>
          <w:rFonts w:ascii="GHEA Grapalat" w:hAnsi="GHEA Grapalat"/>
          <w:sz w:val="20"/>
          <w:szCs w:val="20"/>
          <w:lang w:val="es-ES"/>
        </w:rPr>
        <w:t xml:space="preserve"> </w:t>
      </w:r>
      <w:r w:rsidRPr="00D524BC">
        <w:rPr>
          <w:rFonts w:ascii="GHEA Grapalat" w:hAnsi="GHEA Grapalat"/>
          <w:sz w:val="20"/>
          <w:szCs w:val="20"/>
          <w:lang w:val="hy-AM"/>
        </w:rPr>
        <w:t>իմաստով`</w:t>
      </w:r>
    </w:p>
    <w:p w:rsidR="006E5207" w:rsidRPr="00D524BC" w:rsidRDefault="006E5207" w:rsidP="00D45C73">
      <w:pPr>
        <w:pStyle w:val="a5"/>
        <w:spacing w:before="0" w:beforeAutospacing="0" w:after="0" w:afterAutospacing="0"/>
        <w:jc w:val="both"/>
        <w:rPr>
          <w:rFonts w:ascii="GHEA Grapalat" w:hAnsi="GHEA Grapalat"/>
          <w:color w:val="000000"/>
          <w:sz w:val="20"/>
          <w:szCs w:val="20"/>
          <w:lang w:val="hy-AM"/>
        </w:rPr>
      </w:pPr>
      <w:r w:rsidRPr="00D524BC">
        <w:rPr>
          <w:rFonts w:ascii="GHEA Grapalat" w:hAnsi="GHEA Grapalat"/>
          <w:sz w:val="20"/>
          <w:szCs w:val="20"/>
          <w:lang w:val="hy-AM"/>
        </w:rPr>
        <w:t>1</w:t>
      </w:r>
      <w:r w:rsidRPr="00D524BC">
        <w:rPr>
          <w:rFonts w:ascii="GHEA Grapalat" w:hAnsi="GHEA Grapalat"/>
          <w:color w:val="000000"/>
          <w:sz w:val="20"/>
          <w:szCs w:val="20"/>
          <w:lang w:val="hy-AM"/>
        </w:rPr>
        <w:t xml:space="preserve">) </w:t>
      </w:r>
      <w:r w:rsidRPr="00D524BC">
        <w:rPr>
          <w:rFonts w:ascii="GHEA Grapalat" w:hAnsi="GHEA Grapalat"/>
          <w:sz w:val="20"/>
          <w:szCs w:val="20"/>
          <w:lang w:val="hy-AM"/>
        </w:rPr>
        <w:t xml:space="preserve">ֆիզիկական </w:t>
      </w:r>
      <w:r w:rsidRPr="00D524BC">
        <w:rPr>
          <w:rFonts w:ascii="GHEA Grapalat" w:hAnsi="GHEA Grapalat" w:cs="GHEA Grapalat"/>
          <w:color w:val="000000"/>
          <w:sz w:val="20"/>
          <w:szCs w:val="20"/>
          <w:lang w:val="hy-AM"/>
        </w:rPr>
        <w:t xml:space="preserve">անձինք համարվում են փոխկապակցված, </w:t>
      </w:r>
      <w:r w:rsidRPr="00D524B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Pr="00D524BC" w:rsidRDefault="006E5207" w:rsidP="00D45C73">
      <w:pPr>
        <w:pStyle w:val="a5"/>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Pr="00D524BC" w:rsidRDefault="006E5207" w:rsidP="00D45C73">
      <w:pPr>
        <w:pStyle w:val="a5"/>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E5207" w:rsidRPr="00D524BC" w:rsidRDefault="006E5207" w:rsidP="00D45C73">
      <w:pPr>
        <w:pStyle w:val="a5"/>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lastRenderedPageBreak/>
        <w:t>բ.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Pr="00D524BC" w:rsidRDefault="006E5207" w:rsidP="00D45C73">
      <w:pPr>
        <w:pStyle w:val="a5"/>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Pr="00D524BC" w:rsidRDefault="006E5207" w:rsidP="00D45C73">
      <w:pPr>
        <w:pStyle w:val="a5"/>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Pr="00D524BC" w:rsidRDefault="006E5207" w:rsidP="00D45C73">
      <w:pPr>
        <w:pStyle w:val="a5"/>
        <w:spacing w:before="0" w:beforeAutospacing="0" w:after="0" w:afterAutospacing="0"/>
        <w:jc w:val="both"/>
        <w:rPr>
          <w:rFonts w:ascii="GHEA Grapalat" w:hAnsi="GHEA Grapalat"/>
          <w:color w:val="000000"/>
          <w:sz w:val="20"/>
          <w:szCs w:val="20"/>
          <w:lang w:val="hy-AM"/>
        </w:rPr>
      </w:pPr>
      <w:r w:rsidRPr="00D524BC">
        <w:rPr>
          <w:rFonts w:ascii="GHEA Grapalat" w:hAnsi="GHEA Grapalat"/>
          <w:sz w:val="20"/>
          <w:szCs w:val="20"/>
          <w:lang w:val="hy-AM"/>
        </w:rPr>
        <w:t xml:space="preserve">3) ֆիզիկական անձի կարգավիճակ չունեցող մասնակիցները </w:t>
      </w:r>
      <w:r w:rsidRPr="00D524BC">
        <w:rPr>
          <w:rFonts w:ascii="GHEA Grapalat" w:hAnsi="GHEA Grapalat"/>
          <w:color w:val="000000"/>
          <w:sz w:val="20"/>
          <w:szCs w:val="20"/>
          <w:lang w:val="hy-AM"/>
        </w:rPr>
        <w:t xml:space="preserve">համարվում են փոխկապակցված, եթե` </w:t>
      </w:r>
    </w:p>
    <w:p w:rsidR="006E5207" w:rsidRPr="00D524BC"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sidRPr="00D524BC">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Pr="00D524BC"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sidRPr="00D524BC">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Pr="00D524BC" w:rsidRDefault="006E5207" w:rsidP="00D45C73">
      <w:pPr>
        <w:pStyle w:val="a5"/>
        <w:spacing w:before="0" w:beforeAutospacing="0" w:after="0" w:afterAutospacing="0"/>
        <w:jc w:val="both"/>
        <w:rPr>
          <w:rFonts w:ascii="Sylfaen" w:hAnsi="Sylfaen"/>
          <w:sz w:val="20"/>
          <w:szCs w:val="20"/>
          <w:lang w:val="hy-AM"/>
        </w:rPr>
      </w:pPr>
      <w:r w:rsidRPr="00D524B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Pr="00D524BC" w:rsidRDefault="006E5207" w:rsidP="00D45C73">
      <w:pPr>
        <w:pStyle w:val="a5"/>
        <w:spacing w:before="0" w:beforeAutospacing="0" w:after="0" w:afterAutospacing="0"/>
        <w:jc w:val="both"/>
        <w:rPr>
          <w:rFonts w:ascii="GHEA Grapalat" w:hAnsi="GHEA Grapalat"/>
          <w:color w:val="000000"/>
          <w:sz w:val="20"/>
          <w:szCs w:val="20"/>
          <w:lang w:val="hy-AM"/>
        </w:rPr>
      </w:pPr>
      <w:r w:rsidRPr="00D524B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E5207" w:rsidRPr="00D524BC" w:rsidRDefault="006E5207" w:rsidP="006E5207">
      <w:pPr>
        <w:ind w:firstLine="284"/>
        <w:jc w:val="both"/>
        <w:rPr>
          <w:rFonts w:ascii="GHEA Grapalat" w:hAnsi="GHEA Grapalat"/>
          <w:color w:val="000000"/>
          <w:sz w:val="20"/>
          <w:szCs w:val="20"/>
          <w:lang w:val="hy-AM"/>
        </w:rPr>
      </w:pPr>
      <w:r w:rsidRPr="00D524B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Pr="00D524BC" w:rsidRDefault="006E5207" w:rsidP="00D45C73">
      <w:pPr>
        <w:jc w:val="both"/>
        <w:rPr>
          <w:rFonts w:ascii="GHEA Grapalat" w:hAnsi="GHEA Grapalat" w:cs="Arial"/>
          <w:sz w:val="20"/>
          <w:lang w:val="hy-AM"/>
        </w:rPr>
      </w:pPr>
      <w:r w:rsidRPr="00D524BC">
        <w:rPr>
          <w:rFonts w:ascii="GHEA Grapalat" w:hAnsi="GHEA Grapalat" w:cs="Arial Armenian"/>
          <w:sz w:val="20"/>
          <w:lang w:val="hy-AM"/>
        </w:rPr>
        <w:t xml:space="preserve">2.4 </w:t>
      </w:r>
      <w:r w:rsidRPr="00D524BC">
        <w:rPr>
          <w:rFonts w:ascii="GHEA Grapalat" w:hAnsi="GHEA Grapalat" w:cs="Sylfaen"/>
          <w:sz w:val="20"/>
          <w:lang w:val="hy-AM"/>
        </w:rPr>
        <w:t>Մասնակիցը</w:t>
      </w:r>
      <w:r w:rsidRPr="00D524BC">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Pr="00D524BC" w:rsidRDefault="006E5207" w:rsidP="00D45C73">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hy-AM" w:eastAsia="en-US"/>
        </w:rPr>
        <w:t>2.5 Սույն ընթացակարգի շրջանակում կնքվելիք պայմանագիրը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կարող</w:t>
      </w:r>
      <w:r w:rsidRPr="00D524BC">
        <w:rPr>
          <w:rFonts w:ascii="GHEA Grapalat" w:hAnsi="GHEA Grapalat" w:cs="Sylfaen"/>
          <w:sz w:val="20"/>
          <w:szCs w:val="24"/>
          <w:lang w:val="af-ZA" w:eastAsia="en-US"/>
        </w:rPr>
        <w:t xml:space="preserve"> է </w:t>
      </w:r>
      <w:r w:rsidRPr="00D524BC">
        <w:rPr>
          <w:rFonts w:ascii="GHEA Grapalat" w:hAnsi="GHEA Grapalat" w:cs="Sylfaen"/>
          <w:sz w:val="20"/>
          <w:szCs w:val="24"/>
          <w:lang w:val="hy-AM" w:eastAsia="en-US"/>
        </w:rPr>
        <w:t>իրականացվել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գործակալության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պայմանագիր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կնքելու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միջոցով։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Գործակալության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պայմանագրի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կողմ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չի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կարող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հանդիսանալ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սույն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ընթացակարգին</w:t>
      </w:r>
      <w:r w:rsidRPr="00D524BC">
        <w:rPr>
          <w:rFonts w:ascii="GHEA Grapalat" w:hAnsi="GHEA Grapalat" w:cs="Sylfaen"/>
          <w:sz w:val="20"/>
          <w:szCs w:val="24"/>
          <w:lang w:val="af-ZA" w:eastAsia="en-US"/>
        </w:rPr>
        <w:t xml:space="preserve"> </w:t>
      </w:r>
      <w:r w:rsidRPr="00D524BC">
        <w:rPr>
          <w:rFonts w:ascii="GHEA Grapalat" w:hAnsi="GHEA Grapalat" w:cs="Sylfaen"/>
          <w:sz w:val="20"/>
          <w:lang w:val="af-ZA"/>
        </w:rPr>
        <w:t>(</w:t>
      </w:r>
      <w:r w:rsidRPr="00D524BC">
        <w:rPr>
          <w:rFonts w:ascii="GHEA Grapalat" w:hAnsi="GHEA Grapalat" w:cs="Sylfaen"/>
          <w:sz w:val="20"/>
        </w:rPr>
        <w:t>միևնույն</w:t>
      </w:r>
      <w:r w:rsidRPr="00D524BC">
        <w:rPr>
          <w:rFonts w:ascii="GHEA Grapalat" w:hAnsi="GHEA Grapalat" w:cs="Sylfaen"/>
          <w:sz w:val="20"/>
          <w:lang w:val="af-ZA"/>
        </w:rPr>
        <w:t xml:space="preserve"> </w:t>
      </w:r>
      <w:r w:rsidRPr="00D524BC">
        <w:rPr>
          <w:rFonts w:ascii="GHEA Grapalat" w:hAnsi="GHEA Grapalat" w:cs="Sylfaen"/>
          <w:sz w:val="20"/>
        </w:rPr>
        <w:t>չափաբաժնին</w:t>
      </w:r>
      <w:r w:rsidRPr="00D524BC">
        <w:rPr>
          <w:rFonts w:ascii="GHEA Grapalat" w:hAnsi="GHEA Grapalat" w:cs="Sylfaen"/>
          <w:sz w:val="20"/>
          <w:lang w:val="af-ZA"/>
        </w:rPr>
        <w:t xml:space="preserve">) </w:t>
      </w:r>
      <w:r w:rsidRPr="00D524BC">
        <w:rPr>
          <w:rFonts w:ascii="GHEA Grapalat" w:hAnsi="GHEA Grapalat" w:cs="Sylfaen"/>
          <w:sz w:val="20"/>
          <w:szCs w:val="24"/>
          <w:lang w:eastAsia="en-US"/>
        </w:rPr>
        <w:t>մասնակցելու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նպատակով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հայտ</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մասնակիցը</w:t>
      </w:r>
      <w:r w:rsidRPr="00D524BC">
        <w:rPr>
          <w:rFonts w:ascii="GHEA Grapalat" w:hAnsi="GHEA Grapalat" w:cs="Sylfaen"/>
          <w:sz w:val="20"/>
          <w:szCs w:val="24"/>
          <w:lang w:val="af-ZA" w:eastAsia="en-US"/>
        </w:rPr>
        <w:t xml:space="preserve">: </w:t>
      </w:r>
    </w:p>
    <w:p w:rsidR="006E5207" w:rsidRPr="00D524BC" w:rsidRDefault="006E5207" w:rsidP="00D45C73">
      <w:pPr>
        <w:pStyle w:val="23"/>
        <w:spacing w:line="240" w:lineRule="auto"/>
        <w:ind w:firstLine="0"/>
        <w:rPr>
          <w:rFonts w:ascii="GHEA Grapalat" w:hAnsi="GHEA Grapalat" w:cs="Sylfaen"/>
          <w:szCs w:val="24"/>
        </w:rPr>
      </w:pPr>
      <w:r w:rsidRPr="00D524BC">
        <w:rPr>
          <w:rFonts w:ascii="GHEA Grapalat" w:hAnsi="GHEA Grapalat" w:cs="Sylfaen"/>
          <w:szCs w:val="24"/>
        </w:rPr>
        <w:t xml:space="preserve"> 2</w:t>
      </w:r>
      <w:r w:rsidRPr="00D524BC">
        <w:rPr>
          <w:rFonts w:ascii="GHEA Grapalat" w:hAnsi="GHEA Grapalat" w:cs="Sylfaen"/>
          <w:szCs w:val="24"/>
          <w:lang w:val="hy-AM"/>
        </w:rPr>
        <w:t>.</w:t>
      </w:r>
      <w:r w:rsidRPr="00D524BC">
        <w:rPr>
          <w:rFonts w:ascii="GHEA Grapalat" w:hAnsi="GHEA Grapalat" w:cs="Sylfaen"/>
          <w:szCs w:val="24"/>
        </w:rPr>
        <w:t xml:space="preserve">6 </w:t>
      </w:r>
      <w:r w:rsidRPr="00D524BC">
        <w:rPr>
          <w:rFonts w:ascii="GHEA Grapalat" w:hAnsi="GHEA Grapalat" w:cs="Sylfaen"/>
          <w:szCs w:val="24"/>
          <w:lang w:val="ru-RU"/>
        </w:rPr>
        <w:t>Մասնակիցները</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սույն</w:t>
      </w:r>
      <w:r w:rsidRPr="00D524BC">
        <w:rPr>
          <w:rFonts w:ascii="GHEA Grapalat" w:hAnsi="GHEA Grapalat" w:cs="Sylfaen"/>
          <w:szCs w:val="24"/>
        </w:rPr>
        <w:t xml:space="preserve"> </w:t>
      </w:r>
      <w:r w:rsidRPr="00D524BC">
        <w:rPr>
          <w:rFonts w:ascii="GHEA Grapalat" w:hAnsi="GHEA Grapalat" w:cs="Sylfaen"/>
          <w:szCs w:val="24"/>
          <w:lang w:val="ru-RU"/>
        </w:rPr>
        <w:t>ընթացակարգին</w:t>
      </w:r>
      <w:r w:rsidRPr="00D524BC">
        <w:rPr>
          <w:rFonts w:ascii="GHEA Grapalat" w:hAnsi="GHEA Grapalat" w:cs="Sylfaen"/>
          <w:szCs w:val="24"/>
        </w:rPr>
        <w:t xml:space="preserve"> </w:t>
      </w:r>
      <w:r w:rsidRPr="00D524BC">
        <w:rPr>
          <w:rFonts w:ascii="GHEA Grapalat" w:hAnsi="GHEA Grapalat" w:cs="Sylfaen"/>
          <w:szCs w:val="24"/>
          <w:lang w:val="ru-RU"/>
        </w:rPr>
        <w:t>մասնակցել</w:t>
      </w:r>
      <w:r w:rsidRPr="00D524BC">
        <w:rPr>
          <w:rFonts w:ascii="GHEA Grapalat" w:hAnsi="GHEA Grapalat" w:cs="Sylfaen"/>
          <w:szCs w:val="24"/>
        </w:rPr>
        <w:t xml:space="preserve"> </w:t>
      </w:r>
      <w:r w:rsidRPr="00D524BC">
        <w:rPr>
          <w:rFonts w:ascii="GHEA Grapalat" w:hAnsi="GHEA Grapalat" w:cs="Sylfaen"/>
          <w:szCs w:val="24"/>
          <w:lang w:val="ru-RU"/>
        </w:rPr>
        <w:t>համատեղ</w:t>
      </w:r>
      <w:r w:rsidRPr="00D524BC">
        <w:rPr>
          <w:rFonts w:ascii="GHEA Grapalat" w:hAnsi="GHEA Grapalat" w:cs="Sylfaen"/>
          <w:szCs w:val="24"/>
        </w:rPr>
        <w:t xml:space="preserve"> </w:t>
      </w:r>
      <w:r w:rsidRPr="00D524BC">
        <w:rPr>
          <w:rFonts w:ascii="GHEA Grapalat" w:hAnsi="GHEA Grapalat" w:cs="Sylfaen"/>
          <w:szCs w:val="24"/>
          <w:lang w:val="ru-RU"/>
        </w:rPr>
        <w:t>գործունեության</w:t>
      </w:r>
      <w:r w:rsidRPr="00D524BC">
        <w:rPr>
          <w:rFonts w:ascii="GHEA Grapalat" w:hAnsi="GHEA Grapalat" w:cs="Sylfaen"/>
          <w:szCs w:val="24"/>
        </w:rPr>
        <w:t xml:space="preserve"> </w:t>
      </w:r>
      <w:r w:rsidRPr="00D524BC">
        <w:rPr>
          <w:rFonts w:ascii="GHEA Grapalat" w:hAnsi="GHEA Grapalat" w:cs="Sylfaen"/>
          <w:szCs w:val="24"/>
          <w:lang w:val="ru-RU"/>
        </w:rPr>
        <w:t>կարգով</w:t>
      </w:r>
      <w:r w:rsidRPr="00D524BC">
        <w:rPr>
          <w:rFonts w:ascii="GHEA Grapalat" w:hAnsi="GHEA Grapalat" w:cs="Sylfaen"/>
          <w:szCs w:val="24"/>
        </w:rPr>
        <w:t xml:space="preserve"> (</w:t>
      </w:r>
      <w:r w:rsidRPr="00D524BC">
        <w:rPr>
          <w:rFonts w:ascii="GHEA Grapalat" w:hAnsi="GHEA Grapalat" w:cs="Sylfaen"/>
          <w:szCs w:val="24"/>
          <w:lang w:val="ru-RU"/>
        </w:rPr>
        <w:t>կոնսորցիումով</w:t>
      </w:r>
      <w:r w:rsidRPr="00D524BC">
        <w:rPr>
          <w:rFonts w:ascii="GHEA Grapalat" w:hAnsi="GHEA Grapalat" w:cs="Sylfaen"/>
          <w:szCs w:val="24"/>
        </w:rPr>
        <w:t>)</w:t>
      </w:r>
      <w:r w:rsidRPr="00D524BC">
        <w:rPr>
          <w:rFonts w:ascii="GHEA Grapalat" w:hAnsi="GHEA Grapalat" w:cs="Sylfaen"/>
          <w:szCs w:val="24"/>
          <w:lang w:val="ru-RU"/>
        </w:rPr>
        <w:t>։</w:t>
      </w:r>
      <w:r w:rsidRPr="00D524BC">
        <w:rPr>
          <w:rFonts w:ascii="GHEA Grapalat" w:hAnsi="GHEA Grapalat" w:cs="Sylfaen"/>
          <w:szCs w:val="24"/>
        </w:rPr>
        <w:t xml:space="preserve"> </w:t>
      </w:r>
      <w:r w:rsidRPr="00D524BC">
        <w:rPr>
          <w:rFonts w:ascii="GHEA Grapalat" w:hAnsi="GHEA Grapalat" w:cs="Sylfaen"/>
          <w:szCs w:val="24"/>
          <w:lang w:val="ru-RU"/>
        </w:rPr>
        <w:t>Նման</w:t>
      </w:r>
      <w:r w:rsidRPr="00D524BC">
        <w:rPr>
          <w:rFonts w:ascii="GHEA Grapalat" w:hAnsi="GHEA Grapalat" w:cs="Sylfaen"/>
          <w:szCs w:val="24"/>
        </w:rPr>
        <w:t xml:space="preserve"> </w:t>
      </w:r>
      <w:r w:rsidRPr="00D524BC">
        <w:rPr>
          <w:rFonts w:ascii="GHEA Grapalat" w:hAnsi="GHEA Grapalat" w:cs="Sylfaen"/>
          <w:szCs w:val="24"/>
          <w:lang w:val="ru-RU"/>
        </w:rPr>
        <w:t>դեպքում</w:t>
      </w:r>
      <w:r w:rsidRPr="00D524BC">
        <w:rPr>
          <w:rFonts w:ascii="GHEA Grapalat" w:hAnsi="GHEA Grapalat" w:cs="Sylfaen"/>
          <w:szCs w:val="24"/>
        </w:rPr>
        <w:t>`</w:t>
      </w:r>
    </w:p>
    <w:p w:rsidR="006E5207" w:rsidRPr="00D524BC" w:rsidRDefault="006E5207" w:rsidP="00D45C73">
      <w:pPr>
        <w:pStyle w:val="23"/>
        <w:spacing w:line="240" w:lineRule="auto"/>
        <w:ind w:firstLine="0"/>
        <w:rPr>
          <w:rFonts w:ascii="GHEA Grapalat" w:hAnsi="GHEA Grapalat" w:cs="Sylfaen"/>
          <w:szCs w:val="24"/>
        </w:rPr>
      </w:pPr>
      <w:r w:rsidRPr="00D524BC">
        <w:rPr>
          <w:rFonts w:ascii="GHEA Grapalat" w:hAnsi="GHEA Grapalat" w:cs="Sylfaen"/>
          <w:szCs w:val="24"/>
        </w:rPr>
        <w:t xml:space="preserve">1) </w:t>
      </w:r>
      <w:r w:rsidRPr="00D524BC">
        <w:rPr>
          <w:rFonts w:ascii="GHEA Grapalat" w:hAnsi="GHEA Grapalat" w:cs="Sylfaen"/>
          <w:szCs w:val="24"/>
          <w:lang w:val="ru-RU"/>
        </w:rPr>
        <w:t>համատեղ</w:t>
      </w:r>
      <w:r w:rsidRPr="00D524BC">
        <w:rPr>
          <w:rFonts w:ascii="GHEA Grapalat" w:hAnsi="GHEA Grapalat" w:cs="Sylfaen"/>
          <w:szCs w:val="24"/>
        </w:rPr>
        <w:t xml:space="preserve"> </w:t>
      </w:r>
      <w:r w:rsidRPr="00D524BC">
        <w:rPr>
          <w:rFonts w:ascii="GHEA Grapalat" w:hAnsi="GHEA Grapalat" w:cs="Sylfaen"/>
          <w:szCs w:val="24"/>
          <w:lang w:val="ru-RU"/>
        </w:rPr>
        <w:t>գործունեության</w:t>
      </w:r>
      <w:r w:rsidRPr="00D524BC">
        <w:rPr>
          <w:rFonts w:ascii="GHEA Grapalat" w:hAnsi="GHEA Grapalat" w:cs="Sylfaen"/>
          <w:szCs w:val="24"/>
        </w:rPr>
        <w:t xml:space="preserve"> </w:t>
      </w:r>
      <w:r w:rsidRPr="00D524BC">
        <w:rPr>
          <w:rFonts w:ascii="GHEA Grapalat" w:hAnsi="GHEA Grapalat" w:cs="Sylfaen"/>
          <w:szCs w:val="24"/>
          <w:lang w:val="ru-RU"/>
        </w:rPr>
        <w:t>պայմանագրի</w:t>
      </w:r>
      <w:r w:rsidRPr="00D524BC">
        <w:rPr>
          <w:rFonts w:ascii="GHEA Grapalat" w:hAnsi="GHEA Grapalat" w:cs="Sylfaen"/>
          <w:szCs w:val="24"/>
        </w:rPr>
        <w:t xml:space="preserve"> </w:t>
      </w:r>
      <w:r w:rsidRPr="00D524BC">
        <w:rPr>
          <w:rFonts w:ascii="GHEA Grapalat" w:hAnsi="GHEA Grapalat" w:cs="Sylfaen"/>
          <w:szCs w:val="24"/>
          <w:lang w:val="ru-RU"/>
        </w:rPr>
        <w:t>կողմերից</w:t>
      </w:r>
      <w:r w:rsidRPr="00D524BC">
        <w:rPr>
          <w:rFonts w:ascii="GHEA Grapalat" w:hAnsi="GHEA Grapalat" w:cs="Sylfaen"/>
          <w:szCs w:val="24"/>
        </w:rPr>
        <w:t xml:space="preserve"> </w:t>
      </w:r>
      <w:r w:rsidRPr="00D524BC">
        <w:rPr>
          <w:rFonts w:ascii="GHEA Grapalat" w:hAnsi="GHEA Grapalat" w:cs="Sylfaen"/>
          <w:szCs w:val="24"/>
          <w:lang w:val="ru-RU"/>
        </w:rPr>
        <w:t>որևէ</w:t>
      </w:r>
      <w:r w:rsidRPr="00D524BC">
        <w:rPr>
          <w:rFonts w:ascii="GHEA Grapalat" w:hAnsi="GHEA Grapalat" w:cs="Sylfaen"/>
          <w:szCs w:val="24"/>
        </w:rPr>
        <w:t xml:space="preserve"> </w:t>
      </w:r>
      <w:r w:rsidRPr="00D524BC">
        <w:rPr>
          <w:rFonts w:ascii="GHEA Grapalat" w:hAnsi="GHEA Grapalat" w:cs="Sylfaen"/>
          <w:szCs w:val="24"/>
          <w:lang w:val="ru-RU"/>
        </w:rPr>
        <w:t>մեկը</w:t>
      </w:r>
      <w:r w:rsidRPr="00D524BC">
        <w:rPr>
          <w:rFonts w:ascii="GHEA Grapalat" w:hAnsi="GHEA Grapalat" w:cs="Sylfaen"/>
          <w:szCs w:val="24"/>
        </w:rPr>
        <w:t xml:space="preserve"> </w:t>
      </w:r>
      <w:r w:rsidRPr="00D524BC">
        <w:rPr>
          <w:rFonts w:ascii="GHEA Grapalat" w:hAnsi="GHEA Grapalat" w:cs="Sylfaen"/>
          <w:szCs w:val="24"/>
          <w:lang w:val="ru-RU"/>
        </w:rPr>
        <w:t>չի</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նույն</w:t>
      </w:r>
      <w:r w:rsidRPr="00D524BC">
        <w:rPr>
          <w:rFonts w:ascii="GHEA Grapalat" w:hAnsi="GHEA Grapalat" w:cs="Sylfaen"/>
          <w:szCs w:val="24"/>
        </w:rPr>
        <w:t xml:space="preserve"> </w:t>
      </w:r>
      <w:r w:rsidRPr="00D524BC">
        <w:rPr>
          <w:rFonts w:ascii="GHEA Grapalat" w:hAnsi="GHEA Grapalat" w:cs="Sylfaen"/>
          <w:szCs w:val="24"/>
          <w:lang w:val="ru-RU"/>
        </w:rPr>
        <w:t>ընթացակարգին</w:t>
      </w:r>
      <w:r w:rsidRPr="00D524BC">
        <w:rPr>
          <w:rFonts w:ascii="GHEA Grapalat" w:hAnsi="GHEA Grapalat" w:cs="Sylfaen"/>
          <w:szCs w:val="24"/>
        </w:rPr>
        <w:t xml:space="preserve"> </w:t>
      </w:r>
      <w:r w:rsidRPr="00D524BC">
        <w:rPr>
          <w:rFonts w:ascii="GHEA Grapalat" w:hAnsi="GHEA Grapalat" w:cs="Sylfaen"/>
        </w:rPr>
        <w:t>(</w:t>
      </w:r>
      <w:r w:rsidRPr="00D524BC">
        <w:rPr>
          <w:rFonts w:ascii="GHEA Grapalat" w:hAnsi="GHEA Grapalat" w:cs="Sylfaen"/>
          <w:lang w:val="en-US"/>
        </w:rPr>
        <w:t>միևնույն</w:t>
      </w:r>
      <w:r w:rsidRPr="00D524BC">
        <w:rPr>
          <w:rFonts w:ascii="GHEA Grapalat" w:hAnsi="GHEA Grapalat" w:cs="Sylfaen"/>
        </w:rPr>
        <w:t xml:space="preserve"> </w:t>
      </w:r>
      <w:r w:rsidRPr="00D524BC">
        <w:rPr>
          <w:rFonts w:ascii="GHEA Grapalat" w:hAnsi="GHEA Grapalat" w:cs="Sylfaen"/>
          <w:lang w:val="en-US"/>
        </w:rPr>
        <w:t>չափաբաժնին</w:t>
      </w:r>
      <w:r w:rsidRPr="00D524BC">
        <w:rPr>
          <w:rFonts w:ascii="GHEA Grapalat" w:hAnsi="GHEA Grapalat" w:cs="Sylfaen"/>
        </w:rPr>
        <w:t xml:space="preserve">) </w:t>
      </w:r>
      <w:r w:rsidRPr="00D524BC">
        <w:rPr>
          <w:rFonts w:ascii="GHEA Grapalat" w:hAnsi="GHEA Grapalat" w:cs="Sylfaen"/>
          <w:szCs w:val="24"/>
          <w:lang w:val="ru-RU"/>
        </w:rPr>
        <w:t>ներկայացնել</w:t>
      </w:r>
      <w:r w:rsidRPr="00D524BC">
        <w:rPr>
          <w:rFonts w:ascii="GHEA Grapalat" w:hAnsi="GHEA Grapalat" w:cs="Sylfaen"/>
          <w:szCs w:val="24"/>
        </w:rPr>
        <w:t xml:space="preserve"> </w:t>
      </w:r>
      <w:r w:rsidRPr="00D524BC">
        <w:rPr>
          <w:rFonts w:ascii="GHEA Grapalat" w:hAnsi="GHEA Grapalat" w:cs="Sylfaen"/>
          <w:szCs w:val="24"/>
          <w:lang w:val="ru-RU"/>
        </w:rPr>
        <w:t>առանձին</w:t>
      </w:r>
      <w:r w:rsidRPr="00D524BC">
        <w:rPr>
          <w:rFonts w:ascii="GHEA Grapalat" w:hAnsi="GHEA Grapalat" w:cs="Sylfaen"/>
          <w:szCs w:val="24"/>
        </w:rPr>
        <w:t xml:space="preserve"> </w:t>
      </w:r>
      <w:r w:rsidRPr="00D524BC">
        <w:rPr>
          <w:rFonts w:ascii="GHEA Grapalat" w:hAnsi="GHEA Grapalat" w:cs="Sylfaen"/>
          <w:szCs w:val="24"/>
          <w:lang w:val="ru-RU"/>
        </w:rPr>
        <w:t>հայտ</w:t>
      </w:r>
      <w:r w:rsidRPr="00D524BC">
        <w:rPr>
          <w:rFonts w:ascii="GHEA Grapalat" w:hAnsi="GHEA Grapalat" w:cs="Sylfaen"/>
          <w:szCs w:val="24"/>
        </w:rPr>
        <w:t xml:space="preserve">: </w:t>
      </w:r>
      <w:r w:rsidRPr="00D524BC">
        <w:rPr>
          <w:rFonts w:ascii="GHEA Grapalat" w:hAnsi="GHEA Grapalat" w:cs="Sylfaen"/>
          <w:szCs w:val="24"/>
          <w:lang w:val="ru-RU"/>
        </w:rPr>
        <w:t>Սույն</w:t>
      </w:r>
      <w:r w:rsidRPr="00D524BC">
        <w:rPr>
          <w:rFonts w:ascii="GHEA Grapalat" w:hAnsi="GHEA Grapalat" w:cs="Sylfaen"/>
          <w:szCs w:val="24"/>
        </w:rPr>
        <w:t xml:space="preserve"> </w:t>
      </w:r>
      <w:r w:rsidRPr="00D524BC">
        <w:rPr>
          <w:rFonts w:ascii="GHEA Grapalat" w:hAnsi="GHEA Grapalat" w:cs="Sylfaen"/>
          <w:szCs w:val="24"/>
          <w:lang w:val="ru-RU"/>
        </w:rPr>
        <w:t>պարբերության</w:t>
      </w:r>
      <w:r w:rsidRPr="00D524BC">
        <w:rPr>
          <w:rFonts w:ascii="GHEA Grapalat" w:hAnsi="GHEA Grapalat" w:cs="Sylfaen"/>
          <w:szCs w:val="24"/>
        </w:rPr>
        <w:t xml:space="preserve"> </w:t>
      </w:r>
      <w:r w:rsidRPr="00D524BC">
        <w:rPr>
          <w:rFonts w:ascii="GHEA Grapalat" w:hAnsi="GHEA Grapalat" w:cs="Sylfaen"/>
          <w:szCs w:val="24"/>
          <w:lang w:val="ru-RU"/>
        </w:rPr>
        <w:t>պահանջի</w:t>
      </w:r>
      <w:r w:rsidRPr="00D524BC">
        <w:rPr>
          <w:rFonts w:ascii="GHEA Grapalat" w:hAnsi="GHEA Grapalat" w:cs="Sylfaen"/>
          <w:szCs w:val="24"/>
        </w:rPr>
        <w:t xml:space="preserve"> </w:t>
      </w:r>
      <w:r w:rsidRPr="00D524BC">
        <w:rPr>
          <w:rFonts w:ascii="GHEA Grapalat" w:hAnsi="GHEA Grapalat" w:cs="Sylfaen"/>
          <w:szCs w:val="24"/>
          <w:lang w:val="ru-RU"/>
        </w:rPr>
        <w:t>չպահպանման</w:t>
      </w:r>
      <w:r w:rsidRPr="00D524BC">
        <w:rPr>
          <w:rFonts w:ascii="GHEA Grapalat" w:hAnsi="GHEA Grapalat" w:cs="Sylfaen"/>
          <w:szCs w:val="24"/>
        </w:rPr>
        <w:t xml:space="preserve"> </w:t>
      </w:r>
      <w:r w:rsidRPr="00D524BC">
        <w:rPr>
          <w:rFonts w:ascii="GHEA Grapalat" w:hAnsi="GHEA Grapalat" w:cs="Sylfaen"/>
          <w:szCs w:val="24"/>
          <w:lang w:val="ru-RU"/>
        </w:rPr>
        <w:t>դեպքում</w:t>
      </w:r>
      <w:r w:rsidRPr="00D524BC">
        <w:rPr>
          <w:rFonts w:ascii="GHEA Grapalat" w:hAnsi="GHEA Grapalat" w:cs="Sylfaen"/>
          <w:szCs w:val="24"/>
        </w:rPr>
        <w:t xml:space="preserve">` </w:t>
      </w:r>
      <w:r w:rsidRPr="00D524BC">
        <w:rPr>
          <w:rFonts w:ascii="GHEA Grapalat" w:hAnsi="GHEA Grapalat" w:cs="Sylfaen"/>
          <w:szCs w:val="24"/>
          <w:lang w:val="ru-RU"/>
        </w:rPr>
        <w:t>հայտերի</w:t>
      </w:r>
      <w:r w:rsidRPr="00D524BC">
        <w:rPr>
          <w:rFonts w:ascii="GHEA Grapalat" w:hAnsi="GHEA Grapalat" w:cs="Sylfaen"/>
          <w:szCs w:val="24"/>
        </w:rPr>
        <w:t xml:space="preserve"> </w:t>
      </w:r>
      <w:r w:rsidRPr="00D524BC">
        <w:rPr>
          <w:rFonts w:ascii="GHEA Grapalat" w:hAnsi="GHEA Grapalat" w:cs="Sylfaen"/>
          <w:szCs w:val="24"/>
          <w:lang w:val="ru-RU"/>
        </w:rPr>
        <w:t>բացման</w:t>
      </w:r>
      <w:r w:rsidRPr="00D524BC">
        <w:rPr>
          <w:rFonts w:ascii="GHEA Grapalat" w:hAnsi="GHEA Grapalat" w:cs="Sylfaen"/>
          <w:szCs w:val="24"/>
        </w:rPr>
        <w:t xml:space="preserve"> </w:t>
      </w:r>
      <w:r w:rsidRPr="00D524BC">
        <w:rPr>
          <w:rFonts w:ascii="GHEA Grapalat" w:hAnsi="GHEA Grapalat" w:cs="Sylfaen"/>
          <w:szCs w:val="24"/>
          <w:lang w:val="ru-RU"/>
        </w:rPr>
        <w:t>նիստում</w:t>
      </w:r>
      <w:r w:rsidRPr="00D524BC">
        <w:rPr>
          <w:rFonts w:ascii="GHEA Grapalat" w:hAnsi="GHEA Grapalat" w:cs="Sylfaen"/>
          <w:szCs w:val="24"/>
        </w:rPr>
        <w:t xml:space="preserve"> </w:t>
      </w:r>
      <w:r w:rsidRPr="00D524BC">
        <w:rPr>
          <w:rFonts w:ascii="GHEA Grapalat" w:hAnsi="GHEA Grapalat" w:cs="Sylfaen"/>
          <w:szCs w:val="24"/>
          <w:lang w:val="ru-RU"/>
        </w:rPr>
        <w:t>մերժվում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ինչպես</w:t>
      </w:r>
      <w:r w:rsidRPr="00D524BC">
        <w:rPr>
          <w:rFonts w:ascii="GHEA Grapalat" w:hAnsi="GHEA Grapalat" w:cs="Sylfaen"/>
          <w:szCs w:val="24"/>
        </w:rPr>
        <w:t xml:space="preserve"> </w:t>
      </w:r>
      <w:r w:rsidRPr="00D524BC">
        <w:rPr>
          <w:rFonts w:ascii="GHEA Grapalat" w:hAnsi="GHEA Grapalat" w:cs="Sylfaen"/>
          <w:szCs w:val="24"/>
          <w:lang w:val="ru-RU"/>
        </w:rPr>
        <w:t>համատեղ</w:t>
      </w:r>
      <w:r w:rsidRPr="00D524BC">
        <w:rPr>
          <w:rFonts w:ascii="GHEA Grapalat" w:hAnsi="GHEA Grapalat" w:cs="Sylfaen"/>
          <w:szCs w:val="24"/>
        </w:rPr>
        <w:t xml:space="preserve"> </w:t>
      </w:r>
      <w:r w:rsidRPr="00D524BC">
        <w:rPr>
          <w:rFonts w:ascii="GHEA Grapalat" w:hAnsi="GHEA Grapalat" w:cs="Sylfaen"/>
          <w:szCs w:val="24"/>
          <w:lang w:val="ru-RU"/>
        </w:rPr>
        <w:t>գործունեության</w:t>
      </w:r>
      <w:r w:rsidRPr="00D524BC">
        <w:rPr>
          <w:rFonts w:ascii="GHEA Grapalat" w:hAnsi="GHEA Grapalat" w:cs="Sylfaen"/>
          <w:szCs w:val="24"/>
        </w:rPr>
        <w:t xml:space="preserve"> </w:t>
      </w:r>
      <w:r w:rsidRPr="00D524BC">
        <w:rPr>
          <w:rFonts w:ascii="GHEA Grapalat" w:hAnsi="GHEA Grapalat" w:cs="Sylfaen"/>
          <w:szCs w:val="24"/>
          <w:lang w:val="ru-RU"/>
        </w:rPr>
        <w:t>կարգով</w:t>
      </w:r>
      <w:r w:rsidRPr="00D524BC">
        <w:rPr>
          <w:rFonts w:ascii="GHEA Grapalat" w:hAnsi="GHEA Grapalat" w:cs="Sylfaen"/>
          <w:szCs w:val="24"/>
        </w:rPr>
        <w:t xml:space="preserve">, </w:t>
      </w:r>
      <w:r w:rsidRPr="00D524BC">
        <w:rPr>
          <w:rFonts w:ascii="GHEA Grapalat" w:hAnsi="GHEA Grapalat" w:cs="Sylfaen"/>
          <w:szCs w:val="24"/>
          <w:lang w:val="ru-RU"/>
        </w:rPr>
        <w:t>այնպես</w:t>
      </w:r>
      <w:r w:rsidRPr="00D524BC">
        <w:rPr>
          <w:rFonts w:ascii="GHEA Grapalat" w:hAnsi="GHEA Grapalat" w:cs="Sylfaen"/>
          <w:szCs w:val="24"/>
        </w:rPr>
        <w:t xml:space="preserve"> </w:t>
      </w:r>
      <w:r w:rsidRPr="00D524BC">
        <w:rPr>
          <w:rFonts w:ascii="GHEA Grapalat" w:hAnsi="GHEA Grapalat" w:cs="Sylfaen"/>
          <w:szCs w:val="24"/>
          <w:lang w:val="ru-RU"/>
        </w:rPr>
        <w:t>էլ</w:t>
      </w:r>
      <w:r w:rsidRPr="00D524BC">
        <w:rPr>
          <w:rFonts w:ascii="GHEA Grapalat" w:hAnsi="GHEA Grapalat" w:cs="Sylfaen"/>
          <w:szCs w:val="24"/>
        </w:rPr>
        <w:t xml:space="preserve"> </w:t>
      </w:r>
      <w:r w:rsidRPr="00D524BC">
        <w:rPr>
          <w:rFonts w:ascii="GHEA Grapalat" w:hAnsi="GHEA Grapalat" w:cs="Sylfaen"/>
          <w:szCs w:val="24"/>
          <w:lang w:val="ru-RU"/>
        </w:rPr>
        <w:t>առանձին</w:t>
      </w:r>
      <w:r w:rsidRPr="00D524BC">
        <w:rPr>
          <w:rFonts w:ascii="GHEA Grapalat" w:hAnsi="GHEA Grapalat" w:cs="Sylfaen"/>
          <w:szCs w:val="24"/>
        </w:rPr>
        <w:t xml:space="preserve"> </w:t>
      </w:r>
      <w:r w:rsidRPr="00D524BC">
        <w:rPr>
          <w:rFonts w:ascii="GHEA Grapalat" w:hAnsi="GHEA Grapalat" w:cs="Sylfaen"/>
          <w:szCs w:val="24"/>
          <w:lang w:val="ru-RU"/>
        </w:rPr>
        <w:t>ներկայացված</w:t>
      </w:r>
      <w:r w:rsidRPr="00D524BC">
        <w:rPr>
          <w:rFonts w:ascii="GHEA Grapalat" w:hAnsi="GHEA Grapalat" w:cs="Sylfaen"/>
          <w:szCs w:val="24"/>
        </w:rPr>
        <w:t xml:space="preserve"> </w:t>
      </w:r>
      <w:r w:rsidRPr="00D524BC">
        <w:rPr>
          <w:rFonts w:ascii="GHEA Grapalat" w:hAnsi="GHEA Grapalat" w:cs="Sylfaen"/>
          <w:szCs w:val="24"/>
          <w:lang w:val="ru-RU"/>
        </w:rPr>
        <w:t>հայտերը</w:t>
      </w:r>
      <w:r w:rsidRPr="00D524BC">
        <w:rPr>
          <w:rFonts w:ascii="GHEA Grapalat" w:hAnsi="GHEA Grapalat" w:cs="Sylfaen"/>
          <w:szCs w:val="24"/>
        </w:rPr>
        <w:t>.</w:t>
      </w:r>
    </w:p>
    <w:p w:rsidR="006E5207" w:rsidRPr="00D524BC" w:rsidRDefault="006E5207" w:rsidP="00D45C73">
      <w:pPr>
        <w:pStyle w:val="23"/>
        <w:spacing w:line="240" w:lineRule="auto"/>
        <w:ind w:firstLine="0"/>
        <w:rPr>
          <w:rFonts w:ascii="GHEA Grapalat" w:hAnsi="GHEA Grapalat" w:cs="Sylfaen"/>
          <w:szCs w:val="24"/>
        </w:rPr>
      </w:pPr>
      <w:r w:rsidRPr="00D524BC">
        <w:rPr>
          <w:rFonts w:ascii="GHEA Grapalat" w:hAnsi="GHEA Grapalat" w:cs="Sylfaen"/>
          <w:szCs w:val="24"/>
        </w:rPr>
        <w:t>2) Մ</w:t>
      </w:r>
      <w:r w:rsidRPr="00D524BC">
        <w:rPr>
          <w:rFonts w:ascii="GHEA Grapalat" w:hAnsi="GHEA Grapalat" w:cs="Sylfaen"/>
          <w:szCs w:val="24"/>
          <w:lang w:val="ru-RU"/>
        </w:rPr>
        <w:t>ասնակիցները</w:t>
      </w:r>
      <w:r w:rsidRPr="00D524BC">
        <w:rPr>
          <w:rFonts w:ascii="GHEA Grapalat" w:hAnsi="GHEA Grapalat" w:cs="Sylfaen"/>
          <w:szCs w:val="24"/>
        </w:rPr>
        <w:t xml:space="preserve"> </w:t>
      </w:r>
      <w:r w:rsidRPr="00D524BC">
        <w:rPr>
          <w:rFonts w:ascii="GHEA Grapalat" w:hAnsi="GHEA Grapalat" w:cs="Sylfaen"/>
          <w:szCs w:val="24"/>
          <w:lang w:val="ru-RU"/>
        </w:rPr>
        <w:t>կրում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համատեղ</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համապարտ</w:t>
      </w:r>
      <w:r w:rsidRPr="00D524BC">
        <w:rPr>
          <w:rFonts w:ascii="GHEA Grapalat" w:hAnsi="GHEA Grapalat" w:cs="Sylfaen"/>
          <w:szCs w:val="24"/>
        </w:rPr>
        <w:t xml:space="preserve"> </w:t>
      </w:r>
      <w:r w:rsidRPr="00D524BC">
        <w:rPr>
          <w:rFonts w:ascii="GHEA Grapalat" w:hAnsi="GHEA Grapalat" w:cs="Sylfaen"/>
          <w:szCs w:val="24"/>
          <w:lang w:val="ru-RU"/>
        </w:rPr>
        <w:t>պատասխանատվություն</w:t>
      </w:r>
      <w:r w:rsidRPr="00D524BC">
        <w:rPr>
          <w:rFonts w:ascii="GHEA Grapalat" w:hAnsi="GHEA Grapalat" w:cs="Sylfaen"/>
          <w:szCs w:val="24"/>
        </w:rPr>
        <w:t>:</w:t>
      </w:r>
      <w:r w:rsidRPr="00D524BC">
        <w:rPr>
          <w:rFonts w:ascii="GHEA Grapalat" w:hAnsi="GHEA Grapalat" w:cs="Sylfaen"/>
          <w:szCs w:val="24"/>
          <w:lang w:val="hy-AM"/>
        </w:rPr>
        <w:t xml:space="preserve"> </w:t>
      </w:r>
      <w:r w:rsidRPr="00D524BC">
        <w:rPr>
          <w:rFonts w:ascii="GHEA Grapalat" w:hAnsi="GHEA Grapalat" w:cs="Sylfaen"/>
          <w:szCs w:val="24"/>
        </w:rPr>
        <w:t>Ընդ որում,</w:t>
      </w:r>
      <w:r w:rsidRPr="00D524BC">
        <w:rPr>
          <w:rFonts w:ascii="GHEA Grapalat" w:hAnsi="GHEA Grapalat" w:cs="Sylfaen"/>
          <w:szCs w:val="24"/>
          <w:lang w:val="hy-AM"/>
        </w:rPr>
        <w:t xml:space="preserve"> </w:t>
      </w:r>
      <w:r w:rsidRPr="00D524BC">
        <w:rPr>
          <w:rFonts w:ascii="GHEA Grapalat" w:hAnsi="GHEA Grapalat" w:cs="Sylfaen"/>
          <w:szCs w:val="24"/>
          <w:lang w:val="ru-RU"/>
        </w:rPr>
        <w:t>կոնսորցիումի</w:t>
      </w:r>
      <w:r w:rsidRPr="00D524BC">
        <w:rPr>
          <w:rFonts w:ascii="GHEA Grapalat" w:hAnsi="GHEA Grapalat" w:cs="Sylfaen"/>
          <w:szCs w:val="24"/>
        </w:rPr>
        <w:t xml:space="preserve"> </w:t>
      </w:r>
      <w:r w:rsidRPr="00D524BC">
        <w:rPr>
          <w:rFonts w:ascii="GHEA Grapalat" w:hAnsi="GHEA Grapalat" w:cs="Sylfaen"/>
          <w:szCs w:val="24"/>
          <w:lang w:val="ru-RU"/>
        </w:rPr>
        <w:t>անդամի</w:t>
      </w:r>
      <w:r w:rsidRPr="00D524BC">
        <w:rPr>
          <w:rFonts w:ascii="GHEA Grapalat" w:hAnsi="GHEA Grapalat" w:cs="Sylfaen"/>
          <w:szCs w:val="24"/>
        </w:rPr>
        <w:t xml:space="preserve"> </w:t>
      </w:r>
      <w:r w:rsidRPr="00D524BC">
        <w:rPr>
          <w:rFonts w:ascii="GHEA Grapalat" w:hAnsi="GHEA Grapalat" w:cs="Sylfaen"/>
          <w:szCs w:val="24"/>
          <w:lang w:val="ru-RU"/>
        </w:rPr>
        <w:t>կոնսորցիումից</w:t>
      </w:r>
      <w:r w:rsidRPr="00D524BC">
        <w:rPr>
          <w:rFonts w:ascii="GHEA Grapalat" w:hAnsi="GHEA Grapalat" w:cs="Sylfaen"/>
          <w:szCs w:val="24"/>
        </w:rPr>
        <w:t xml:space="preserve"> </w:t>
      </w:r>
      <w:r w:rsidRPr="00D524BC">
        <w:rPr>
          <w:rFonts w:ascii="GHEA Grapalat" w:hAnsi="GHEA Grapalat" w:cs="Sylfaen"/>
          <w:szCs w:val="24"/>
          <w:lang w:val="ru-RU"/>
        </w:rPr>
        <w:t>դուրս</w:t>
      </w:r>
      <w:r w:rsidRPr="00D524BC">
        <w:rPr>
          <w:rFonts w:ascii="GHEA Grapalat" w:hAnsi="GHEA Grapalat" w:cs="Sylfaen"/>
          <w:szCs w:val="24"/>
        </w:rPr>
        <w:t xml:space="preserve"> </w:t>
      </w:r>
      <w:r w:rsidRPr="00D524BC">
        <w:rPr>
          <w:rFonts w:ascii="GHEA Grapalat" w:hAnsi="GHEA Grapalat" w:cs="Sylfaen"/>
          <w:szCs w:val="24"/>
          <w:lang w:val="ru-RU"/>
        </w:rPr>
        <w:t>գալու</w:t>
      </w:r>
      <w:r w:rsidRPr="00D524BC">
        <w:rPr>
          <w:rFonts w:ascii="GHEA Grapalat" w:hAnsi="GHEA Grapalat" w:cs="Sylfaen"/>
          <w:szCs w:val="24"/>
        </w:rPr>
        <w:t xml:space="preserve"> </w:t>
      </w:r>
      <w:r w:rsidRPr="00D524BC">
        <w:rPr>
          <w:rFonts w:ascii="GHEA Grapalat" w:hAnsi="GHEA Grapalat" w:cs="Sylfaen"/>
          <w:szCs w:val="24"/>
          <w:lang w:val="ru-RU"/>
        </w:rPr>
        <w:t>դեպքում</w:t>
      </w:r>
      <w:r w:rsidRPr="00D524BC">
        <w:rPr>
          <w:rFonts w:ascii="GHEA Grapalat" w:hAnsi="GHEA Grapalat" w:cs="Sylfaen"/>
          <w:szCs w:val="24"/>
        </w:rPr>
        <w:t xml:space="preserve"> </w:t>
      </w:r>
      <w:r w:rsidRPr="00D524BC">
        <w:rPr>
          <w:rFonts w:ascii="GHEA Grapalat" w:hAnsi="GHEA Grapalat" w:cs="Sylfaen"/>
          <w:szCs w:val="24"/>
          <w:lang w:val="ru-RU"/>
        </w:rPr>
        <w:t>կոնսորցիումի</w:t>
      </w:r>
      <w:r w:rsidRPr="00D524BC">
        <w:rPr>
          <w:rFonts w:ascii="GHEA Grapalat" w:hAnsi="GHEA Grapalat" w:cs="Sylfaen"/>
          <w:szCs w:val="24"/>
        </w:rPr>
        <w:t xml:space="preserve"> </w:t>
      </w:r>
      <w:r w:rsidRPr="00D524BC">
        <w:rPr>
          <w:rFonts w:ascii="GHEA Grapalat" w:hAnsi="GHEA Grapalat" w:cs="Sylfaen"/>
          <w:szCs w:val="24"/>
          <w:lang w:val="ru-RU"/>
        </w:rPr>
        <w:t>հետ</w:t>
      </w:r>
      <w:r w:rsidRPr="00D524BC">
        <w:rPr>
          <w:rFonts w:ascii="GHEA Grapalat" w:hAnsi="GHEA Grapalat" w:cs="Sylfaen"/>
          <w:szCs w:val="24"/>
        </w:rPr>
        <w:t xml:space="preserve"> </w:t>
      </w:r>
      <w:r w:rsidRPr="00D524BC">
        <w:rPr>
          <w:rFonts w:ascii="GHEA Grapalat" w:hAnsi="GHEA Grapalat" w:cs="Sylfaen"/>
          <w:szCs w:val="24"/>
          <w:lang w:val="en-US"/>
        </w:rPr>
        <w:t>պ</w:t>
      </w:r>
      <w:r w:rsidRPr="00D524BC">
        <w:rPr>
          <w:rFonts w:ascii="GHEA Grapalat" w:hAnsi="GHEA Grapalat" w:cs="Sylfaen"/>
          <w:szCs w:val="24"/>
          <w:lang w:val="ru-RU"/>
        </w:rPr>
        <w:t>ատվիրատուի</w:t>
      </w:r>
      <w:r w:rsidRPr="00D524BC">
        <w:rPr>
          <w:rFonts w:ascii="GHEA Grapalat" w:hAnsi="GHEA Grapalat" w:cs="Sylfaen"/>
          <w:szCs w:val="24"/>
        </w:rPr>
        <w:t xml:space="preserve"> </w:t>
      </w:r>
      <w:r w:rsidRPr="00D524BC">
        <w:rPr>
          <w:rFonts w:ascii="GHEA Grapalat" w:hAnsi="GHEA Grapalat" w:cs="Sylfaen"/>
          <w:szCs w:val="24"/>
          <w:lang w:val="ru-RU"/>
        </w:rPr>
        <w:t>կնքած</w:t>
      </w:r>
      <w:r w:rsidRPr="00D524BC">
        <w:rPr>
          <w:rFonts w:ascii="GHEA Grapalat" w:hAnsi="GHEA Grapalat" w:cs="Sylfaen"/>
          <w:szCs w:val="24"/>
        </w:rPr>
        <w:t xml:space="preserve"> </w:t>
      </w:r>
      <w:r w:rsidRPr="00D524BC">
        <w:rPr>
          <w:rFonts w:ascii="GHEA Grapalat" w:hAnsi="GHEA Grapalat" w:cs="Sylfaen"/>
          <w:szCs w:val="24"/>
          <w:lang w:val="ru-RU"/>
        </w:rPr>
        <w:t>պայմանագիրը</w:t>
      </w:r>
      <w:r w:rsidRPr="00D524BC">
        <w:rPr>
          <w:rFonts w:ascii="GHEA Grapalat" w:hAnsi="GHEA Grapalat" w:cs="Sylfaen"/>
          <w:szCs w:val="24"/>
        </w:rPr>
        <w:t xml:space="preserve"> </w:t>
      </w:r>
      <w:r w:rsidRPr="00D524BC">
        <w:rPr>
          <w:rFonts w:ascii="GHEA Grapalat" w:hAnsi="GHEA Grapalat" w:cs="Sylfaen"/>
          <w:szCs w:val="24"/>
          <w:lang w:val="ru-RU"/>
        </w:rPr>
        <w:t>միակողմանիորեն</w:t>
      </w:r>
      <w:r w:rsidRPr="00D524BC">
        <w:rPr>
          <w:rFonts w:ascii="GHEA Grapalat" w:hAnsi="GHEA Grapalat" w:cs="Sylfaen"/>
          <w:szCs w:val="24"/>
        </w:rPr>
        <w:t xml:space="preserve"> </w:t>
      </w:r>
      <w:r w:rsidRPr="00D524BC">
        <w:rPr>
          <w:rFonts w:ascii="GHEA Grapalat" w:hAnsi="GHEA Grapalat" w:cs="Sylfaen"/>
          <w:szCs w:val="24"/>
          <w:lang w:val="ru-RU"/>
        </w:rPr>
        <w:t>լուծվում</w:t>
      </w:r>
      <w:r w:rsidRPr="00D524BC">
        <w:rPr>
          <w:rFonts w:ascii="GHEA Grapalat" w:hAnsi="GHEA Grapalat" w:cs="Sylfaen"/>
          <w:szCs w:val="24"/>
        </w:rPr>
        <w:t xml:space="preserve"> </w:t>
      </w:r>
      <w:r w:rsidRPr="00D524BC">
        <w:rPr>
          <w:rFonts w:ascii="GHEA Grapalat" w:hAnsi="GHEA Grapalat" w:cs="Sylfaen"/>
          <w:szCs w:val="24"/>
          <w:lang w:val="ru-RU"/>
        </w:rPr>
        <w:t>է</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կոնսորցիումի</w:t>
      </w:r>
      <w:r w:rsidRPr="00D524BC">
        <w:rPr>
          <w:rFonts w:ascii="GHEA Grapalat" w:hAnsi="GHEA Grapalat" w:cs="Sylfaen"/>
          <w:szCs w:val="24"/>
        </w:rPr>
        <w:t xml:space="preserve"> </w:t>
      </w:r>
      <w:r w:rsidRPr="00D524BC">
        <w:rPr>
          <w:rFonts w:ascii="GHEA Grapalat" w:hAnsi="GHEA Grapalat" w:cs="Sylfaen"/>
          <w:szCs w:val="24"/>
          <w:lang w:val="ru-RU"/>
        </w:rPr>
        <w:t>անդամների</w:t>
      </w:r>
      <w:r w:rsidRPr="00D524BC">
        <w:rPr>
          <w:rFonts w:ascii="GHEA Grapalat" w:hAnsi="GHEA Grapalat" w:cs="Sylfaen"/>
          <w:szCs w:val="24"/>
        </w:rPr>
        <w:t xml:space="preserve"> </w:t>
      </w:r>
      <w:r w:rsidRPr="00D524BC">
        <w:rPr>
          <w:rFonts w:ascii="GHEA Grapalat" w:hAnsi="GHEA Grapalat" w:cs="Sylfaen"/>
          <w:szCs w:val="24"/>
          <w:lang w:val="ru-RU"/>
        </w:rPr>
        <w:t>նկատմամբ</w:t>
      </w:r>
      <w:r w:rsidRPr="00D524BC">
        <w:rPr>
          <w:rFonts w:ascii="GHEA Grapalat" w:hAnsi="GHEA Grapalat" w:cs="Sylfaen"/>
          <w:szCs w:val="24"/>
        </w:rPr>
        <w:t xml:space="preserve"> </w:t>
      </w:r>
      <w:r w:rsidRPr="00D524BC">
        <w:rPr>
          <w:rFonts w:ascii="GHEA Grapalat" w:hAnsi="GHEA Grapalat" w:cs="Sylfaen"/>
          <w:szCs w:val="24"/>
          <w:lang w:val="ru-RU"/>
        </w:rPr>
        <w:t>կիրառվում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պայմանագրով</w:t>
      </w:r>
      <w:r w:rsidRPr="00D524BC">
        <w:rPr>
          <w:rFonts w:ascii="GHEA Grapalat" w:hAnsi="GHEA Grapalat" w:cs="Sylfaen"/>
          <w:szCs w:val="24"/>
        </w:rPr>
        <w:t xml:space="preserve"> </w:t>
      </w:r>
      <w:r w:rsidRPr="00D524BC">
        <w:rPr>
          <w:rFonts w:ascii="GHEA Grapalat" w:hAnsi="GHEA Grapalat" w:cs="Sylfaen"/>
          <w:szCs w:val="24"/>
          <w:lang w:val="ru-RU"/>
        </w:rPr>
        <w:t>նախատեսված</w:t>
      </w:r>
      <w:r w:rsidRPr="00D524BC">
        <w:rPr>
          <w:rFonts w:ascii="GHEA Grapalat" w:hAnsi="GHEA Grapalat" w:cs="Sylfaen"/>
          <w:szCs w:val="24"/>
        </w:rPr>
        <w:t xml:space="preserve"> </w:t>
      </w:r>
      <w:r w:rsidRPr="00D524BC">
        <w:rPr>
          <w:rFonts w:ascii="GHEA Grapalat" w:hAnsi="GHEA Grapalat" w:cs="Sylfaen"/>
          <w:szCs w:val="24"/>
          <w:lang w:val="ru-RU"/>
        </w:rPr>
        <w:t>պատասխանատվության</w:t>
      </w:r>
      <w:r w:rsidRPr="00D524BC">
        <w:rPr>
          <w:rFonts w:ascii="GHEA Grapalat" w:hAnsi="GHEA Grapalat" w:cs="Sylfaen"/>
          <w:szCs w:val="24"/>
        </w:rPr>
        <w:t xml:space="preserve"> </w:t>
      </w:r>
      <w:r w:rsidRPr="00D524BC">
        <w:rPr>
          <w:rFonts w:ascii="GHEA Grapalat" w:hAnsi="GHEA Grapalat" w:cs="Sylfaen"/>
          <w:szCs w:val="24"/>
          <w:lang w:val="ru-RU"/>
        </w:rPr>
        <w:t>միջոցները</w:t>
      </w:r>
    </w:p>
    <w:p w:rsidR="006E5207" w:rsidRPr="00D524BC" w:rsidRDefault="006E5207" w:rsidP="006E5207">
      <w:pPr>
        <w:jc w:val="both"/>
        <w:rPr>
          <w:rFonts w:ascii="GHEA Grapalat" w:hAnsi="GHEA Grapalat"/>
          <w:b/>
          <w:sz w:val="20"/>
          <w:lang w:val="af-ZA"/>
        </w:rPr>
      </w:pPr>
    </w:p>
    <w:p w:rsidR="006E5207" w:rsidRPr="00D524BC" w:rsidRDefault="006E5207" w:rsidP="006E5207">
      <w:pPr>
        <w:ind w:firstLine="567"/>
        <w:jc w:val="both"/>
        <w:rPr>
          <w:rFonts w:ascii="GHEA Grapalat" w:hAnsi="GHEA Grapalat"/>
          <w:b/>
          <w:sz w:val="20"/>
          <w:lang w:val="af-ZA"/>
        </w:rPr>
      </w:pPr>
    </w:p>
    <w:p w:rsidR="006E5207" w:rsidRPr="00D524BC" w:rsidRDefault="006E5207" w:rsidP="006E5207">
      <w:pPr>
        <w:jc w:val="center"/>
        <w:rPr>
          <w:rFonts w:ascii="GHEA Grapalat" w:hAnsi="GHEA Grapalat" w:cs="Arial"/>
          <w:b/>
          <w:sz w:val="20"/>
          <w:lang w:val="af-ZA"/>
        </w:rPr>
      </w:pPr>
      <w:r w:rsidRPr="00D524BC">
        <w:rPr>
          <w:rFonts w:ascii="GHEA Grapalat" w:hAnsi="GHEA Grapalat"/>
          <w:b/>
          <w:sz w:val="20"/>
          <w:lang w:val="af-ZA"/>
        </w:rPr>
        <w:t xml:space="preserve">3.  </w:t>
      </w:r>
      <w:r w:rsidRPr="00D524BC">
        <w:rPr>
          <w:rFonts w:ascii="GHEA Grapalat" w:hAnsi="GHEA Grapalat" w:cs="Sylfaen"/>
          <w:b/>
          <w:sz w:val="20"/>
        </w:rPr>
        <w:t>ՀՐԱՎԵՐԻ</w:t>
      </w:r>
      <w:r w:rsidRPr="00D524BC">
        <w:rPr>
          <w:rFonts w:ascii="GHEA Grapalat" w:hAnsi="GHEA Grapalat" w:cs="Arial"/>
          <w:b/>
          <w:sz w:val="20"/>
          <w:lang w:val="af-ZA"/>
        </w:rPr>
        <w:t xml:space="preserve">  </w:t>
      </w:r>
      <w:r w:rsidRPr="00D524BC">
        <w:rPr>
          <w:rFonts w:ascii="GHEA Grapalat" w:hAnsi="GHEA Grapalat" w:cs="Sylfaen"/>
          <w:b/>
          <w:sz w:val="20"/>
        </w:rPr>
        <w:t>ՊԱՐԶԱԲԱՆՈՒՄԸ</w:t>
      </w:r>
      <w:r w:rsidRPr="00D524BC">
        <w:rPr>
          <w:rFonts w:ascii="GHEA Grapalat" w:hAnsi="GHEA Grapalat" w:cs="Arial"/>
          <w:b/>
          <w:sz w:val="20"/>
          <w:lang w:val="af-ZA"/>
        </w:rPr>
        <w:t xml:space="preserve">  </w:t>
      </w:r>
      <w:r w:rsidRPr="00D524BC">
        <w:rPr>
          <w:rFonts w:ascii="GHEA Grapalat" w:hAnsi="GHEA Grapalat" w:cs="Arial"/>
          <w:b/>
          <w:sz w:val="20"/>
        </w:rPr>
        <w:t>ԵՎ</w:t>
      </w:r>
      <w:r w:rsidRPr="00D524BC">
        <w:rPr>
          <w:rFonts w:ascii="GHEA Grapalat" w:hAnsi="GHEA Grapalat" w:cs="Arial"/>
          <w:b/>
          <w:sz w:val="20"/>
          <w:lang w:val="af-ZA"/>
        </w:rPr>
        <w:t xml:space="preserve"> </w:t>
      </w:r>
      <w:r w:rsidRPr="00D524BC">
        <w:rPr>
          <w:rFonts w:ascii="GHEA Grapalat" w:hAnsi="GHEA Grapalat" w:cs="Sylfaen"/>
          <w:b/>
          <w:sz w:val="20"/>
        </w:rPr>
        <w:t>ՀՐԱՎԵՐՈՒՄ</w:t>
      </w:r>
      <w:r w:rsidRPr="00D524BC">
        <w:rPr>
          <w:rFonts w:ascii="GHEA Grapalat" w:hAnsi="GHEA Grapalat" w:cs="Arial"/>
          <w:b/>
          <w:sz w:val="20"/>
          <w:lang w:val="af-ZA"/>
        </w:rPr>
        <w:t xml:space="preserve"> </w:t>
      </w:r>
      <w:r w:rsidRPr="00D524BC">
        <w:rPr>
          <w:rFonts w:ascii="GHEA Grapalat" w:hAnsi="GHEA Grapalat" w:cs="Sylfaen"/>
          <w:b/>
          <w:sz w:val="20"/>
        </w:rPr>
        <w:t>ՓՈՓՈԽՈՒԹՅՈՒՆ</w:t>
      </w:r>
      <w:r w:rsidRPr="00D524BC">
        <w:rPr>
          <w:rFonts w:ascii="GHEA Grapalat" w:hAnsi="GHEA Grapalat" w:cs="Arial"/>
          <w:b/>
          <w:sz w:val="20"/>
          <w:lang w:val="af-ZA"/>
        </w:rPr>
        <w:t xml:space="preserve"> </w:t>
      </w:r>
      <w:r w:rsidRPr="00D524BC">
        <w:rPr>
          <w:rFonts w:ascii="GHEA Grapalat" w:hAnsi="GHEA Grapalat" w:cs="Sylfaen"/>
          <w:b/>
          <w:sz w:val="20"/>
        </w:rPr>
        <w:t>ԿԱՏԱՐԵԼՈՒ</w:t>
      </w:r>
      <w:r w:rsidRPr="00D524BC">
        <w:rPr>
          <w:rFonts w:ascii="GHEA Grapalat" w:hAnsi="GHEA Grapalat" w:cs="Arial"/>
          <w:b/>
          <w:sz w:val="20"/>
          <w:lang w:val="af-ZA"/>
        </w:rPr>
        <w:t xml:space="preserve"> </w:t>
      </w:r>
      <w:r w:rsidRPr="00D524BC">
        <w:rPr>
          <w:rFonts w:ascii="GHEA Grapalat" w:hAnsi="GHEA Grapalat" w:cs="Sylfaen"/>
          <w:b/>
          <w:sz w:val="20"/>
        </w:rPr>
        <w:t>ԿԱՐԳԸ</w:t>
      </w:r>
      <w:r w:rsidRPr="00D524BC">
        <w:rPr>
          <w:rFonts w:ascii="GHEA Grapalat" w:hAnsi="GHEA Grapalat" w:cs="Arial"/>
          <w:b/>
          <w:sz w:val="20"/>
          <w:lang w:val="af-ZA"/>
        </w:rPr>
        <w:t xml:space="preserve"> </w:t>
      </w:r>
    </w:p>
    <w:p w:rsidR="006E5207" w:rsidRPr="00D524BC" w:rsidRDefault="006E5207" w:rsidP="006E5207">
      <w:pPr>
        <w:jc w:val="center"/>
        <w:rPr>
          <w:rFonts w:ascii="GHEA Grapalat" w:hAnsi="GHEA Grapalat"/>
          <w:b/>
          <w:sz w:val="20"/>
          <w:lang w:val="af-ZA"/>
        </w:rPr>
      </w:pPr>
    </w:p>
    <w:p w:rsidR="006E5207" w:rsidRPr="00D524BC" w:rsidRDefault="006E5207" w:rsidP="00D45C73">
      <w:pPr>
        <w:jc w:val="both"/>
        <w:rPr>
          <w:rFonts w:ascii="GHEA Grapalat" w:hAnsi="GHEA Grapalat"/>
          <w:sz w:val="20"/>
          <w:lang w:val="af-ZA"/>
        </w:rPr>
      </w:pPr>
      <w:r w:rsidRPr="00D524BC">
        <w:rPr>
          <w:rFonts w:ascii="GHEA Grapalat" w:hAnsi="GHEA Grapalat"/>
          <w:sz w:val="20"/>
          <w:lang w:val="af-ZA"/>
        </w:rPr>
        <w:t xml:space="preserve">3.1 </w:t>
      </w:r>
      <w:r w:rsidRPr="00D524BC">
        <w:rPr>
          <w:rFonts w:ascii="GHEA Grapalat" w:hAnsi="GHEA Grapalat" w:cs="Sylfaen"/>
          <w:sz w:val="20"/>
        </w:rPr>
        <w:t>Օրենքի</w:t>
      </w:r>
      <w:r w:rsidRPr="00D524BC">
        <w:rPr>
          <w:rFonts w:ascii="GHEA Grapalat" w:hAnsi="GHEA Grapalat" w:cs="Arial"/>
          <w:sz w:val="20"/>
          <w:lang w:val="af-ZA"/>
        </w:rPr>
        <w:t xml:space="preserve"> 29-</w:t>
      </w:r>
      <w:r w:rsidRPr="00D524BC">
        <w:rPr>
          <w:rFonts w:ascii="GHEA Grapalat" w:hAnsi="GHEA Grapalat" w:cs="Sylfaen"/>
          <w:sz w:val="20"/>
        </w:rPr>
        <w:t>րդ</w:t>
      </w:r>
      <w:r w:rsidRPr="00D524BC">
        <w:rPr>
          <w:rFonts w:ascii="GHEA Grapalat" w:hAnsi="GHEA Grapalat" w:cs="Arial"/>
          <w:sz w:val="20"/>
          <w:lang w:val="af-ZA"/>
        </w:rPr>
        <w:t xml:space="preserve"> </w:t>
      </w:r>
      <w:r w:rsidRPr="00D524BC">
        <w:rPr>
          <w:rFonts w:ascii="GHEA Grapalat" w:hAnsi="GHEA Grapalat" w:cs="Sylfaen"/>
          <w:sz w:val="20"/>
        </w:rPr>
        <w:t>հոդվածի</w:t>
      </w:r>
      <w:r w:rsidRPr="00D524BC">
        <w:rPr>
          <w:rFonts w:ascii="GHEA Grapalat" w:hAnsi="GHEA Grapalat" w:cs="Arial"/>
          <w:sz w:val="20"/>
          <w:lang w:val="af-ZA"/>
        </w:rPr>
        <w:t xml:space="preserve"> </w:t>
      </w:r>
      <w:r w:rsidRPr="00D524BC">
        <w:rPr>
          <w:rFonts w:ascii="GHEA Grapalat" w:hAnsi="GHEA Grapalat" w:cs="Sylfaen"/>
          <w:sz w:val="20"/>
        </w:rPr>
        <w:t>համաձայն</w:t>
      </w:r>
      <w:r w:rsidRPr="00D524BC">
        <w:rPr>
          <w:rFonts w:ascii="GHEA Grapalat" w:hAnsi="GHEA Grapalat" w:cs="Arial"/>
          <w:sz w:val="20"/>
          <w:lang w:val="af-ZA"/>
        </w:rPr>
        <w:t xml:space="preserve">` </w:t>
      </w:r>
      <w:r w:rsidRPr="00D524BC">
        <w:rPr>
          <w:rFonts w:ascii="GHEA Grapalat" w:hAnsi="GHEA Grapalat" w:cs="Arial"/>
          <w:sz w:val="20"/>
        </w:rPr>
        <w:t>մ</w:t>
      </w:r>
      <w:r w:rsidRPr="00D524BC">
        <w:rPr>
          <w:rFonts w:ascii="GHEA Grapalat" w:hAnsi="GHEA Grapalat" w:cs="Sylfaen"/>
          <w:sz w:val="20"/>
        </w:rPr>
        <w:t>ասնակիցն</w:t>
      </w:r>
      <w:r w:rsidRPr="00D524BC">
        <w:rPr>
          <w:rFonts w:ascii="GHEA Grapalat" w:hAnsi="GHEA Grapalat" w:cs="Arial"/>
          <w:sz w:val="20"/>
          <w:lang w:val="af-ZA"/>
        </w:rPr>
        <w:t xml:space="preserve"> </w:t>
      </w:r>
      <w:r w:rsidRPr="00D524BC">
        <w:rPr>
          <w:rFonts w:ascii="GHEA Grapalat" w:hAnsi="GHEA Grapalat" w:cs="Sylfaen"/>
          <w:sz w:val="20"/>
        </w:rPr>
        <w:t>իրավունք</w:t>
      </w:r>
      <w:r w:rsidRPr="00D524BC">
        <w:rPr>
          <w:rFonts w:ascii="GHEA Grapalat" w:hAnsi="GHEA Grapalat" w:cs="Arial"/>
          <w:sz w:val="20"/>
          <w:lang w:val="af-ZA"/>
        </w:rPr>
        <w:t xml:space="preserve"> </w:t>
      </w:r>
      <w:r w:rsidRPr="00D524BC">
        <w:rPr>
          <w:rFonts w:ascii="GHEA Grapalat" w:hAnsi="GHEA Grapalat" w:cs="Sylfaen"/>
          <w:sz w:val="20"/>
        </w:rPr>
        <w:t>ունի</w:t>
      </w:r>
      <w:r w:rsidRPr="00D524BC">
        <w:rPr>
          <w:rFonts w:ascii="GHEA Grapalat" w:hAnsi="GHEA Grapalat" w:cs="Arial"/>
          <w:sz w:val="20"/>
          <w:lang w:val="af-ZA"/>
        </w:rPr>
        <w:t xml:space="preserve"> </w:t>
      </w:r>
      <w:r w:rsidRPr="00D524BC">
        <w:rPr>
          <w:rFonts w:ascii="GHEA Grapalat" w:hAnsi="GHEA Grapalat" w:cs="Sylfaen"/>
          <w:sz w:val="20"/>
        </w:rPr>
        <w:t>պատվիրատուից</w:t>
      </w:r>
      <w:r w:rsidRPr="00D524BC">
        <w:rPr>
          <w:rFonts w:ascii="GHEA Grapalat" w:hAnsi="GHEA Grapalat" w:cs="Arial"/>
          <w:sz w:val="20"/>
          <w:lang w:val="af-ZA"/>
        </w:rPr>
        <w:t xml:space="preserve"> </w:t>
      </w:r>
      <w:r w:rsidRPr="00D524BC">
        <w:rPr>
          <w:rFonts w:ascii="GHEA Grapalat" w:hAnsi="GHEA Grapalat" w:cs="Sylfaen"/>
          <w:sz w:val="20"/>
        </w:rPr>
        <w:t>պահանջել</w:t>
      </w:r>
      <w:r w:rsidRPr="00D524BC">
        <w:rPr>
          <w:rFonts w:ascii="GHEA Grapalat" w:hAnsi="GHEA Grapalat" w:cs="Arial"/>
          <w:sz w:val="20"/>
          <w:lang w:val="af-ZA"/>
        </w:rPr>
        <w:t xml:space="preserve"> </w:t>
      </w:r>
      <w:r w:rsidRPr="00D524BC">
        <w:rPr>
          <w:rFonts w:ascii="GHEA Grapalat" w:hAnsi="GHEA Grapalat" w:cs="Sylfaen"/>
          <w:sz w:val="20"/>
        </w:rPr>
        <w:t>հրավերի</w:t>
      </w:r>
      <w:r w:rsidRPr="00D524BC">
        <w:rPr>
          <w:rFonts w:ascii="GHEA Grapalat" w:hAnsi="GHEA Grapalat" w:cs="Arial"/>
          <w:sz w:val="20"/>
          <w:lang w:val="af-ZA"/>
        </w:rPr>
        <w:t xml:space="preserve"> </w:t>
      </w:r>
      <w:r w:rsidRPr="00D524BC">
        <w:rPr>
          <w:rFonts w:ascii="GHEA Grapalat" w:hAnsi="GHEA Grapalat" w:cs="Sylfaen"/>
          <w:sz w:val="20"/>
        </w:rPr>
        <w:t>պարզաբանում</w:t>
      </w:r>
      <w:r w:rsidRPr="00D524BC">
        <w:rPr>
          <w:rFonts w:ascii="GHEA Grapalat" w:hAnsi="GHEA Grapalat" w:cs="Tahoma"/>
          <w:sz w:val="20"/>
        </w:rPr>
        <w:t>։</w:t>
      </w:r>
    </w:p>
    <w:p w:rsidR="006E5207" w:rsidRPr="00D524BC" w:rsidRDefault="006E5207" w:rsidP="006E5207">
      <w:pPr>
        <w:autoSpaceDE w:val="0"/>
        <w:autoSpaceDN w:val="0"/>
        <w:adjustRightInd w:val="0"/>
        <w:ind w:firstLine="567"/>
        <w:jc w:val="both"/>
        <w:rPr>
          <w:rFonts w:ascii="GHEA Grapalat" w:hAnsi="GHEA Grapalat"/>
          <w:sz w:val="20"/>
          <w:lang w:val="af-ZA"/>
        </w:rPr>
      </w:pPr>
      <w:r w:rsidRPr="00D524BC">
        <w:rPr>
          <w:rFonts w:ascii="GHEA Grapalat" w:hAnsi="GHEA Grapalat" w:cs="Sylfaen"/>
          <w:sz w:val="20"/>
        </w:rPr>
        <w:t>Մասնակիցն</w:t>
      </w:r>
      <w:r w:rsidRPr="00D524BC">
        <w:rPr>
          <w:rFonts w:ascii="GHEA Grapalat" w:hAnsi="GHEA Grapalat" w:cs="Arial"/>
          <w:sz w:val="20"/>
          <w:lang w:val="af-ZA"/>
        </w:rPr>
        <w:t xml:space="preserve"> </w:t>
      </w:r>
      <w:r w:rsidRPr="00D524BC">
        <w:rPr>
          <w:rFonts w:ascii="GHEA Grapalat" w:hAnsi="GHEA Grapalat" w:cs="Sylfaen"/>
          <w:sz w:val="20"/>
        </w:rPr>
        <w:t>իրավունք</w:t>
      </w:r>
      <w:r w:rsidRPr="00D524BC">
        <w:rPr>
          <w:rFonts w:ascii="GHEA Grapalat" w:hAnsi="GHEA Grapalat" w:cs="Arial"/>
          <w:sz w:val="20"/>
          <w:lang w:val="af-ZA"/>
        </w:rPr>
        <w:t xml:space="preserve"> </w:t>
      </w:r>
      <w:r w:rsidRPr="00D524BC">
        <w:rPr>
          <w:rFonts w:ascii="GHEA Grapalat" w:hAnsi="GHEA Grapalat" w:cs="Sylfaen"/>
          <w:sz w:val="20"/>
        </w:rPr>
        <w:t>ունի</w:t>
      </w:r>
      <w:r w:rsidRPr="00D524BC">
        <w:rPr>
          <w:rFonts w:ascii="GHEA Grapalat" w:hAnsi="GHEA Grapalat" w:cs="Arial"/>
          <w:sz w:val="20"/>
          <w:lang w:val="af-ZA"/>
        </w:rPr>
        <w:t xml:space="preserve"> </w:t>
      </w:r>
      <w:r w:rsidRPr="00D524BC">
        <w:rPr>
          <w:rFonts w:ascii="GHEA Grapalat" w:hAnsi="GHEA Grapalat" w:cs="Sylfaen"/>
          <w:sz w:val="20"/>
        </w:rPr>
        <w:t>հայտերի</w:t>
      </w:r>
      <w:r w:rsidRPr="00D524BC">
        <w:rPr>
          <w:rFonts w:ascii="GHEA Grapalat" w:hAnsi="GHEA Grapalat" w:cs="Arial"/>
          <w:sz w:val="20"/>
          <w:lang w:val="af-ZA"/>
        </w:rPr>
        <w:t xml:space="preserve"> </w:t>
      </w:r>
      <w:r w:rsidRPr="00D524BC">
        <w:rPr>
          <w:rFonts w:ascii="GHEA Grapalat" w:hAnsi="GHEA Grapalat" w:cs="Sylfaen"/>
          <w:sz w:val="20"/>
        </w:rPr>
        <w:t>ներկայացման</w:t>
      </w:r>
      <w:r w:rsidRPr="00D524BC">
        <w:rPr>
          <w:rFonts w:ascii="GHEA Grapalat" w:hAnsi="GHEA Grapalat" w:cs="Arial"/>
          <w:sz w:val="20"/>
          <w:lang w:val="af-ZA"/>
        </w:rPr>
        <w:t xml:space="preserve"> </w:t>
      </w:r>
      <w:r w:rsidRPr="00D524BC">
        <w:rPr>
          <w:rFonts w:ascii="GHEA Grapalat" w:hAnsi="GHEA Grapalat" w:cs="Sylfaen"/>
          <w:sz w:val="20"/>
        </w:rPr>
        <w:t>վերջնաժամկետը</w:t>
      </w:r>
      <w:r w:rsidRPr="00D524BC">
        <w:rPr>
          <w:rFonts w:ascii="GHEA Grapalat" w:hAnsi="GHEA Grapalat" w:cs="Arial"/>
          <w:sz w:val="20"/>
          <w:lang w:val="af-ZA"/>
        </w:rPr>
        <w:t xml:space="preserve"> </w:t>
      </w:r>
      <w:r w:rsidRPr="00D524BC">
        <w:rPr>
          <w:rFonts w:ascii="GHEA Grapalat" w:hAnsi="GHEA Grapalat" w:cs="Sylfaen"/>
          <w:sz w:val="20"/>
        </w:rPr>
        <w:t>լրանալուց</w:t>
      </w:r>
      <w:r w:rsidRPr="00D524BC">
        <w:rPr>
          <w:rFonts w:ascii="GHEA Grapalat" w:hAnsi="GHEA Grapalat" w:cs="Arial"/>
          <w:sz w:val="20"/>
          <w:lang w:val="af-ZA"/>
        </w:rPr>
        <w:t xml:space="preserve"> </w:t>
      </w:r>
      <w:r w:rsidRPr="00D524BC">
        <w:rPr>
          <w:rFonts w:ascii="GHEA Grapalat" w:hAnsi="GHEA Grapalat" w:cs="Sylfaen"/>
          <w:sz w:val="20"/>
        </w:rPr>
        <w:t>առնվազն</w:t>
      </w:r>
      <w:r w:rsidRPr="00D524BC">
        <w:rPr>
          <w:rFonts w:ascii="GHEA Grapalat" w:hAnsi="GHEA Grapalat" w:cs="Arial"/>
          <w:sz w:val="20"/>
          <w:lang w:val="af-ZA"/>
        </w:rPr>
        <w:t xml:space="preserve"> </w:t>
      </w:r>
      <w:r w:rsidRPr="00D524BC">
        <w:rPr>
          <w:rFonts w:ascii="GHEA Grapalat" w:hAnsi="GHEA Grapalat" w:cs="Sylfaen"/>
          <w:sz w:val="20"/>
        </w:rPr>
        <w:t>հինգ</w:t>
      </w:r>
      <w:r w:rsidRPr="00D524BC">
        <w:rPr>
          <w:rFonts w:ascii="GHEA Grapalat" w:hAnsi="GHEA Grapalat" w:cs="Arial"/>
          <w:sz w:val="20"/>
          <w:lang w:val="af-ZA"/>
        </w:rPr>
        <w:t xml:space="preserve"> </w:t>
      </w:r>
      <w:r w:rsidRPr="00D524BC">
        <w:rPr>
          <w:rFonts w:ascii="GHEA Grapalat" w:hAnsi="GHEA Grapalat" w:cs="Sylfaen"/>
          <w:sz w:val="20"/>
        </w:rPr>
        <w:t>օրացուցային</w:t>
      </w:r>
      <w:r w:rsidRPr="00D524BC">
        <w:rPr>
          <w:rFonts w:ascii="GHEA Grapalat" w:hAnsi="GHEA Grapalat" w:cs="Arial"/>
          <w:sz w:val="20"/>
          <w:lang w:val="af-ZA"/>
        </w:rPr>
        <w:t xml:space="preserve"> </w:t>
      </w:r>
      <w:r w:rsidRPr="00D524BC">
        <w:rPr>
          <w:rFonts w:ascii="GHEA Grapalat" w:hAnsi="GHEA Grapalat" w:cs="Sylfaen"/>
          <w:sz w:val="20"/>
        </w:rPr>
        <w:t>օր</w:t>
      </w:r>
      <w:r w:rsidRPr="00D524BC">
        <w:rPr>
          <w:rFonts w:ascii="GHEA Grapalat" w:hAnsi="GHEA Grapalat" w:cs="Sylfaen"/>
          <w:sz w:val="20"/>
          <w:lang w:val="af-ZA"/>
        </w:rPr>
        <w:t xml:space="preserve"> </w:t>
      </w:r>
      <w:r w:rsidRPr="00D524BC">
        <w:rPr>
          <w:rFonts w:ascii="GHEA Grapalat" w:hAnsi="GHEA Grapalat" w:cs="Sylfaen"/>
          <w:sz w:val="20"/>
        </w:rPr>
        <w:t>առաջ</w:t>
      </w:r>
      <w:r w:rsidRPr="00D524BC">
        <w:rPr>
          <w:rFonts w:ascii="GHEA Grapalat" w:hAnsi="GHEA Grapalat" w:cs="Arial"/>
          <w:sz w:val="20"/>
          <w:lang w:val="af-ZA"/>
        </w:rPr>
        <w:t xml:space="preserve"> գրավոր </w:t>
      </w:r>
      <w:r w:rsidRPr="00D524BC">
        <w:rPr>
          <w:rFonts w:ascii="GHEA Grapalat" w:hAnsi="GHEA Grapalat" w:cs="Sylfaen"/>
          <w:sz w:val="20"/>
        </w:rPr>
        <w:t>հանձնաժողովից</w:t>
      </w:r>
      <w:r w:rsidRPr="00D524BC">
        <w:rPr>
          <w:rFonts w:ascii="GHEA Grapalat" w:hAnsi="GHEA Grapalat" w:cs="Sylfaen"/>
          <w:sz w:val="20"/>
          <w:lang w:val="af-ZA"/>
        </w:rPr>
        <w:t xml:space="preserve"> </w:t>
      </w:r>
      <w:r w:rsidRPr="00D524BC">
        <w:rPr>
          <w:rFonts w:ascii="GHEA Grapalat" w:hAnsi="GHEA Grapalat" w:cs="Sylfaen"/>
          <w:sz w:val="20"/>
        </w:rPr>
        <w:t>պահանջելու</w:t>
      </w:r>
      <w:r w:rsidRPr="00D524BC">
        <w:rPr>
          <w:rFonts w:ascii="GHEA Grapalat" w:hAnsi="GHEA Grapalat" w:cs="Arial"/>
          <w:sz w:val="20"/>
          <w:lang w:val="af-ZA"/>
        </w:rPr>
        <w:t xml:space="preserve"> </w:t>
      </w:r>
      <w:r w:rsidRPr="00D524BC">
        <w:rPr>
          <w:rFonts w:ascii="GHEA Grapalat" w:hAnsi="GHEA Grapalat" w:cs="Sylfaen"/>
          <w:sz w:val="20"/>
        </w:rPr>
        <w:t>հրավերի</w:t>
      </w:r>
      <w:r w:rsidRPr="00D524BC">
        <w:rPr>
          <w:rFonts w:ascii="GHEA Grapalat" w:hAnsi="GHEA Grapalat" w:cs="Arial"/>
          <w:sz w:val="20"/>
          <w:lang w:val="af-ZA"/>
        </w:rPr>
        <w:t xml:space="preserve"> </w:t>
      </w:r>
      <w:r w:rsidRPr="00D524BC">
        <w:rPr>
          <w:rFonts w:ascii="GHEA Grapalat" w:hAnsi="GHEA Grapalat" w:cs="Sylfaen"/>
          <w:sz w:val="20"/>
        </w:rPr>
        <w:t>պարզաբանում</w:t>
      </w:r>
      <w:r w:rsidRPr="00D524BC">
        <w:rPr>
          <w:rFonts w:ascii="GHEA Grapalat" w:hAnsi="GHEA Grapalat" w:cs="Tahoma"/>
          <w:sz w:val="20"/>
        </w:rPr>
        <w:t>։</w:t>
      </w:r>
      <w:r w:rsidRPr="00D524BC">
        <w:rPr>
          <w:rFonts w:ascii="GHEA Grapalat" w:hAnsi="GHEA Grapalat"/>
          <w:sz w:val="20"/>
          <w:lang w:val="af-ZA"/>
        </w:rPr>
        <w:t xml:space="preserve"> </w:t>
      </w:r>
      <w:r w:rsidRPr="00D524BC">
        <w:rPr>
          <w:rFonts w:ascii="GHEA Grapalat" w:hAnsi="GHEA Grapalat"/>
          <w:sz w:val="20"/>
        </w:rPr>
        <w:t>Հանձնաժողովը</w:t>
      </w:r>
      <w:r w:rsidRPr="00D524BC">
        <w:rPr>
          <w:rFonts w:ascii="GHEA Grapalat" w:hAnsi="GHEA Grapalat"/>
          <w:sz w:val="20"/>
          <w:lang w:val="af-ZA"/>
        </w:rPr>
        <w:t xml:space="preserve"> </w:t>
      </w:r>
      <w:r w:rsidRPr="00D524BC">
        <w:rPr>
          <w:rFonts w:ascii="GHEA Grapalat" w:hAnsi="GHEA Grapalat" w:cs="Sylfaen"/>
          <w:sz w:val="20"/>
        </w:rPr>
        <w:t>հարցումը</w:t>
      </w:r>
      <w:r w:rsidRPr="00D524BC">
        <w:rPr>
          <w:rFonts w:ascii="GHEA Grapalat" w:hAnsi="GHEA Grapalat" w:cs="Arial"/>
          <w:sz w:val="20"/>
          <w:lang w:val="af-ZA"/>
        </w:rPr>
        <w:t xml:space="preserve"> </w:t>
      </w:r>
      <w:r w:rsidRPr="00D524BC">
        <w:rPr>
          <w:rFonts w:ascii="GHEA Grapalat" w:hAnsi="GHEA Grapalat" w:cs="Sylfaen"/>
          <w:sz w:val="20"/>
        </w:rPr>
        <w:t>կատարած</w:t>
      </w:r>
      <w:r w:rsidRPr="00D524BC">
        <w:rPr>
          <w:rFonts w:ascii="GHEA Grapalat" w:hAnsi="GHEA Grapalat" w:cs="Arial"/>
          <w:sz w:val="20"/>
          <w:lang w:val="af-ZA"/>
        </w:rPr>
        <w:t xml:space="preserve"> </w:t>
      </w:r>
      <w:r w:rsidRPr="00D524BC">
        <w:rPr>
          <w:rFonts w:ascii="GHEA Grapalat" w:hAnsi="GHEA Grapalat" w:cs="Arial"/>
          <w:sz w:val="20"/>
        </w:rPr>
        <w:t>մ</w:t>
      </w:r>
      <w:r w:rsidRPr="00D524BC">
        <w:rPr>
          <w:rFonts w:ascii="GHEA Grapalat" w:hAnsi="GHEA Grapalat" w:cs="Sylfaen"/>
          <w:sz w:val="20"/>
        </w:rPr>
        <w:t>ասնակցին</w:t>
      </w:r>
      <w:r w:rsidRPr="00D524BC">
        <w:rPr>
          <w:rFonts w:ascii="GHEA Grapalat" w:hAnsi="GHEA Grapalat" w:cs="Arial"/>
          <w:sz w:val="20"/>
          <w:lang w:val="af-ZA"/>
        </w:rPr>
        <w:t xml:space="preserve"> </w:t>
      </w:r>
      <w:r w:rsidRPr="00D524BC">
        <w:rPr>
          <w:rFonts w:ascii="GHEA Grapalat" w:hAnsi="GHEA Grapalat" w:cs="Sylfaen"/>
          <w:sz w:val="20"/>
        </w:rPr>
        <w:t>պարզաբանումը</w:t>
      </w:r>
      <w:r w:rsidRPr="00D524BC">
        <w:rPr>
          <w:rFonts w:ascii="GHEA Grapalat" w:hAnsi="GHEA Grapalat" w:cs="Arial"/>
          <w:sz w:val="20"/>
          <w:lang w:val="af-ZA"/>
        </w:rPr>
        <w:t xml:space="preserve"> </w:t>
      </w:r>
      <w:r w:rsidRPr="00D524BC">
        <w:rPr>
          <w:rFonts w:ascii="GHEA Grapalat" w:hAnsi="GHEA Grapalat" w:cs="Sylfaen"/>
          <w:sz w:val="20"/>
        </w:rPr>
        <w:t>տրամադրում</w:t>
      </w:r>
      <w:r w:rsidRPr="00D524BC">
        <w:rPr>
          <w:rFonts w:ascii="GHEA Grapalat" w:hAnsi="GHEA Grapalat" w:cs="Arial"/>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գրավոր ` </w:t>
      </w:r>
      <w:r w:rsidRPr="00D524BC">
        <w:rPr>
          <w:rFonts w:ascii="GHEA Grapalat" w:hAnsi="GHEA Grapalat" w:cs="Sylfaen"/>
          <w:sz w:val="20"/>
        </w:rPr>
        <w:t>հարցումը</w:t>
      </w:r>
      <w:r w:rsidRPr="00D524BC">
        <w:rPr>
          <w:rFonts w:ascii="GHEA Grapalat" w:hAnsi="GHEA Grapalat" w:cs="Arial"/>
          <w:sz w:val="20"/>
          <w:lang w:val="af-ZA"/>
        </w:rPr>
        <w:t xml:space="preserve"> </w:t>
      </w:r>
      <w:r w:rsidRPr="00D524BC">
        <w:rPr>
          <w:rFonts w:ascii="GHEA Grapalat" w:hAnsi="GHEA Grapalat" w:cs="Sylfaen"/>
          <w:sz w:val="20"/>
        </w:rPr>
        <w:t>ստանալու</w:t>
      </w:r>
      <w:r w:rsidRPr="00D524BC">
        <w:rPr>
          <w:rFonts w:ascii="GHEA Grapalat" w:hAnsi="GHEA Grapalat" w:cs="Arial"/>
          <w:sz w:val="20"/>
          <w:lang w:val="af-ZA"/>
        </w:rPr>
        <w:t xml:space="preserve"> </w:t>
      </w:r>
      <w:r w:rsidRPr="00D524BC">
        <w:rPr>
          <w:rFonts w:ascii="GHEA Grapalat" w:hAnsi="GHEA Grapalat" w:cs="Sylfaen"/>
          <w:sz w:val="20"/>
        </w:rPr>
        <w:t>օրվան</w:t>
      </w:r>
      <w:r w:rsidRPr="00D524BC">
        <w:rPr>
          <w:rFonts w:ascii="GHEA Grapalat" w:hAnsi="GHEA Grapalat" w:cs="Arial"/>
          <w:sz w:val="20"/>
          <w:lang w:val="af-ZA"/>
        </w:rPr>
        <w:t xml:space="preserve"> </w:t>
      </w:r>
      <w:r w:rsidRPr="00D524BC">
        <w:rPr>
          <w:rFonts w:ascii="GHEA Grapalat" w:hAnsi="GHEA Grapalat" w:cs="Sylfaen"/>
          <w:sz w:val="20"/>
        </w:rPr>
        <w:t>հաջորդող</w:t>
      </w:r>
      <w:r w:rsidRPr="00D524BC">
        <w:rPr>
          <w:rFonts w:ascii="GHEA Grapalat" w:hAnsi="GHEA Grapalat" w:cs="Arial"/>
          <w:sz w:val="20"/>
          <w:lang w:val="af-ZA"/>
        </w:rPr>
        <w:t xml:space="preserve"> </w:t>
      </w:r>
      <w:r w:rsidRPr="00D524BC">
        <w:rPr>
          <w:rFonts w:ascii="GHEA Grapalat" w:hAnsi="GHEA Grapalat" w:cs="Sylfaen"/>
          <w:sz w:val="20"/>
        </w:rPr>
        <w:t>երկու</w:t>
      </w:r>
      <w:r w:rsidRPr="00D524BC">
        <w:rPr>
          <w:rFonts w:ascii="GHEA Grapalat" w:hAnsi="GHEA Grapalat" w:cs="Arial"/>
          <w:sz w:val="20"/>
          <w:lang w:val="af-ZA"/>
        </w:rPr>
        <w:t xml:space="preserve"> </w:t>
      </w:r>
      <w:r w:rsidRPr="00D524BC">
        <w:rPr>
          <w:rFonts w:ascii="GHEA Grapalat" w:hAnsi="GHEA Grapalat" w:cs="Sylfaen"/>
          <w:sz w:val="20"/>
        </w:rPr>
        <w:t>օրացուցային</w:t>
      </w:r>
      <w:r w:rsidRPr="00D524BC">
        <w:rPr>
          <w:rFonts w:ascii="GHEA Grapalat" w:hAnsi="GHEA Grapalat" w:cs="Arial"/>
          <w:sz w:val="20"/>
          <w:lang w:val="af-ZA"/>
        </w:rPr>
        <w:t xml:space="preserve"> </w:t>
      </w:r>
      <w:r w:rsidRPr="00D524BC">
        <w:rPr>
          <w:rFonts w:ascii="GHEA Grapalat" w:hAnsi="GHEA Grapalat" w:cs="Sylfaen"/>
          <w:sz w:val="20"/>
        </w:rPr>
        <w:t>օրվա</w:t>
      </w:r>
      <w:r w:rsidRPr="00D524BC">
        <w:rPr>
          <w:rFonts w:ascii="GHEA Grapalat" w:hAnsi="GHEA Grapalat" w:cs="Arial"/>
          <w:sz w:val="20"/>
          <w:lang w:val="af-ZA"/>
        </w:rPr>
        <w:t xml:space="preserve"> </w:t>
      </w:r>
      <w:r w:rsidRPr="00D524BC">
        <w:rPr>
          <w:rFonts w:ascii="GHEA Grapalat" w:hAnsi="GHEA Grapalat" w:cs="Sylfaen"/>
          <w:sz w:val="20"/>
        </w:rPr>
        <w:t>ընթացքում</w:t>
      </w:r>
      <w:r w:rsidRPr="00D524BC">
        <w:rPr>
          <w:rFonts w:ascii="GHEA Grapalat" w:hAnsi="GHEA Grapalat" w:cs="Tahoma"/>
          <w:sz w:val="20"/>
        </w:rPr>
        <w:t>։</w:t>
      </w:r>
      <w:r w:rsidRPr="00D524BC">
        <w:rPr>
          <w:rFonts w:ascii="GHEA Grapalat" w:hAnsi="GHEA Grapalat" w:cs="Tahoma"/>
          <w:sz w:val="20"/>
          <w:vertAlign w:val="superscript"/>
        </w:rPr>
        <w:t>5</w:t>
      </w:r>
      <w:r w:rsidRPr="00D524BC">
        <w:rPr>
          <w:rFonts w:ascii="GHEA Grapalat" w:hAnsi="GHEA Grapalat" w:cs="Tahoma"/>
          <w:sz w:val="20"/>
          <w:lang w:val="af-ZA"/>
        </w:rPr>
        <w:t xml:space="preserve"> </w:t>
      </w:r>
      <w:r w:rsidRPr="00D524BC">
        <w:rPr>
          <w:rFonts w:ascii="GHEA Grapalat" w:hAnsi="GHEA Grapalat"/>
          <w:sz w:val="20"/>
          <w:lang w:val="af-ZA"/>
        </w:rPr>
        <w:t xml:space="preserve"> </w:t>
      </w:r>
    </w:p>
    <w:p w:rsidR="006E5207" w:rsidRPr="00D524BC" w:rsidRDefault="006E5207" w:rsidP="00D45C73">
      <w:pPr>
        <w:jc w:val="both"/>
        <w:rPr>
          <w:rFonts w:ascii="GHEA Grapalat" w:hAnsi="GHEA Grapalat"/>
          <w:sz w:val="20"/>
          <w:szCs w:val="20"/>
          <w:lang w:val="af-ZA"/>
        </w:rPr>
      </w:pPr>
      <w:r w:rsidRPr="00D524BC">
        <w:rPr>
          <w:rFonts w:ascii="GHEA Grapalat" w:hAnsi="GHEA Grapalat"/>
          <w:sz w:val="20"/>
          <w:lang w:val="af-ZA"/>
        </w:rPr>
        <w:t xml:space="preserve">3.2 </w:t>
      </w:r>
      <w:r w:rsidRPr="00D524BC">
        <w:rPr>
          <w:rFonts w:ascii="GHEA Grapalat" w:hAnsi="GHEA Grapalat" w:cs="Sylfaen"/>
          <w:sz w:val="20"/>
        </w:rPr>
        <w:t>Հարցման</w:t>
      </w:r>
      <w:r w:rsidRPr="00D524BC">
        <w:rPr>
          <w:rFonts w:ascii="GHEA Grapalat" w:hAnsi="GHEA Grapalat" w:cs="Arial"/>
          <w:sz w:val="20"/>
          <w:lang w:val="af-ZA"/>
        </w:rPr>
        <w:t xml:space="preserve"> </w:t>
      </w:r>
      <w:r w:rsidRPr="00D524BC">
        <w:rPr>
          <w:rFonts w:ascii="GHEA Grapalat" w:hAnsi="GHEA Grapalat" w:cs="Sylfaen"/>
          <w:sz w:val="20"/>
        </w:rPr>
        <w:t>և</w:t>
      </w:r>
      <w:r w:rsidRPr="00D524BC">
        <w:rPr>
          <w:rFonts w:ascii="GHEA Grapalat" w:hAnsi="GHEA Grapalat" w:cs="Arial"/>
          <w:sz w:val="20"/>
          <w:lang w:val="af-ZA"/>
        </w:rPr>
        <w:t xml:space="preserve"> </w:t>
      </w:r>
      <w:r w:rsidRPr="00D524BC">
        <w:rPr>
          <w:rFonts w:ascii="GHEA Grapalat" w:hAnsi="GHEA Grapalat" w:cs="Sylfaen"/>
          <w:sz w:val="20"/>
        </w:rPr>
        <w:t>պարզաբանումների</w:t>
      </w:r>
      <w:r w:rsidRPr="00D524BC">
        <w:rPr>
          <w:rFonts w:ascii="GHEA Grapalat" w:hAnsi="GHEA Grapalat" w:cs="Arial"/>
          <w:sz w:val="20"/>
          <w:lang w:val="af-ZA"/>
        </w:rPr>
        <w:t xml:space="preserve"> </w:t>
      </w:r>
      <w:r w:rsidRPr="00D524BC">
        <w:rPr>
          <w:rFonts w:ascii="GHEA Grapalat" w:hAnsi="GHEA Grapalat" w:cs="Sylfaen"/>
          <w:sz w:val="20"/>
        </w:rPr>
        <w:t>բովանդակության</w:t>
      </w:r>
      <w:r w:rsidRPr="00D524BC">
        <w:rPr>
          <w:rFonts w:ascii="GHEA Grapalat" w:hAnsi="GHEA Grapalat" w:cs="Arial"/>
          <w:sz w:val="20"/>
          <w:lang w:val="af-ZA"/>
        </w:rPr>
        <w:t xml:space="preserve"> </w:t>
      </w:r>
      <w:r w:rsidRPr="00D524BC">
        <w:rPr>
          <w:rFonts w:ascii="GHEA Grapalat" w:hAnsi="GHEA Grapalat" w:cs="Sylfaen"/>
          <w:sz w:val="20"/>
        </w:rPr>
        <w:t>մասին</w:t>
      </w:r>
      <w:r w:rsidRPr="00D524BC">
        <w:rPr>
          <w:rFonts w:ascii="GHEA Grapalat" w:hAnsi="GHEA Grapalat" w:cs="Arial"/>
          <w:sz w:val="20"/>
          <w:lang w:val="af-ZA"/>
        </w:rPr>
        <w:t xml:space="preserve"> </w:t>
      </w:r>
      <w:r w:rsidRPr="00D524BC">
        <w:rPr>
          <w:rFonts w:ascii="GHEA Grapalat" w:hAnsi="GHEA Grapalat" w:cs="Sylfaen"/>
          <w:sz w:val="20"/>
        </w:rPr>
        <w:t>հայտարարությունը</w:t>
      </w:r>
      <w:r w:rsidRPr="00D524BC">
        <w:rPr>
          <w:rFonts w:ascii="GHEA Grapalat" w:hAnsi="GHEA Grapalat" w:cs="Arial"/>
          <w:sz w:val="20"/>
          <w:lang w:val="af-ZA"/>
        </w:rPr>
        <w:t xml:space="preserve"> </w:t>
      </w:r>
      <w:r w:rsidRPr="00D524BC">
        <w:rPr>
          <w:rFonts w:ascii="GHEA Grapalat" w:hAnsi="GHEA Grapalat" w:cs="Arial"/>
          <w:sz w:val="20"/>
        </w:rPr>
        <w:t>պարզաբանումը</w:t>
      </w:r>
      <w:r w:rsidRPr="00D524BC">
        <w:rPr>
          <w:rFonts w:ascii="GHEA Grapalat" w:hAnsi="GHEA Grapalat" w:cs="Arial"/>
          <w:sz w:val="20"/>
          <w:lang w:val="af-ZA"/>
        </w:rPr>
        <w:t xml:space="preserve"> </w:t>
      </w:r>
      <w:r w:rsidRPr="00D524BC">
        <w:rPr>
          <w:rFonts w:ascii="GHEA Grapalat" w:hAnsi="GHEA Grapalat" w:cs="Arial"/>
          <w:sz w:val="20"/>
        </w:rPr>
        <w:t>տրամադրելու</w:t>
      </w:r>
      <w:r w:rsidRPr="00D524BC">
        <w:rPr>
          <w:rFonts w:ascii="GHEA Grapalat" w:hAnsi="GHEA Grapalat" w:cs="Arial"/>
          <w:sz w:val="20"/>
          <w:lang w:val="af-ZA"/>
        </w:rPr>
        <w:t xml:space="preserve"> </w:t>
      </w:r>
      <w:r w:rsidRPr="00D524BC">
        <w:rPr>
          <w:rFonts w:ascii="GHEA Grapalat" w:hAnsi="GHEA Grapalat" w:cs="Arial"/>
          <w:sz w:val="20"/>
        </w:rPr>
        <w:t>օրը</w:t>
      </w:r>
      <w:r w:rsidRPr="00D524BC">
        <w:rPr>
          <w:rFonts w:ascii="GHEA Grapalat" w:hAnsi="GHEA Grapalat" w:cs="Arial"/>
          <w:sz w:val="20"/>
          <w:lang w:val="af-ZA"/>
        </w:rPr>
        <w:t xml:space="preserve"> </w:t>
      </w:r>
      <w:r w:rsidRPr="00D524BC">
        <w:rPr>
          <w:rFonts w:ascii="GHEA Grapalat" w:hAnsi="GHEA Grapalat" w:cs="Sylfaen"/>
          <w:sz w:val="20"/>
        </w:rPr>
        <w:t>հրապարակվում</w:t>
      </w:r>
      <w:r w:rsidRPr="00D524BC">
        <w:rPr>
          <w:rFonts w:ascii="GHEA Grapalat" w:hAnsi="GHEA Grapalat" w:cs="Arial"/>
          <w:sz w:val="20"/>
          <w:lang w:val="af-ZA"/>
        </w:rPr>
        <w:t xml:space="preserve"> </w:t>
      </w:r>
      <w:r w:rsidRPr="00D524BC">
        <w:rPr>
          <w:rFonts w:ascii="GHEA Grapalat" w:hAnsi="GHEA Grapalat" w:cs="Sylfaen"/>
          <w:sz w:val="20"/>
        </w:rPr>
        <w:t>է</w:t>
      </w:r>
      <w:r w:rsidRPr="00D524BC">
        <w:rPr>
          <w:rFonts w:ascii="GHEA Grapalat" w:hAnsi="GHEA Grapalat" w:cs="Arial"/>
          <w:sz w:val="20"/>
          <w:lang w:val="af-ZA"/>
        </w:rPr>
        <w:t xml:space="preserve"> </w:t>
      </w:r>
      <w:r w:rsidRPr="00D524BC">
        <w:rPr>
          <w:rFonts w:ascii="GHEA Grapalat" w:hAnsi="GHEA Grapalat" w:cs="Sylfaen"/>
          <w:sz w:val="20"/>
          <w:lang w:val="af-ZA"/>
        </w:rPr>
        <w:t xml:space="preserve">www.procurement.am </w:t>
      </w:r>
      <w:r w:rsidRPr="00D524BC">
        <w:rPr>
          <w:rFonts w:ascii="GHEA Grapalat" w:hAnsi="GHEA Grapalat" w:cs="Sylfaen"/>
          <w:sz w:val="20"/>
          <w:lang w:val="ru-RU"/>
        </w:rPr>
        <w:t>հասցեով</w:t>
      </w:r>
      <w:r w:rsidRPr="00D524BC">
        <w:rPr>
          <w:rFonts w:ascii="GHEA Grapalat" w:hAnsi="GHEA Grapalat" w:cs="Sylfaen"/>
          <w:sz w:val="20"/>
          <w:lang w:val="af-ZA"/>
        </w:rPr>
        <w:t xml:space="preserve"> </w:t>
      </w:r>
      <w:r w:rsidRPr="00D524BC">
        <w:rPr>
          <w:rFonts w:ascii="GHEA Grapalat" w:hAnsi="GHEA Grapalat" w:cs="Sylfaen"/>
          <w:sz w:val="20"/>
        </w:rPr>
        <w:t>գործող</w:t>
      </w:r>
      <w:r w:rsidRPr="00D524BC">
        <w:rPr>
          <w:rFonts w:ascii="GHEA Grapalat" w:hAnsi="GHEA Grapalat" w:cs="Sylfaen"/>
          <w:sz w:val="20"/>
          <w:lang w:val="af-ZA"/>
        </w:rPr>
        <w:t xml:space="preserve"> </w:t>
      </w:r>
      <w:r w:rsidRPr="00D524BC">
        <w:rPr>
          <w:rFonts w:ascii="GHEA Grapalat" w:hAnsi="GHEA Grapalat" w:cs="Sylfaen"/>
          <w:sz w:val="20"/>
          <w:lang w:val="ru-RU"/>
        </w:rPr>
        <w:t>տեղեկագր</w:t>
      </w:r>
      <w:r w:rsidRPr="00D524BC">
        <w:rPr>
          <w:rFonts w:ascii="GHEA Grapalat" w:hAnsi="GHEA Grapalat" w:cs="Sylfaen"/>
          <w:sz w:val="20"/>
        </w:rPr>
        <w:t>ի</w:t>
      </w:r>
      <w:r w:rsidRPr="00D524BC">
        <w:rPr>
          <w:rFonts w:ascii="GHEA Grapalat" w:hAnsi="GHEA Grapalat" w:cs="Sylfaen"/>
          <w:sz w:val="20"/>
          <w:lang w:val="af-ZA"/>
        </w:rPr>
        <w:t xml:space="preserve"> (</w:t>
      </w:r>
      <w:r w:rsidRPr="00D524BC">
        <w:rPr>
          <w:rFonts w:ascii="GHEA Grapalat" w:hAnsi="GHEA Grapalat" w:cs="Sylfaen"/>
          <w:sz w:val="20"/>
          <w:lang w:val="ru-RU"/>
        </w:rPr>
        <w:t>այսուհետ</w:t>
      </w:r>
      <w:r w:rsidRPr="00D524BC">
        <w:rPr>
          <w:rFonts w:ascii="GHEA Grapalat" w:hAnsi="GHEA Grapalat" w:cs="Sylfaen"/>
          <w:sz w:val="20"/>
          <w:lang w:val="af-ZA"/>
        </w:rPr>
        <w:t xml:space="preserve">` </w:t>
      </w:r>
      <w:r w:rsidRPr="00D524BC">
        <w:rPr>
          <w:rFonts w:ascii="GHEA Grapalat" w:hAnsi="GHEA Grapalat" w:cs="Sylfaen"/>
          <w:sz w:val="20"/>
          <w:lang w:val="ru-RU"/>
        </w:rPr>
        <w:t>տեղեկագիր</w:t>
      </w:r>
      <w:r w:rsidRPr="00D524BC">
        <w:rPr>
          <w:rFonts w:ascii="GHEA Grapalat" w:hAnsi="GHEA Grapalat" w:cs="Sylfaen"/>
          <w:sz w:val="20"/>
          <w:lang w:val="af-ZA"/>
        </w:rPr>
        <w:t xml:space="preserve">) </w:t>
      </w:r>
      <w:r w:rsidRPr="00D524BC">
        <w:rPr>
          <w:rFonts w:ascii="GHEA Grapalat" w:hAnsi="GHEA Grapalat"/>
          <w:lang w:val="af-ZA"/>
        </w:rPr>
        <w:t>«</w:t>
      </w:r>
      <w:r w:rsidRPr="00D524BC">
        <w:rPr>
          <w:rFonts w:ascii="GHEA Grapalat" w:hAnsi="GHEA Grapalat" w:cs="Sylfaen"/>
          <w:sz w:val="20"/>
        </w:rPr>
        <w:t>Գնումների</w:t>
      </w:r>
      <w:r w:rsidRPr="00D524BC">
        <w:rPr>
          <w:rFonts w:ascii="GHEA Grapalat" w:hAnsi="GHEA Grapalat" w:cs="Sylfaen"/>
          <w:sz w:val="20"/>
          <w:lang w:val="af-ZA"/>
        </w:rPr>
        <w:t xml:space="preserve"> </w:t>
      </w:r>
      <w:r w:rsidRPr="00D524BC">
        <w:rPr>
          <w:rFonts w:ascii="GHEA Grapalat" w:hAnsi="GHEA Grapalat" w:cs="Sylfaen"/>
          <w:sz w:val="20"/>
        </w:rPr>
        <w:t>հայտարարություններ</w:t>
      </w:r>
      <w:r w:rsidRPr="00D524BC">
        <w:rPr>
          <w:rFonts w:ascii="GHEA Grapalat" w:hAnsi="GHEA Grapalat"/>
          <w:lang w:val="af-ZA"/>
        </w:rPr>
        <w:t>»</w:t>
      </w:r>
      <w:r w:rsidRPr="00D524BC">
        <w:rPr>
          <w:rFonts w:ascii="GHEA Grapalat" w:hAnsi="GHEA Grapalat" w:cs="Sylfaen"/>
          <w:sz w:val="20"/>
          <w:lang w:val="af-ZA"/>
        </w:rPr>
        <w:t xml:space="preserve"> </w:t>
      </w:r>
      <w:r w:rsidRPr="00D524BC">
        <w:rPr>
          <w:rFonts w:ascii="GHEA Grapalat" w:hAnsi="GHEA Grapalat" w:cs="Sylfaen"/>
          <w:sz w:val="20"/>
        </w:rPr>
        <w:t>բաժնի</w:t>
      </w:r>
      <w:r w:rsidRPr="00D524BC">
        <w:rPr>
          <w:rFonts w:ascii="GHEA Grapalat" w:hAnsi="GHEA Grapalat" w:cs="Sylfaen"/>
          <w:sz w:val="20"/>
          <w:lang w:val="af-ZA"/>
        </w:rPr>
        <w:t xml:space="preserve"> </w:t>
      </w:r>
      <w:r w:rsidRPr="00D524BC">
        <w:rPr>
          <w:rFonts w:ascii="GHEA Grapalat" w:hAnsi="GHEA Grapalat"/>
          <w:lang w:val="af-ZA"/>
        </w:rPr>
        <w:t>«</w:t>
      </w:r>
      <w:r w:rsidRPr="00D524BC">
        <w:rPr>
          <w:rFonts w:ascii="GHEA Grapalat" w:hAnsi="GHEA Grapalat" w:cs="Sylfaen"/>
          <w:sz w:val="20"/>
        </w:rPr>
        <w:t>Հրավերների</w:t>
      </w:r>
      <w:r w:rsidRPr="00D524BC">
        <w:rPr>
          <w:rFonts w:ascii="GHEA Grapalat" w:hAnsi="GHEA Grapalat" w:cs="Sylfaen"/>
          <w:sz w:val="20"/>
          <w:lang w:val="af-ZA"/>
        </w:rPr>
        <w:t xml:space="preserve"> </w:t>
      </w:r>
      <w:r w:rsidRPr="00D524BC">
        <w:rPr>
          <w:rFonts w:ascii="GHEA Grapalat" w:hAnsi="GHEA Grapalat" w:cs="Sylfaen"/>
          <w:sz w:val="20"/>
        </w:rPr>
        <w:t>պարզաբանումների</w:t>
      </w:r>
      <w:r w:rsidRPr="00D524BC">
        <w:rPr>
          <w:rFonts w:ascii="GHEA Grapalat" w:hAnsi="GHEA Grapalat" w:cs="Sylfaen"/>
          <w:sz w:val="20"/>
          <w:lang w:val="af-ZA"/>
        </w:rPr>
        <w:t xml:space="preserve"> </w:t>
      </w:r>
      <w:r w:rsidRPr="00D524BC">
        <w:rPr>
          <w:rFonts w:ascii="GHEA Grapalat" w:hAnsi="GHEA Grapalat" w:cs="Sylfaen"/>
          <w:sz w:val="20"/>
        </w:rPr>
        <w:t>վերաբերյալ</w:t>
      </w:r>
      <w:r w:rsidRPr="00D524BC">
        <w:rPr>
          <w:rFonts w:ascii="GHEA Grapalat" w:hAnsi="GHEA Grapalat" w:cs="Sylfaen"/>
          <w:sz w:val="20"/>
          <w:lang w:val="af-ZA"/>
        </w:rPr>
        <w:t xml:space="preserve"> </w:t>
      </w:r>
      <w:r w:rsidRPr="00D524BC">
        <w:rPr>
          <w:rFonts w:ascii="GHEA Grapalat" w:hAnsi="GHEA Grapalat" w:cs="Sylfaen"/>
          <w:sz w:val="20"/>
        </w:rPr>
        <w:t>հայտարարություններ</w:t>
      </w:r>
      <w:r w:rsidRPr="00D524BC">
        <w:rPr>
          <w:rFonts w:ascii="GHEA Grapalat" w:hAnsi="GHEA Grapalat"/>
          <w:lang w:val="af-ZA"/>
        </w:rPr>
        <w:t>»</w:t>
      </w:r>
      <w:r w:rsidRPr="00D524BC">
        <w:rPr>
          <w:rFonts w:ascii="GHEA Grapalat" w:hAnsi="GHEA Grapalat" w:cs="Sylfaen"/>
          <w:sz w:val="20"/>
          <w:lang w:val="af-ZA"/>
        </w:rPr>
        <w:t xml:space="preserve"> </w:t>
      </w:r>
      <w:r w:rsidRPr="00D524BC">
        <w:rPr>
          <w:rFonts w:ascii="GHEA Grapalat" w:hAnsi="GHEA Grapalat" w:cs="Sylfaen"/>
          <w:sz w:val="20"/>
        </w:rPr>
        <w:t>ենթաբաբաժնում</w:t>
      </w:r>
      <w:r w:rsidRPr="00D524BC">
        <w:rPr>
          <w:rFonts w:ascii="GHEA Grapalat" w:hAnsi="GHEA Grapalat" w:cs="Sylfaen"/>
          <w:sz w:val="20"/>
          <w:lang w:val="af-ZA"/>
        </w:rPr>
        <w:t xml:space="preserve">` </w:t>
      </w:r>
      <w:r w:rsidRPr="00D524BC">
        <w:rPr>
          <w:rFonts w:ascii="GHEA Grapalat" w:hAnsi="GHEA Grapalat" w:cs="Sylfaen"/>
          <w:sz w:val="20"/>
        </w:rPr>
        <w:t>առանց</w:t>
      </w:r>
      <w:r w:rsidRPr="00D524BC">
        <w:rPr>
          <w:rFonts w:ascii="GHEA Grapalat" w:hAnsi="GHEA Grapalat" w:cs="Arial"/>
          <w:sz w:val="20"/>
          <w:lang w:val="af-ZA"/>
        </w:rPr>
        <w:t xml:space="preserve"> </w:t>
      </w:r>
      <w:r w:rsidRPr="00D524BC">
        <w:rPr>
          <w:rFonts w:ascii="GHEA Grapalat" w:hAnsi="GHEA Grapalat" w:cs="Sylfaen"/>
          <w:sz w:val="20"/>
        </w:rPr>
        <w:t>նշելու</w:t>
      </w:r>
      <w:r w:rsidRPr="00D524BC">
        <w:rPr>
          <w:rFonts w:ascii="GHEA Grapalat" w:hAnsi="GHEA Grapalat" w:cs="Arial"/>
          <w:sz w:val="20"/>
          <w:lang w:val="af-ZA"/>
        </w:rPr>
        <w:t xml:space="preserve"> </w:t>
      </w:r>
      <w:r w:rsidRPr="00D524BC">
        <w:rPr>
          <w:rFonts w:ascii="GHEA Grapalat" w:hAnsi="GHEA Grapalat" w:cs="Sylfaen"/>
          <w:sz w:val="20"/>
        </w:rPr>
        <w:t>հարցումը</w:t>
      </w:r>
      <w:r w:rsidRPr="00D524BC">
        <w:rPr>
          <w:rFonts w:ascii="GHEA Grapalat" w:hAnsi="GHEA Grapalat" w:cs="Arial"/>
          <w:sz w:val="20"/>
          <w:lang w:val="af-ZA"/>
        </w:rPr>
        <w:t xml:space="preserve"> </w:t>
      </w:r>
      <w:r w:rsidRPr="00D524BC">
        <w:rPr>
          <w:rFonts w:ascii="GHEA Grapalat" w:hAnsi="GHEA Grapalat" w:cs="Sylfaen"/>
          <w:sz w:val="20"/>
        </w:rPr>
        <w:t>կատարած</w:t>
      </w:r>
      <w:r w:rsidRPr="00D524BC">
        <w:rPr>
          <w:rFonts w:ascii="GHEA Grapalat" w:hAnsi="GHEA Grapalat" w:cs="Arial"/>
          <w:sz w:val="20"/>
          <w:lang w:val="af-ZA"/>
        </w:rPr>
        <w:t xml:space="preserve"> </w:t>
      </w:r>
      <w:r w:rsidRPr="00D524BC">
        <w:rPr>
          <w:rFonts w:ascii="GHEA Grapalat" w:hAnsi="GHEA Grapalat" w:cs="Arial"/>
          <w:sz w:val="20"/>
        </w:rPr>
        <w:t>մ</w:t>
      </w:r>
      <w:r w:rsidRPr="00D524BC">
        <w:rPr>
          <w:rFonts w:ascii="GHEA Grapalat" w:hAnsi="GHEA Grapalat" w:cs="Sylfaen"/>
          <w:sz w:val="20"/>
        </w:rPr>
        <w:t>ասնակցի</w:t>
      </w:r>
      <w:r w:rsidRPr="00D524BC">
        <w:rPr>
          <w:rFonts w:ascii="GHEA Grapalat" w:hAnsi="GHEA Grapalat" w:cs="Arial"/>
          <w:sz w:val="20"/>
          <w:lang w:val="af-ZA"/>
        </w:rPr>
        <w:t xml:space="preserve"> </w:t>
      </w:r>
      <w:r w:rsidRPr="00D524BC">
        <w:rPr>
          <w:rFonts w:ascii="GHEA Grapalat" w:hAnsi="GHEA Grapalat" w:cs="Sylfaen"/>
          <w:sz w:val="20"/>
        </w:rPr>
        <w:t>տվյալները</w:t>
      </w:r>
      <w:r w:rsidRPr="00D524BC">
        <w:rPr>
          <w:rFonts w:ascii="GHEA Grapalat" w:hAnsi="GHEA Grapalat" w:cs="Tahoma"/>
          <w:sz w:val="20"/>
        </w:rPr>
        <w:t>։</w:t>
      </w:r>
      <w:r w:rsidRPr="00D524BC">
        <w:rPr>
          <w:rFonts w:ascii="GHEA Grapalat" w:hAnsi="GHEA Grapalat" w:cs="Tahoma"/>
          <w:sz w:val="20"/>
          <w:lang w:val="af-ZA"/>
        </w:rPr>
        <w:t xml:space="preserve"> </w:t>
      </w:r>
    </w:p>
    <w:p w:rsidR="006E5207" w:rsidRPr="00D524BC" w:rsidRDefault="006E5207" w:rsidP="00D45C73">
      <w:pPr>
        <w:autoSpaceDE w:val="0"/>
        <w:autoSpaceDN w:val="0"/>
        <w:adjustRightInd w:val="0"/>
        <w:jc w:val="both"/>
        <w:rPr>
          <w:rFonts w:ascii="GHEA Grapalat" w:hAnsi="GHEA Grapalat" w:cs="Arial Unicode"/>
          <w:sz w:val="20"/>
          <w:lang w:val="af-ZA"/>
        </w:rPr>
      </w:pPr>
      <w:r w:rsidRPr="00D524BC">
        <w:rPr>
          <w:rFonts w:ascii="GHEA Grapalat" w:hAnsi="GHEA Grapalat" w:cs="Arial Unicode"/>
          <w:sz w:val="20"/>
          <w:lang w:val="af-ZA"/>
        </w:rPr>
        <w:t xml:space="preserve">3.3 </w:t>
      </w:r>
      <w:r w:rsidRPr="00D524BC">
        <w:rPr>
          <w:rFonts w:ascii="GHEA Grapalat" w:hAnsi="GHEA Grapalat" w:cs="Sylfaen"/>
          <w:sz w:val="20"/>
          <w:lang w:val="ru-RU"/>
        </w:rPr>
        <w:t>Պարզաբանում</w:t>
      </w:r>
      <w:r w:rsidRPr="00D524BC">
        <w:rPr>
          <w:rFonts w:ascii="GHEA Grapalat" w:hAnsi="GHEA Grapalat" w:cs="Arial Unicode"/>
          <w:sz w:val="20"/>
          <w:lang w:val="af-ZA"/>
        </w:rPr>
        <w:t xml:space="preserve"> </w:t>
      </w:r>
      <w:r w:rsidRPr="00D524BC">
        <w:rPr>
          <w:rFonts w:ascii="GHEA Grapalat" w:hAnsi="GHEA Grapalat" w:cs="Sylfaen"/>
          <w:sz w:val="20"/>
          <w:lang w:val="ru-RU"/>
        </w:rPr>
        <w:t>չի</w:t>
      </w:r>
      <w:r w:rsidRPr="00D524BC">
        <w:rPr>
          <w:rFonts w:ascii="GHEA Grapalat" w:hAnsi="GHEA Grapalat" w:cs="Arial Unicode"/>
          <w:sz w:val="20"/>
          <w:lang w:val="af-ZA"/>
        </w:rPr>
        <w:t xml:space="preserve"> </w:t>
      </w:r>
      <w:r w:rsidRPr="00D524BC">
        <w:rPr>
          <w:rFonts w:ascii="GHEA Grapalat" w:hAnsi="GHEA Grapalat" w:cs="Sylfaen"/>
          <w:sz w:val="20"/>
          <w:lang w:val="ru-RU"/>
        </w:rPr>
        <w:t>տրամադրվում</w:t>
      </w:r>
      <w:r w:rsidRPr="00D524BC">
        <w:rPr>
          <w:rFonts w:ascii="GHEA Grapalat" w:hAnsi="GHEA Grapalat" w:cs="Arial Unicode"/>
          <w:sz w:val="20"/>
          <w:lang w:val="af-ZA"/>
        </w:rPr>
        <w:t xml:space="preserve">, </w:t>
      </w:r>
      <w:r w:rsidRPr="00D524BC">
        <w:rPr>
          <w:rFonts w:ascii="GHEA Grapalat" w:hAnsi="GHEA Grapalat" w:cs="Sylfaen"/>
          <w:sz w:val="20"/>
          <w:lang w:val="ru-RU"/>
        </w:rPr>
        <w:t>եթե</w:t>
      </w:r>
      <w:r w:rsidRPr="00D524BC">
        <w:rPr>
          <w:rFonts w:ascii="GHEA Grapalat" w:hAnsi="GHEA Grapalat" w:cs="Arial Unicode"/>
          <w:sz w:val="20"/>
          <w:lang w:val="af-ZA"/>
        </w:rPr>
        <w:t xml:space="preserve"> </w:t>
      </w:r>
      <w:r w:rsidRPr="00D524BC">
        <w:rPr>
          <w:rFonts w:ascii="GHEA Grapalat" w:hAnsi="GHEA Grapalat" w:cs="Sylfaen"/>
          <w:sz w:val="20"/>
          <w:lang w:val="ru-RU"/>
        </w:rPr>
        <w:t>հարցումը</w:t>
      </w:r>
      <w:r w:rsidRPr="00D524BC">
        <w:rPr>
          <w:rFonts w:ascii="GHEA Grapalat" w:hAnsi="GHEA Grapalat" w:cs="Arial Unicode"/>
          <w:sz w:val="20"/>
          <w:lang w:val="af-ZA"/>
        </w:rPr>
        <w:t xml:space="preserve"> </w:t>
      </w:r>
      <w:r w:rsidRPr="00D524BC">
        <w:rPr>
          <w:rFonts w:ascii="GHEA Grapalat" w:hAnsi="GHEA Grapalat" w:cs="Sylfaen"/>
          <w:sz w:val="20"/>
          <w:lang w:val="ru-RU"/>
        </w:rPr>
        <w:t>կատարվել</w:t>
      </w:r>
      <w:r w:rsidRPr="00D524BC">
        <w:rPr>
          <w:rFonts w:ascii="GHEA Grapalat" w:hAnsi="GHEA Grapalat" w:cs="Arial Unicode"/>
          <w:sz w:val="20"/>
          <w:lang w:val="af-ZA"/>
        </w:rPr>
        <w:t xml:space="preserve"> </w:t>
      </w:r>
      <w:r w:rsidRPr="00D524BC">
        <w:rPr>
          <w:rFonts w:ascii="GHEA Grapalat" w:hAnsi="GHEA Grapalat" w:cs="Sylfaen"/>
          <w:sz w:val="20"/>
          <w:lang w:val="ru-RU"/>
        </w:rPr>
        <w:t>է</w:t>
      </w:r>
      <w:r w:rsidRPr="00D524BC">
        <w:rPr>
          <w:rFonts w:ascii="GHEA Grapalat" w:hAnsi="GHEA Grapalat" w:cs="Arial Unicode"/>
          <w:sz w:val="20"/>
          <w:lang w:val="af-ZA"/>
        </w:rPr>
        <w:t xml:space="preserve"> </w:t>
      </w:r>
      <w:r w:rsidRPr="00D524BC">
        <w:rPr>
          <w:rFonts w:ascii="GHEA Grapalat" w:hAnsi="GHEA Grapalat" w:cs="Sylfaen"/>
          <w:sz w:val="20"/>
          <w:lang w:val="ru-RU"/>
        </w:rPr>
        <w:t>սույն</w:t>
      </w:r>
      <w:r w:rsidRPr="00D524BC">
        <w:rPr>
          <w:rFonts w:ascii="GHEA Grapalat" w:hAnsi="GHEA Grapalat" w:cs="Arial Unicode"/>
          <w:sz w:val="20"/>
          <w:lang w:val="af-ZA"/>
        </w:rPr>
        <w:t xml:space="preserve"> </w:t>
      </w:r>
      <w:r w:rsidRPr="00D524BC">
        <w:rPr>
          <w:rFonts w:ascii="GHEA Grapalat" w:hAnsi="GHEA Grapalat" w:cs="Sylfaen"/>
          <w:sz w:val="20"/>
        </w:rPr>
        <w:t>բաժն</w:t>
      </w:r>
      <w:r w:rsidRPr="00D524BC">
        <w:rPr>
          <w:rFonts w:ascii="GHEA Grapalat" w:hAnsi="GHEA Grapalat" w:cs="Sylfaen"/>
          <w:sz w:val="20"/>
          <w:lang w:val="ru-RU"/>
        </w:rPr>
        <w:t>ով</w:t>
      </w:r>
      <w:r w:rsidRPr="00D524BC">
        <w:rPr>
          <w:rFonts w:ascii="GHEA Grapalat" w:hAnsi="GHEA Grapalat" w:cs="Arial Unicode"/>
          <w:sz w:val="20"/>
          <w:lang w:val="af-ZA"/>
        </w:rPr>
        <w:t xml:space="preserve"> </w:t>
      </w:r>
      <w:r w:rsidRPr="00D524BC">
        <w:rPr>
          <w:rFonts w:ascii="GHEA Grapalat" w:hAnsi="GHEA Grapalat" w:cs="Sylfaen"/>
          <w:sz w:val="20"/>
          <w:lang w:val="ru-RU"/>
        </w:rPr>
        <w:t>սահմանված</w:t>
      </w:r>
      <w:r w:rsidRPr="00D524BC">
        <w:rPr>
          <w:rFonts w:ascii="GHEA Grapalat" w:hAnsi="GHEA Grapalat" w:cs="Arial Unicode"/>
          <w:sz w:val="20"/>
          <w:lang w:val="af-ZA"/>
        </w:rPr>
        <w:t xml:space="preserve"> </w:t>
      </w:r>
      <w:r w:rsidRPr="00D524BC">
        <w:rPr>
          <w:rFonts w:ascii="GHEA Grapalat" w:hAnsi="GHEA Grapalat" w:cs="Sylfaen"/>
          <w:sz w:val="20"/>
          <w:lang w:val="ru-RU"/>
        </w:rPr>
        <w:t>ժամկետի</w:t>
      </w:r>
      <w:r w:rsidRPr="00D524BC">
        <w:rPr>
          <w:rFonts w:ascii="GHEA Grapalat" w:hAnsi="GHEA Grapalat" w:cs="Arial Unicode"/>
          <w:sz w:val="20"/>
          <w:lang w:val="af-ZA"/>
        </w:rPr>
        <w:t xml:space="preserve"> </w:t>
      </w:r>
      <w:r w:rsidRPr="00D524BC">
        <w:rPr>
          <w:rFonts w:ascii="GHEA Grapalat" w:hAnsi="GHEA Grapalat" w:cs="Sylfaen"/>
          <w:sz w:val="20"/>
          <w:lang w:val="ru-RU"/>
        </w:rPr>
        <w:t>խախտմամբ</w:t>
      </w:r>
      <w:r w:rsidRPr="00D524BC">
        <w:rPr>
          <w:rFonts w:ascii="GHEA Grapalat" w:hAnsi="GHEA Grapalat" w:cs="Arial Unicode"/>
          <w:sz w:val="20"/>
          <w:lang w:val="af-ZA"/>
        </w:rPr>
        <w:t xml:space="preserve">, </w:t>
      </w:r>
      <w:r w:rsidRPr="00D524BC">
        <w:rPr>
          <w:rFonts w:ascii="GHEA Grapalat" w:hAnsi="GHEA Grapalat" w:cs="Sylfaen"/>
          <w:sz w:val="20"/>
          <w:lang w:val="ru-RU"/>
        </w:rPr>
        <w:t>ինչպես</w:t>
      </w:r>
      <w:r w:rsidRPr="00D524BC">
        <w:rPr>
          <w:rFonts w:ascii="GHEA Grapalat" w:hAnsi="GHEA Grapalat" w:cs="Arial Unicode"/>
          <w:sz w:val="20"/>
          <w:lang w:val="af-ZA"/>
        </w:rPr>
        <w:t xml:space="preserve"> </w:t>
      </w:r>
      <w:r w:rsidRPr="00D524BC">
        <w:rPr>
          <w:rFonts w:ascii="GHEA Grapalat" w:hAnsi="GHEA Grapalat" w:cs="Sylfaen"/>
          <w:sz w:val="20"/>
          <w:lang w:val="ru-RU"/>
        </w:rPr>
        <w:t>նաև</w:t>
      </w:r>
      <w:r w:rsidRPr="00D524BC">
        <w:rPr>
          <w:rFonts w:ascii="GHEA Grapalat" w:hAnsi="GHEA Grapalat" w:cs="Arial Unicode"/>
          <w:sz w:val="20"/>
          <w:lang w:val="af-ZA"/>
        </w:rPr>
        <w:t xml:space="preserve">, </w:t>
      </w:r>
      <w:r w:rsidRPr="00D524BC">
        <w:rPr>
          <w:rFonts w:ascii="GHEA Grapalat" w:hAnsi="GHEA Grapalat" w:cs="Sylfaen"/>
          <w:sz w:val="20"/>
          <w:lang w:val="ru-RU"/>
        </w:rPr>
        <w:t>եթե</w:t>
      </w:r>
      <w:r w:rsidRPr="00D524BC">
        <w:rPr>
          <w:rFonts w:ascii="GHEA Grapalat" w:hAnsi="GHEA Grapalat" w:cs="Arial Unicode"/>
          <w:sz w:val="20"/>
          <w:lang w:val="af-ZA"/>
        </w:rPr>
        <w:t xml:space="preserve"> </w:t>
      </w:r>
      <w:r w:rsidRPr="00D524BC">
        <w:rPr>
          <w:rFonts w:ascii="GHEA Grapalat" w:hAnsi="GHEA Grapalat" w:cs="Sylfaen"/>
          <w:sz w:val="20"/>
          <w:lang w:val="ru-RU"/>
        </w:rPr>
        <w:t>հարցումը</w:t>
      </w:r>
      <w:r w:rsidRPr="00D524BC">
        <w:rPr>
          <w:rFonts w:ascii="GHEA Grapalat" w:hAnsi="GHEA Grapalat" w:cs="Arial Unicode"/>
          <w:sz w:val="20"/>
          <w:lang w:val="af-ZA"/>
        </w:rPr>
        <w:t xml:space="preserve"> </w:t>
      </w:r>
      <w:r w:rsidRPr="00D524BC">
        <w:rPr>
          <w:rFonts w:ascii="GHEA Grapalat" w:hAnsi="GHEA Grapalat" w:cs="Sylfaen"/>
          <w:sz w:val="20"/>
          <w:lang w:val="ru-RU"/>
        </w:rPr>
        <w:t>դուրս</w:t>
      </w:r>
      <w:r w:rsidRPr="00D524BC">
        <w:rPr>
          <w:rFonts w:ascii="GHEA Grapalat" w:hAnsi="GHEA Grapalat" w:cs="Arial Unicode"/>
          <w:sz w:val="20"/>
          <w:lang w:val="af-ZA"/>
        </w:rPr>
        <w:t xml:space="preserve"> </w:t>
      </w:r>
      <w:r w:rsidRPr="00D524BC">
        <w:rPr>
          <w:rFonts w:ascii="GHEA Grapalat" w:hAnsi="GHEA Grapalat" w:cs="Sylfaen"/>
          <w:sz w:val="20"/>
          <w:lang w:val="ru-RU"/>
        </w:rPr>
        <w:t>է</w:t>
      </w:r>
      <w:r w:rsidRPr="00D524BC">
        <w:rPr>
          <w:rFonts w:ascii="GHEA Grapalat" w:hAnsi="GHEA Grapalat" w:cs="Arial Unicode"/>
          <w:sz w:val="20"/>
          <w:lang w:val="af-ZA"/>
        </w:rPr>
        <w:t xml:space="preserve"> </w:t>
      </w:r>
      <w:r w:rsidRPr="00D524BC">
        <w:rPr>
          <w:rFonts w:ascii="GHEA Grapalat" w:hAnsi="GHEA Grapalat" w:cs="Arial Unicode"/>
          <w:sz w:val="20"/>
        </w:rPr>
        <w:t>սույն</w:t>
      </w:r>
      <w:r w:rsidRPr="00D524BC">
        <w:rPr>
          <w:rFonts w:ascii="GHEA Grapalat" w:hAnsi="GHEA Grapalat" w:cs="Arial Unicode"/>
          <w:sz w:val="20"/>
          <w:lang w:val="af-ZA"/>
        </w:rPr>
        <w:t xml:space="preserve"> </w:t>
      </w:r>
      <w:r w:rsidRPr="00D524BC">
        <w:rPr>
          <w:rFonts w:ascii="GHEA Grapalat" w:hAnsi="GHEA Grapalat" w:cs="Sylfaen"/>
          <w:sz w:val="20"/>
          <w:lang w:val="ru-RU"/>
        </w:rPr>
        <w:t>հրավերի</w:t>
      </w:r>
      <w:r w:rsidRPr="00D524BC">
        <w:rPr>
          <w:rFonts w:ascii="GHEA Grapalat" w:hAnsi="GHEA Grapalat" w:cs="Arial Unicode"/>
          <w:sz w:val="20"/>
          <w:lang w:val="af-ZA"/>
        </w:rPr>
        <w:t xml:space="preserve"> </w:t>
      </w:r>
      <w:r w:rsidRPr="00D524BC">
        <w:rPr>
          <w:rFonts w:ascii="GHEA Grapalat" w:hAnsi="GHEA Grapalat" w:cs="Sylfaen"/>
          <w:sz w:val="20"/>
          <w:lang w:val="ru-RU"/>
        </w:rPr>
        <w:t>բովանդակության</w:t>
      </w:r>
      <w:r w:rsidRPr="00D524BC">
        <w:rPr>
          <w:rFonts w:ascii="GHEA Grapalat" w:hAnsi="GHEA Grapalat" w:cs="Arial Unicode"/>
          <w:sz w:val="20"/>
          <w:lang w:val="af-ZA"/>
        </w:rPr>
        <w:t xml:space="preserve"> </w:t>
      </w:r>
      <w:r w:rsidRPr="00D524BC">
        <w:rPr>
          <w:rFonts w:ascii="GHEA Grapalat" w:hAnsi="GHEA Grapalat" w:cs="Sylfaen"/>
          <w:sz w:val="20"/>
          <w:lang w:val="ru-RU"/>
        </w:rPr>
        <w:t>շրջանակից</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եթե</w:t>
      </w:r>
      <w:r w:rsidRPr="00D524BC">
        <w:rPr>
          <w:rFonts w:ascii="GHEA Grapalat" w:hAnsi="GHEA Grapalat" w:cs="Sylfaen"/>
          <w:sz w:val="20"/>
          <w:lang w:val="af-ZA"/>
        </w:rPr>
        <w:t xml:space="preserve"> </w:t>
      </w:r>
      <w:r w:rsidRPr="00D524BC">
        <w:rPr>
          <w:rFonts w:ascii="GHEA Grapalat" w:hAnsi="GHEA Grapalat" w:cs="Sylfaen"/>
          <w:sz w:val="20"/>
          <w:lang w:val="ru-RU"/>
        </w:rPr>
        <w:t>հարցումը</w:t>
      </w:r>
      <w:r w:rsidRPr="00D524BC">
        <w:rPr>
          <w:rFonts w:ascii="GHEA Grapalat" w:hAnsi="GHEA Grapalat" w:cs="Sylfaen"/>
          <w:sz w:val="20"/>
          <w:lang w:val="af-ZA"/>
        </w:rPr>
        <w:t xml:space="preserve"> </w:t>
      </w:r>
      <w:r w:rsidRPr="00D524BC">
        <w:rPr>
          <w:rFonts w:ascii="GHEA Grapalat" w:hAnsi="GHEA Grapalat" w:cs="Sylfaen"/>
          <w:sz w:val="20"/>
          <w:lang w:val="ru-RU"/>
        </w:rPr>
        <w:t>վերաբերում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վերջինիս</w:t>
      </w:r>
      <w:r w:rsidRPr="00D524BC">
        <w:rPr>
          <w:rFonts w:ascii="GHEA Grapalat" w:hAnsi="GHEA Grapalat" w:cs="Sylfaen"/>
          <w:sz w:val="20"/>
          <w:lang w:val="af-ZA"/>
        </w:rPr>
        <w:t xml:space="preserve"> </w:t>
      </w:r>
      <w:r w:rsidRPr="00D524BC">
        <w:rPr>
          <w:rFonts w:ascii="GHEA Grapalat" w:hAnsi="GHEA Grapalat" w:cs="Sylfaen"/>
          <w:sz w:val="20"/>
          <w:lang w:val="ru-RU"/>
        </w:rPr>
        <w:t>կողմից</w:t>
      </w:r>
      <w:r w:rsidRPr="00D524BC">
        <w:rPr>
          <w:rFonts w:ascii="GHEA Grapalat" w:hAnsi="GHEA Grapalat" w:cs="Sylfaen"/>
          <w:sz w:val="20"/>
          <w:lang w:val="af-ZA"/>
        </w:rPr>
        <w:t xml:space="preserve"> </w:t>
      </w:r>
      <w:r w:rsidRPr="00D524BC">
        <w:rPr>
          <w:rFonts w:ascii="GHEA Grapalat" w:hAnsi="GHEA Grapalat" w:cs="Sylfaen"/>
          <w:sz w:val="20"/>
          <w:lang w:val="ru-RU"/>
        </w:rPr>
        <w:t>առաջարկվելիք</w:t>
      </w:r>
      <w:r w:rsidRPr="00D524BC">
        <w:rPr>
          <w:rFonts w:ascii="GHEA Grapalat" w:hAnsi="GHEA Grapalat" w:cs="Sylfaen"/>
          <w:sz w:val="20"/>
          <w:lang w:val="af-ZA"/>
        </w:rPr>
        <w:t xml:space="preserve"> </w:t>
      </w:r>
      <w:r w:rsidRPr="00D524BC">
        <w:rPr>
          <w:rFonts w:ascii="GHEA Grapalat" w:hAnsi="GHEA Grapalat" w:cs="Sylfaen"/>
          <w:sz w:val="20"/>
          <w:lang w:val="ru-RU"/>
        </w:rPr>
        <w:t>ապրանքների</w:t>
      </w:r>
      <w:r w:rsidRPr="00D524BC">
        <w:rPr>
          <w:rFonts w:ascii="GHEA Grapalat" w:hAnsi="GHEA Grapalat" w:cs="Sylfaen"/>
          <w:sz w:val="20"/>
          <w:lang w:val="af-ZA"/>
        </w:rPr>
        <w:t xml:space="preserve"> </w:t>
      </w:r>
      <w:r w:rsidRPr="00D524BC">
        <w:rPr>
          <w:rFonts w:ascii="GHEA Grapalat" w:hAnsi="GHEA Grapalat" w:cs="Sylfaen"/>
          <w:sz w:val="20"/>
          <w:lang w:val="ru-RU"/>
        </w:rPr>
        <w:t>տեխնիկական</w:t>
      </w:r>
      <w:r w:rsidRPr="00D524BC">
        <w:rPr>
          <w:rFonts w:ascii="GHEA Grapalat" w:hAnsi="GHEA Grapalat" w:cs="Sylfaen"/>
          <w:sz w:val="20"/>
          <w:lang w:val="af-ZA"/>
        </w:rPr>
        <w:t xml:space="preserve"> </w:t>
      </w:r>
      <w:r w:rsidRPr="00D524BC">
        <w:rPr>
          <w:rFonts w:ascii="GHEA Grapalat" w:hAnsi="GHEA Grapalat" w:cs="Sylfaen"/>
          <w:sz w:val="20"/>
          <w:lang w:val="ru-RU"/>
        </w:rPr>
        <w:t>բնութագրերի</w:t>
      </w:r>
      <w:r w:rsidRPr="00D524BC">
        <w:rPr>
          <w:rFonts w:ascii="GHEA Grapalat" w:hAnsi="GHEA Grapalat" w:cs="Sylfaen"/>
          <w:sz w:val="20"/>
          <w:lang w:val="af-ZA"/>
        </w:rPr>
        <w:t xml:space="preserve">`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հրավերով</w:t>
      </w:r>
      <w:r w:rsidRPr="00D524BC">
        <w:rPr>
          <w:rFonts w:ascii="GHEA Grapalat" w:hAnsi="GHEA Grapalat" w:cs="Sylfaen"/>
          <w:sz w:val="20"/>
          <w:lang w:val="af-ZA"/>
        </w:rPr>
        <w:t xml:space="preserve"> </w:t>
      </w:r>
      <w:r w:rsidRPr="00D524BC">
        <w:rPr>
          <w:rFonts w:ascii="GHEA Grapalat" w:hAnsi="GHEA Grapalat" w:cs="Sylfaen"/>
          <w:sz w:val="20"/>
          <w:lang w:val="ru-RU"/>
        </w:rPr>
        <w:t>նախատեսված</w:t>
      </w:r>
      <w:r w:rsidRPr="00D524BC">
        <w:rPr>
          <w:rFonts w:ascii="GHEA Grapalat" w:hAnsi="GHEA Grapalat" w:cs="Sylfaen"/>
          <w:sz w:val="20"/>
          <w:lang w:val="af-ZA"/>
        </w:rPr>
        <w:t xml:space="preserve"> </w:t>
      </w:r>
      <w:r w:rsidRPr="00D524BC">
        <w:rPr>
          <w:rFonts w:ascii="GHEA Grapalat" w:hAnsi="GHEA Grapalat" w:cs="Sylfaen"/>
          <w:sz w:val="20"/>
          <w:lang w:val="ru-RU"/>
        </w:rPr>
        <w:t>տեխնիկական</w:t>
      </w:r>
      <w:r w:rsidRPr="00D524BC">
        <w:rPr>
          <w:rFonts w:ascii="GHEA Grapalat" w:hAnsi="GHEA Grapalat" w:cs="Sylfaen"/>
          <w:sz w:val="20"/>
          <w:lang w:val="af-ZA"/>
        </w:rPr>
        <w:t xml:space="preserve"> </w:t>
      </w:r>
      <w:r w:rsidRPr="00D524BC">
        <w:rPr>
          <w:rFonts w:ascii="GHEA Grapalat" w:hAnsi="GHEA Grapalat" w:cs="Sylfaen"/>
          <w:sz w:val="20"/>
          <w:lang w:val="ru-RU"/>
        </w:rPr>
        <w:t>բնութագրերին</w:t>
      </w:r>
      <w:r w:rsidRPr="00D524BC">
        <w:rPr>
          <w:rFonts w:ascii="GHEA Grapalat" w:hAnsi="GHEA Grapalat" w:cs="Sylfaen"/>
          <w:sz w:val="20"/>
          <w:lang w:val="af-ZA"/>
        </w:rPr>
        <w:t xml:space="preserve"> </w:t>
      </w:r>
      <w:r w:rsidRPr="00D524BC">
        <w:rPr>
          <w:rFonts w:ascii="GHEA Grapalat" w:hAnsi="GHEA Grapalat" w:cs="Sylfaen"/>
          <w:sz w:val="20"/>
          <w:lang w:val="ru-RU"/>
        </w:rPr>
        <w:t>համարժեքության</w:t>
      </w:r>
      <w:r w:rsidRPr="00D524BC">
        <w:rPr>
          <w:rFonts w:ascii="GHEA Grapalat" w:hAnsi="GHEA Grapalat" w:cs="Sylfaen"/>
          <w:sz w:val="20"/>
          <w:lang w:val="af-ZA"/>
        </w:rPr>
        <w:t xml:space="preserve"> </w:t>
      </w:r>
      <w:r w:rsidRPr="00D524BC">
        <w:rPr>
          <w:rFonts w:ascii="GHEA Grapalat" w:hAnsi="GHEA Grapalat" w:cs="Sylfaen"/>
          <w:sz w:val="20"/>
          <w:lang w:val="ru-RU"/>
        </w:rPr>
        <w:t>համա</w:t>
      </w:r>
      <w:r w:rsidRPr="00D524BC">
        <w:rPr>
          <w:rFonts w:ascii="GHEA Grapalat" w:hAnsi="GHEA Grapalat" w:cs="Sylfaen"/>
          <w:sz w:val="20"/>
          <w:lang w:val="af-ZA"/>
        </w:rPr>
        <w:softHyphen/>
      </w:r>
      <w:r w:rsidRPr="00D524BC">
        <w:rPr>
          <w:rFonts w:ascii="GHEA Grapalat" w:hAnsi="GHEA Grapalat" w:cs="Sylfaen"/>
          <w:sz w:val="20"/>
          <w:lang w:val="ru-RU"/>
        </w:rPr>
        <w:t>պատասխանությանը</w:t>
      </w:r>
      <w:r w:rsidRPr="00D524BC">
        <w:rPr>
          <w:rFonts w:ascii="GHEA Grapalat" w:hAnsi="GHEA Grapalat" w:cs="Tahoma"/>
          <w:sz w:val="20"/>
        </w:rPr>
        <w:t>։</w:t>
      </w:r>
      <w:r w:rsidRPr="00D524BC">
        <w:rPr>
          <w:rFonts w:ascii="GHEA Grapalat" w:hAnsi="GHEA Grapalat" w:cs="Arial Unicode"/>
          <w:sz w:val="20"/>
          <w:lang w:val="af-ZA"/>
        </w:rPr>
        <w:t xml:space="preserve"> </w:t>
      </w:r>
      <w:r w:rsidRPr="00D524BC">
        <w:rPr>
          <w:rFonts w:ascii="GHEA Grapalat" w:hAnsi="GHEA Grapalat"/>
          <w:sz w:val="20"/>
          <w:szCs w:val="20"/>
        </w:rPr>
        <w:t>Ընդ</w:t>
      </w:r>
      <w:r w:rsidRPr="00D524BC">
        <w:rPr>
          <w:rFonts w:ascii="GHEA Grapalat" w:hAnsi="GHEA Grapalat"/>
          <w:sz w:val="20"/>
          <w:szCs w:val="20"/>
          <w:lang w:val="af-ZA"/>
        </w:rPr>
        <w:t xml:space="preserve"> </w:t>
      </w:r>
      <w:r w:rsidRPr="00D524BC">
        <w:rPr>
          <w:rFonts w:ascii="GHEA Grapalat" w:hAnsi="GHEA Grapalat"/>
          <w:sz w:val="20"/>
          <w:szCs w:val="20"/>
        </w:rPr>
        <w:lastRenderedPageBreak/>
        <w:t>որում</w:t>
      </w:r>
      <w:r w:rsidRPr="00D524BC">
        <w:rPr>
          <w:rFonts w:ascii="GHEA Grapalat" w:hAnsi="GHEA Grapalat"/>
          <w:sz w:val="20"/>
          <w:szCs w:val="20"/>
          <w:lang w:val="af-ZA"/>
        </w:rPr>
        <w:t xml:space="preserve">, </w:t>
      </w:r>
      <w:r w:rsidRPr="00D524BC">
        <w:rPr>
          <w:rFonts w:ascii="GHEA Grapalat" w:hAnsi="GHEA Grapalat"/>
          <w:sz w:val="20"/>
          <w:szCs w:val="20"/>
        </w:rPr>
        <w:t>մասնակիցը</w:t>
      </w:r>
      <w:r w:rsidRPr="00D524BC">
        <w:rPr>
          <w:rFonts w:ascii="GHEA Grapalat" w:hAnsi="GHEA Grapalat"/>
          <w:sz w:val="20"/>
          <w:szCs w:val="20"/>
          <w:lang w:val="af-ZA"/>
        </w:rPr>
        <w:t xml:space="preserve"> </w:t>
      </w:r>
      <w:r w:rsidRPr="00D524BC">
        <w:rPr>
          <w:rFonts w:ascii="GHEA Grapalat" w:hAnsi="GHEA Grapalat"/>
          <w:sz w:val="20"/>
          <w:szCs w:val="20"/>
        </w:rPr>
        <w:t>գրավոր</w:t>
      </w:r>
      <w:r w:rsidRPr="00D524BC">
        <w:rPr>
          <w:rFonts w:ascii="GHEA Grapalat" w:hAnsi="GHEA Grapalat"/>
          <w:sz w:val="20"/>
          <w:szCs w:val="20"/>
          <w:lang w:val="af-ZA"/>
        </w:rPr>
        <w:t xml:space="preserve"> </w:t>
      </w:r>
      <w:r w:rsidRPr="00D524BC">
        <w:rPr>
          <w:rFonts w:ascii="GHEA Grapalat" w:hAnsi="GHEA Grapalat"/>
          <w:sz w:val="20"/>
          <w:szCs w:val="20"/>
        </w:rPr>
        <w:t>ծանուցվում</w:t>
      </w:r>
      <w:r w:rsidRPr="00D524BC">
        <w:rPr>
          <w:rFonts w:ascii="GHEA Grapalat" w:hAnsi="GHEA Grapalat"/>
          <w:sz w:val="20"/>
          <w:szCs w:val="20"/>
          <w:lang w:val="af-ZA"/>
        </w:rPr>
        <w:t xml:space="preserve"> </w:t>
      </w:r>
      <w:r w:rsidRPr="00D524BC">
        <w:rPr>
          <w:rFonts w:ascii="GHEA Grapalat" w:hAnsi="GHEA Grapalat"/>
          <w:sz w:val="20"/>
          <w:szCs w:val="20"/>
        </w:rPr>
        <w:t>է</w:t>
      </w:r>
      <w:r w:rsidRPr="00D524BC">
        <w:rPr>
          <w:rFonts w:ascii="GHEA Grapalat" w:hAnsi="GHEA Grapalat"/>
          <w:sz w:val="20"/>
          <w:szCs w:val="20"/>
          <w:lang w:val="af-ZA"/>
        </w:rPr>
        <w:t xml:space="preserve"> </w:t>
      </w:r>
      <w:r w:rsidRPr="00D524BC">
        <w:rPr>
          <w:rFonts w:ascii="GHEA Grapalat" w:hAnsi="GHEA Grapalat"/>
          <w:sz w:val="20"/>
          <w:szCs w:val="20"/>
        </w:rPr>
        <w:t>պարզաբանում</w:t>
      </w:r>
      <w:r w:rsidRPr="00D524BC">
        <w:rPr>
          <w:rFonts w:ascii="GHEA Grapalat" w:hAnsi="GHEA Grapalat"/>
          <w:sz w:val="20"/>
          <w:szCs w:val="20"/>
          <w:lang w:val="af-ZA"/>
        </w:rPr>
        <w:t xml:space="preserve"> </w:t>
      </w:r>
      <w:r w:rsidRPr="00D524BC">
        <w:rPr>
          <w:rFonts w:ascii="GHEA Grapalat" w:hAnsi="GHEA Grapalat"/>
          <w:sz w:val="20"/>
          <w:szCs w:val="20"/>
        </w:rPr>
        <w:t>չտրամադրելու</w:t>
      </w:r>
      <w:r w:rsidRPr="00D524BC">
        <w:rPr>
          <w:rFonts w:ascii="GHEA Grapalat" w:hAnsi="GHEA Grapalat"/>
          <w:sz w:val="20"/>
          <w:szCs w:val="20"/>
          <w:lang w:val="af-ZA"/>
        </w:rPr>
        <w:t xml:space="preserve"> </w:t>
      </w:r>
      <w:r w:rsidRPr="00D524BC">
        <w:rPr>
          <w:rFonts w:ascii="GHEA Grapalat" w:hAnsi="GHEA Grapalat"/>
          <w:sz w:val="20"/>
          <w:szCs w:val="20"/>
        </w:rPr>
        <w:t>հիմքերի</w:t>
      </w:r>
      <w:r w:rsidRPr="00D524BC">
        <w:rPr>
          <w:rFonts w:ascii="GHEA Grapalat" w:hAnsi="GHEA Grapalat"/>
          <w:sz w:val="20"/>
          <w:szCs w:val="20"/>
          <w:lang w:val="af-ZA"/>
        </w:rPr>
        <w:t xml:space="preserve"> </w:t>
      </w:r>
      <w:r w:rsidRPr="00D524BC">
        <w:rPr>
          <w:rFonts w:ascii="GHEA Grapalat" w:hAnsi="GHEA Grapalat"/>
          <w:sz w:val="20"/>
          <w:szCs w:val="20"/>
        </w:rPr>
        <w:t>մասին</w:t>
      </w:r>
      <w:r w:rsidRPr="00D524BC">
        <w:rPr>
          <w:rFonts w:ascii="GHEA Grapalat" w:hAnsi="GHEA Grapalat"/>
          <w:sz w:val="20"/>
          <w:szCs w:val="20"/>
          <w:lang w:val="af-ZA"/>
        </w:rPr>
        <w:t xml:space="preserve">` </w:t>
      </w:r>
      <w:r w:rsidRPr="00D524BC">
        <w:rPr>
          <w:rFonts w:ascii="GHEA Grapalat" w:hAnsi="GHEA Grapalat" w:cs="Sylfaen"/>
          <w:sz w:val="20"/>
          <w:szCs w:val="20"/>
        </w:rPr>
        <w:t>հարցումը</w:t>
      </w:r>
      <w:r w:rsidRPr="00D524BC">
        <w:rPr>
          <w:rFonts w:ascii="GHEA Grapalat" w:hAnsi="GHEA Grapalat"/>
          <w:sz w:val="20"/>
          <w:szCs w:val="20"/>
          <w:lang w:val="af-ZA"/>
        </w:rPr>
        <w:t xml:space="preserve"> </w:t>
      </w:r>
      <w:r w:rsidRPr="00D524BC">
        <w:rPr>
          <w:rFonts w:ascii="GHEA Grapalat" w:hAnsi="GHEA Grapalat" w:cs="Sylfaen"/>
          <w:sz w:val="20"/>
          <w:szCs w:val="20"/>
        </w:rPr>
        <w:t>ստանալու</w:t>
      </w:r>
      <w:r w:rsidRPr="00D524BC">
        <w:rPr>
          <w:rFonts w:ascii="GHEA Grapalat" w:hAnsi="GHEA Grapalat"/>
          <w:sz w:val="20"/>
          <w:szCs w:val="20"/>
          <w:lang w:val="af-ZA"/>
        </w:rPr>
        <w:t xml:space="preserve"> </w:t>
      </w:r>
      <w:r w:rsidRPr="00D524BC">
        <w:rPr>
          <w:rFonts w:ascii="GHEA Grapalat" w:hAnsi="GHEA Grapalat" w:cs="Sylfaen"/>
          <w:sz w:val="20"/>
          <w:szCs w:val="20"/>
        </w:rPr>
        <w:t>օրվան</w:t>
      </w:r>
      <w:r w:rsidRPr="00D524BC">
        <w:rPr>
          <w:rFonts w:ascii="GHEA Grapalat" w:hAnsi="GHEA Grapalat"/>
          <w:sz w:val="20"/>
          <w:szCs w:val="20"/>
          <w:lang w:val="af-ZA"/>
        </w:rPr>
        <w:t xml:space="preserve"> </w:t>
      </w:r>
      <w:r w:rsidRPr="00D524BC">
        <w:rPr>
          <w:rFonts w:ascii="GHEA Grapalat" w:hAnsi="GHEA Grapalat" w:cs="Sylfaen"/>
          <w:sz w:val="20"/>
          <w:szCs w:val="20"/>
        </w:rPr>
        <w:t>հաջորդող</w:t>
      </w:r>
      <w:r w:rsidRPr="00D524BC">
        <w:rPr>
          <w:rFonts w:ascii="GHEA Grapalat" w:hAnsi="GHEA Grapalat"/>
          <w:sz w:val="20"/>
          <w:szCs w:val="20"/>
          <w:lang w:val="af-ZA"/>
        </w:rPr>
        <w:t xml:space="preserve"> </w:t>
      </w:r>
      <w:r w:rsidRPr="00D524BC">
        <w:rPr>
          <w:rFonts w:ascii="GHEA Grapalat" w:hAnsi="GHEA Grapalat" w:cs="Sylfaen"/>
          <w:sz w:val="20"/>
          <w:szCs w:val="20"/>
        </w:rPr>
        <w:t>երկու</w:t>
      </w:r>
      <w:r w:rsidRPr="00D524BC">
        <w:rPr>
          <w:rFonts w:ascii="GHEA Grapalat" w:hAnsi="GHEA Grapalat" w:cs="Sylfaen"/>
          <w:sz w:val="20"/>
          <w:szCs w:val="20"/>
          <w:lang w:val="af-ZA"/>
        </w:rPr>
        <w:t xml:space="preserve"> </w:t>
      </w:r>
      <w:r w:rsidRPr="00D524BC">
        <w:rPr>
          <w:rFonts w:ascii="GHEA Grapalat" w:hAnsi="GHEA Grapalat" w:cs="Sylfaen"/>
          <w:sz w:val="20"/>
          <w:szCs w:val="20"/>
        </w:rPr>
        <w:t>օրացուցային</w:t>
      </w:r>
      <w:r w:rsidRPr="00D524BC">
        <w:rPr>
          <w:rFonts w:ascii="GHEA Grapalat" w:hAnsi="GHEA Grapalat"/>
          <w:sz w:val="20"/>
          <w:szCs w:val="20"/>
          <w:lang w:val="af-ZA"/>
        </w:rPr>
        <w:t xml:space="preserve"> </w:t>
      </w:r>
      <w:r w:rsidRPr="00D524BC">
        <w:rPr>
          <w:rFonts w:ascii="GHEA Grapalat" w:hAnsi="GHEA Grapalat" w:cs="Sylfaen"/>
          <w:sz w:val="20"/>
          <w:szCs w:val="20"/>
        </w:rPr>
        <w:t>օրվա</w:t>
      </w:r>
      <w:r w:rsidRPr="00D524BC">
        <w:rPr>
          <w:rFonts w:ascii="GHEA Grapalat" w:hAnsi="GHEA Grapalat"/>
          <w:sz w:val="20"/>
          <w:szCs w:val="20"/>
          <w:lang w:val="af-ZA"/>
        </w:rPr>
        <w:t xml:space="preserve"> </w:t>
      </w:r>
      <w:r w:rsidRPr="00D524BC">
        <w:rPr>
          <w:rFonts w:ascii="GHEA Grapalat" w:hAnsi="GHEA Grapalat" w:cs="Sylfaen"/>
          <w:sz w:val="20"/>
          <w:szCs w:val="20"/>
        </w:rPr>
        <w:t>ընթացքում</w:t>
      </w:r>
      <w:r w:rsidRPr="00D524BC">
        <w:rPr>
          <w:rFonts w:ascii="GHEA Grapalat" w:hAnsi="GHEA Grapalat"/>
          <w:sz w:val="20"/>
          <w:szCs w:val="20"/>
          <w:lang w:val="af-ZA"/>
        </w:rPr>
        <w:t>:</w:t>
      </w:r>
    </w:p>
    <w:p w:rsidR="006E5207" w:rsidRPr="00D524BC" w:rsidRDefault="006E5207" w:rsidP="00D45C73">
      <w:pPr>
        <w:autoSpaceDE w:val="0"/>
        <w:autoSpaceDN w:val="0"/>
        <w:adjustRightInd w:val="0"/>
        <w:jc w:val="both"/>
        <w:rPr>
          <w:rFonts w:ascii="GHEA Grapalat" w:hAnsi="GHEA Grapalat" w:cs="Arial Unicode"/>
          <w:sz w:val="20"/>
          <w:lang w:val="hy-AM"/>
        </w:rPr>
      </w:pPr>
      <w:r w:rsidRPr="00D524BC">
        <w:rPr>
          <w:rFonts w:ascii="GHEA Grapalat" w:hAnsi="GHEA Grapalat" w:cs="Arial Unicode"/>
          <w:sz w:val="20"/>
          <w:lang w:val="af-ZA"/>
        </w:rPr>
        <w:t xml:space="preserve">3.4 </w:t>
      </w:r>
      <w:r w:rsidRPr="00D524BC">
        <w:rPr>
          <w:rFonts w:ascii="GHEA Grapalat" w:hAnsi="GHEA Grapalat" w:cs="Sylfaen"/>
          <w:sz w:val="20"/>
          <w:lang w:val="ru-RU"/>
        </w:rPr>
        <w:t>Հայտերի</w:t>
      </w:r>
      <w:r w:rsidRPr="00D524BC">
        <w:rPr>
          <w:rFonts w:ascii="GHEA Grapalat" w:hAnsi="GHEA Grapalat" w:cs="Arial Unicode"/>
          <w:sz w:val="20"/>
          <w:lang w:val="af-ZA"/>
        </w:rPr>
        <w:t xml:space="preserve"> </w:t>
      </w:r>
      <w:r w:rsidRPr="00D524BC">
        <w:rPr>
          <w:rFonts w:ascii="GHEA Grapalat" w:hAnsi="GHEA Grapalat" w:cs="Sylfaen"/>
          <w:sz w:val="20"/>
          <w:lang w:val="ru-RU"/>
        </w:rPr>
        <w:t>ներկայացման</w:t>
      </w:r>
      <w:r w:rsidRPr="00D524BC">
        <w:rPr>
          <w:rFonts w:ascii="GHEA Grapalat" w:hAnsi="GHEA Grapalat" w:cs="Arial Unicode"/>
          <w:sz w:val="20"/>
          <w:lang w:val="af-ZA"/>
        </w:rPr>
        <w:t xml:space="preserve"> </w:t>
      </w:r>
      <w:r w:rsidRPr="00D524BC">
        <w:rPr>
          <w:rFonts w:ascii="GHEA Grapalat" w:hAnsi="GHEA Grapalat" w:cs="Sylfaen"/>
          <w:sz w:val="20"/>
          <w:lang w:val="ru-RU"/>
        </w:rPr>
        <w:t>վերջնաժամկետը</w:t>
      </w:r>
      <w:r w:rsidRPr="00D524BC">
        <w:rPr>
          <w:rFonts w:ascii="GHEA Grapalat" w:hAnsi="GHEA Grapalat" w:cs="Arial Unicode"/>
          <w:sz w:val="20"/>
          <w:lang w:val="af-ZA"/>
        </w:rPr>
        <w:t xml:space="preserve"> </w:t>
      </w:r>
      <w:r w:rsidRPr="00D524BC">
        <w:rPr>
          <w:rFonts w:ascii="GHEA Grapalat" w:hAnsi="GHEA Grapalat" w:cs="Sylfaen"/>
          <w:sz w:val="20"/>
          <w:lang w:val="ru-RU"/>
        </w:rPr>
        <w:t>լրանալուց</w:t>
      </w:r>
      <w:r w:rsidRPr="00D524BC">
        <w:rPr>
          <w:rFonts w:ascii="GHEA Grapalat" w:hAnsi="GHEA Grapalat" w:cs="Arial Unicode"/>
          <w:sz w:val="20"/>
          <w:lang w:val="af-ZA"/>
        </w:rPr>
        <w:t xml:space="preserve"> </w:t>
      </w:r>
      <w:r w:rsidRPr="00D524BC">
        <w:rPr>
          <w:rFonts w:ascii="GHEA Grapalat" w:hAnsi="GHEA Grapalat" w:cs="Sylfaen"/>
          <w:sz w:val="20"/>
          <w:lang w:val="ru-RU"/>
        </w:rPr>
        <w:t>առնվազն</w:t>
      </w:r>
      <w:r w:rsidRPr="00D524BC">
        <w:rPr>
          <w:rFonts w:ascii="GHEA Grapalat" w:hAnsi="GHEA Grapalat" w:cs="Arial Unicode"/>
          <w:sz w:val="20"/>
          <w:lang w:val="af-ZA"/>
        </w:rPr>
        <w:t xml:space="preserve"> </w:t>
      </w:r>
      <w:r w:rsidRPr="00D524BC">
        <w:rPr>
          <w:rFonts w:ascii="GHEA Grapalat" w:hAnsi="GHEA Grapalat" w:cs="Sylfaen"/>
          <w:sz w:val="20"/>
          <w:lang w:val="ru-RU"/>
        </w:rPr>
        <w:t>հինգ</w:t>
      </w:r>
      <w:r w:rsidRPr="00D524BC">
        <w:rPr>
          <w:rFonts w:ascii="GHEA Grapalat" w:hAnsi="GHEA Grapalat" w:cs="Arial Unicode"/>
          <w:sz w:val="20"/>
          <w:lang w:val="af-ZA"/>
        </w:rPr>
        <w:t xml:space="preserve"> </w:t>
      </w:r>
      <w:r w:rsidRPr="00D524BC">
        <w:rPr>
          <w:rFonts w:ascii="GHEA Grapalat" w:hAnsi="GHEA Grapalat" w:cs="Sylfaen"/>
          <w:sz w:val="20"/>
          <w:lang w:val="ru-RU"/>
        </w:rPr>
        <w:t>օրացուցային</w:t>
      </w:r>
      <w:r w:rsidRPr="00D524BC">
        <w:rPr>
          <w:rFonts w:ascii="GHEA Grapalat" w:hAnsi="GHEA Grapalat" w:cs="Arial Unicode"/>
          <w:sz w:val="20"/>
          <w:lang w:val="af-ZA"/>
        </w:rPr>
        <w:t xml:space="preserve"> </w:t>
      </w:r>
      <w:r w:rsidRPr="00D524BC">
        <w:rPr>
          <w:rFonts w:ascii="GHEA Grapalat" w:hAnsi="GHEA Grapalat" w:cs="Sylfaen"/>
          <w:sz w:val="20"/>
          <w:lang w:val="ru-RU"/>
        </w:rPr>
        <w:t>օր</w:t>
      </w:r>
      <w:r w:rsidRPr="00D524BC">
        <w:rPr>
          <w:rFonts w:ascii="GHEA Grapalat" w:hAnsi="GHEA Grapalat" w:cs="Arial Unicode"/>
          <w:sz w:val="20"/>
          <w:lang w:val="af-ZA"/>
        </w:rPr>
        <w:t xml:space="preserve"> </w:t>
      </w:r>
      <w:r w:rsidRPr="00D524BC">
        <w:rPr>
          <w:rFonts w:ascii="GHEA Grapalat" w:hAnsi="GHEA Grapalat" w:cs="Sylfaen"/>
          <w:sz w:val="20"/>
          <w:lang w:val="ru-RU"/>
        </w:rPr>
        <w:t>առաջ</w:t>
      </w:r>
      <w:r w:rsidRPr="00D524BC">
        <w:rPr>
          <w:rFonts w:ascii="GHEA Grapalat" w:hAnsi="GHEA Grapalat" w:cs="Arial Unicode"/>
          <w:sz w:val="20"/>
          <w:lang w:val="af-ZA"/>
        </w:rPr>
        <w:t xml:space="preserve"> </w:t>
      </w:r>
      <w:r w:rsidRPr="00D524BC">
        <w:rPr>
          <w:rFonts w:ascii="GHEA Grapalat" w:hAnsi="GHEA Grapalat" w:cs="Sylfaen"/>
          <w:sz w:val="20"/>
          <w:lang w:val="ru-RU"/>
        </w:rPr>
        <w:t>հրավերում</w:t>
      </w:r>
      <w:r w:rsidRPr="00D524BC">
        <w:rPr>
          <w:rFonts w:ascii="GHEA Grapalat" w:hAnsi="GHEA Grapalat" w:cs="Arial Unicode"/>
          <w:sz w:val="20"/>
          <w:lang w:val="af-ZA"/>
        </w:rPr>
        <w:t xml:space="preserve"> </w:t>
      </w:r>
      <w:r w:rsidRPr="00D524BC">
        <w:rPr>
          <w:rFonts w:ascii="GHEA Grapalat" w:hAnsi="GHEA Grapalat" w:cs="Sylfaen"/>
          <w:sz w:val="20"/>
          <w:lang w:val="ru-RU"/>
        </w:rPr>
        <w:t>կարող</w:t>
      </w:r>
      <w:r w:rsidRPr="00D524BC">
        <w:rPr>
          <w:rFonts w:ascii="GHEA Grapalat" w:hAnsi="GHEA Grapalat" w:cs="Arial Unicode"/>
          <w:sz w:val="20"/>
          <w:lang w:val="af-ZA"/>
        </w:rPr>
        <w:t xml:space="preserve"> </w:t>
      </w:r>
      <w:r w:rsidRPr="00D524BC">
        <w:rPr>
          <w:rFonts w:ascii="GHEA Grapalat" w:hAnsi="GHEA Grapalat" w:cs="Sylfaen"/>
          <w:sz w:val="20"/>
          <w:lang w:val="ru-RU"/>
        </w:rPr>
        <w:t>են</w:t>
      </w:r>
      <w:r w:rsidRPr="00D524BC">
        <w:rPr>
          <w:rFonts w:ascii="GHEA Grapalat" w:hAnsi="GHEA Grapalat" w:cs="Arial Unicode"/>
          <w:sz w:val="20"/>
          <w:lang w:val="af-ZA"/>
        </w:rPr>
        <w:t xml:space="preserve"> </w:t>
      </w:r>
      <w:r w:rsidRPr="00D524BC">
        <w:rPr>
          <w:rFonts w:ascii="GHEA Grapalat" w:hAnsi="GHEA Grapalat" w:cs="Sylfaen"/>
          <w:sz w:val="20"/>
          <w:lang w:val="ru-RU"/>
        </w:rPr>
        <w:t>կատարվել</w:t>
      </w:r>
      <w:r w:rsidRPr="00D524BC">
        <w:rPr>
          <w:rFonts w:ascii="GHEA Grapalat" w:hAnsi="GHEA Grapalat" w:cs="Arial Unicode"/>
          <w:sz w:val="20"/>
          <w:lang w:val="af-ZA"/>
        </w:rPr>
        <w:t xml:space="preserve"> </w:t>
      </w:r>
      <w:r w:rsidRPr="00D524BC">
        <w:rPr>
          <w:rFonts w:ascii="GHEA Grapalat" w:hAnsi="GHEA Grapalat" w:cs="Sylfaen"/>
          <w:sz w:val="20"/>
          <w:lang w:val="ru-RU"/>
        </w:rPr>
        <w:t>փոփոխություններ</w:t>
      </w:r>
      <w:r w:rsidRPr="00D524BC">
        <w:rPr>
          <w:rFonts w:ascii="GHEA Grapalat" w:hAnsi="GHEA Grapalat" w:cs="Tahoma"/>
          <w:sz w:val="20"/>
        </w:rPr>
        <w:t>։</w:t>
      </w:r>
      <w:r w:rsidRPr="00D524BC">
        <w:rPr>
          <w:rFonts w:ascii="GHEA Grapalat" w:hAnsi="GHEA Grapalat" w:cs="Arial Unicode"/>
          <w:sz w:val="20"/>
          <w:lang w:val="af-ZA"/>
        </w:rPr>
        <w:t xml:space="preserve"> </w:t>
      </w:r>
      <w:r w:rsidRPr="00D524BC">
        <w:rPr>
          <w:rFonts w:ascii="GHEA Grapalat" w:hAnsi="GHEA Grapalat" w:cs="Sylfaen"/>
          <w:sz w:val="20"/>
        </w:rPr>
        <w:t>Փ</w:t>
      </w:r>
      <w:r w:rsidRPr="00D524BC">
        <w:rPr>
          <w:rFonts w:ascii="GHEA Grapalat" w:hAnsi="GHEA Grapalat" w:cs="Sylfaen"/>
          <w:sz w:val="20"/>
          <w:lang w:val="ru-RU"/>
        </w:rPr>
        <w:t>ոփոխություն</w:t>
      </w:r>
      <w:r w:rsidRPr="00D524BC">
        <w:rPr>
          <w:rFonts w:ascii="GHEA Grapalat" w:hAnsi="GHEA Grapalat" w:cs="Arial Unicode"/>
          <w:sz w:val="20"/>
          <w:lang w:val="af-ZA"/>
        </w:rPr>
        <w:t xml:space="preserve"> </w:t>
      </w:r>
      <w:r w:rsidRPr="00D524BC">
        <w:rPr>
          <w:rFonts w:ascii="GHEA Grapalat" w:hAnsi="GHEA Grapalat" w:cs="Sylfaen"/>
          <w:sz w:val="20"/>
          <w:lang w:val="ru-RU"/>
        </w:rPr>
        <w:t>կատարելու</w:t>
      </w:r>
      <w:r w:rsidRPr="00D524BC">
        <w:rPr>
          <w:rFonts w:ascii="GHEA Grapalat" w:hAnsi="GHEA Grapalat" w:cs="Arial Unicode"/>
          <w:sz w:val="20"/>
          <w:lang w:val="af-ZA"/>
        </w:rPr>
        <w:t xml:space="preserve"> </w:t>
      </w:r>
      <w:r w:rsidRPr="00D524BC">
        <w:rPr>
          <w:rFonts w:ascii="GHEA Grapalat" w:hAnsi="GHEA Grapalat" w:cs="Sylfaen"/>
          <w:sz w:val="20"/>
          <w:lang w:val="ru-RU"/>
        </w:rPr>
        <w:t>օրվան</w:t>
      </w:r>
      <w:r w:rsidRPr="00D524BC">
        <w:rPr>
          <w:rFonts w:ascii="GHEA Grapalat" w:hAnsi="GHEA Grapalat" w:cs="Arial Unicode"/>
          <w:sz w:val="20"/>
          <w:lang w:val="af-ZA"/>
        </w:rPr>
        <w:t xml:space="preserve"> </w:t>
      </w:r>
      <w:r w:rsidRPr="00D524BC">
        <w:rPr>
          <w:rFonts w:ascii="GHEA Grapalat" w:hAnsi="GHEA Grapalat" w:cs="Sylfaen"/>
          <w:sz w:val="20"/>
          <w:lang w:val="ru-RU"/>
        </w:rPr>
        <w:t>հաջորդող</w:t>
      </w:r>
      <w:r w:rsidRPr="00D524BC">
        <w:rPr>
          <w:rFonts w:ascii="GHEA Grapalat" w:hAnsi="GHEA Grapalat" w:cs="Arial Unicode"/>
          <w:sz w:val="20"/>
          <w:lang w:val="af-ZA"/>
        </w:rPr>
        <w:t xml:space="preserve"> </w:t>
      </w:r>
      <w:r w:rsidRPr="00D524BC">
        <w:rPr>
          <w:rFonts w:ascii="GHEA Grapalat" w:hAnsi="GHEA Grapalat" w:cs="Sylfaen"/>
          <w:sz w:val="20"/>
          <w:lang w:val="ru-RU"/>
        </w:rPr>
        <w:t>երեք</w:t>
      </w:r>
      <w:r w:rsidRPr="00D524BC">
        <w:rPr>
          <w:rFonts w:ascii="GHEA Grapalat" w:hAnsi="GHEA Grapalat" w:cs="Arial Unicode"/>
          <w:sz w:val="20"/>
          <w:lang w:val="af-ZA"/>
        </w:rPr>
        <w:t xml:space="preserve"> </w:t>
      </w:r>
      <w:r w:rsidRPr="00D524BC">
        <w:rPr>
          <w:rFonts w:ascii="GHEA Grapalat" w:hAnsi="GHEA Grapalat" w:cs="Sylfaen"/>
          <w:sz w:val="20"/>
          <w:lang w:val="ru-RU"/>
        </w:rPr>
        <w:t>օրացուցային</w:t>
      </w:r>
      <w:r w:rsidRPr="00D524BC">
        <w:rPr>
          <w:rFonts w:ascii="GHEA Grapalat" w:hAnsi="GHEA Grapalat" w:cs="Arial Unicode"/>
          <w:sz w:val="20"/>
          <w:lang w:val="af-ZA"/>
        </w:rPr>
        <w:t xml:space="preserve"> </w:t>
      </w:r>
      <w:r w:rsidRPr="00D524BC">
        <w:rPr>
          <w:rFonts w:ascii="GHEA Grapalat" w:hAnsi="GHEA Grapalat" w:cs="Sylfaen"/>
          <w:sz w:val="20"/>
          <w:lang w:val="ru-RU"/>
        </w:rPr>
        <w:t>օրվա</w:t>
      </w:r>
      <w:r w:rsidRPr="00D524BC">
        <w:rPr>
          <w:rFonts w:ascii="GHEA Grapalat" w:hAnsi="GHEA Grapalat" w:cs="Arial Unicode"/>
          <w:sz w:val="20"/>
          <w:lang w:val="af-ZA"/>
        </w:rPr>
        <w:t xml:space="preserve"> </w:t>
      </w:r>
      <w:r w:rsidRPr="00D524BC">
        <w:rPr>
          <w:rFonts w:ascii="GHEA Grapalat" w:hAnsi="GHEA Grapalat" w:cs="Sylfaen"/>
          <w:sz w:val="20"/>
          <w:lang w:val="ru-RU"/>
        </w:rPr>
        <w:t>ընթացքում</w:t>
      </w:r>
      <w:r w:rsidRPr="00D524BC">
        <w:rPr>
          <w:rFonts w:ascii="GHEA Grapalat" w:hAnsi="GHEA Grapalat" w:cs="Arial Unicode"/>
          <w:sz w:val="20"/>
          <w:lang w:val="af-ZA"/>
        </w:rPr>
        <w:t xml:space="preserve"> </w:t>
      </w:r>
      <w:r w:rsidRPr="00D524BC">
        <w:rPr>
          <w:rFonts w:ascii="GHEA Grapalat" w:hAnsi="GHEA Grapalat" w:cs="Sylfaen"/>
          <w:sz w:val="20"/>
          <w:lang w:val="ru-RU"/>
        </w:rPr>
        <w:t>փոփոխություն</w:t>
      </w:r>
      <w:r w:rsidRPr="00D524BC">
        <w:rPr>
          <w:rFonts w:ascii="GHEA Grapalat" w:hAnsi="GHEA Grapalat" w:cs="Arial Unicode"/>
          <w:sz w:val="20"/>
          <w:lang w:val="af-ZA"/>
        </w:rPr>
        <w:t xml:space="preserve"> </w:t>
      </w:r>
      <w:r w:rsidRPr="00D524BC">
        <w:rPr>
          <w:rFonts w:ascii="GHEA Grapalat" w:hAnsi="GHEA Grapalat" w:cs="Sylfaen"/>
          <w:sz w:val="20"/>
          <w:lang w:val="ru-RU"/>
        </w:rPr>
        <w:t>կատարելու</w:t>
      </w:r>
      <w:r w:rsidRPr="00D524BC">
        <w:rPr>
          <w:rFonts w:ascii="GHEA Grapalat" w:hAnsi="GHEA Grapalat" w:cs="Arial Unicode"/>
          <w:sz w:val="20"/>
          <w:lang w:val="af-ZA"/>
        </w:rPr>
        <w:t xml:space="preserve"> </w:t>
      </w:r>
      <w:r w:rsidRPr="00D524BC">
        <w:rPr>
          <w:rFonts w:ascii="GHEA Grapalat" w:hAnsi="GHEA Grapalat" w:cs="Sylfaen"/>
          <w:sz w:val="20"/>
          <w:lang w:val="ru-RU"/>
        </w:rPr>
        <w:t>և</w:t>
      </w:r>
      <w:r w:rsidRPr="00D524BC">
        <w:rPr>
          <w:rFonts w:ascii="GHEA Grapalat" w:hAnsi="GHEA Grapalat" w:cs="Arial Unicode"/>
          <w:sz w:val="20"/>
          <w:lang w:val="af-ZA"/>
        </w:rPr>
        <w:t xml:space="preserve"> </w:t>
      </w:r>
      <w:r w:rsidRPr="00D524BC">
        <w:rPr>
          <w:rFonts w:ascii="GHEA Grapalat" w:hAnsi="GHEA Grapalat" w:cs="Sylfaen"/>
          <w:sz w:val="20"/>
          <w:lang w:val="ru-RU"/>
        </w:rPr>
        <w:t>դրանք</w:t>
      </w:r>
      <w:r w:rsidRPr="00D524BC">
        <w:rPr>
          <w:rFonts w:ascii="GHEA Grapalat" w:hAnsi="GHEA Grapalat" w:cs="Arial Unicode"/>
          <w:sz w:val="20"/>
          <w:lang w:val="af-ZA"/>
        </w:rPr>
        <w:t xml:space="preserve"> </w:t>
      </w:r>
      <w:r w:rsidRPr="00D524BC">
        <w:rPr>
          <w:rFonts w:ascii="GHEA Grapalat" w:hAnsi="GHEA Grapalat" w:cs="Sylfaen"/>
          <w:sz w:val="20"/>
          <w:lang w:val="ru-RU"/>
        </w:rPr>
        <w:t>տրամադրելու</w:t>
      </w:r>
      <w:r w:rsidRPr="00D524BC">
        <w:rPr>
          <w:rFonts w:ascii="GHEA Grapalat" w:hAnsi="GHEA Grapalat" w:cs="Arial Unicode"/>
          <w:sz w:val="20"/>
          <w:lang w:val="af-ZA"/>
        </w:rPr>
        <w:t xml:space="preserve"> </w:t>
      </w:r>
      <w:r w:rsidRPr="00D524BC">
        <w:rPr>
          <w:rFonts w:ascii="GHEA Grapalat" w:hAnsi="GHEA Grapalat" w:cs="Sylfaen"/>
          <w:sz w:val="20"/>
          <w:lang w:val="ru-RU"/>
        </w:rPr>
        <w:t>պայմանների</w:t>
      </w:r>
      <w:r w:rsidRPr="00D524BC">
        <w:rPr>
          <w:rFonts w:ascii="GHEA Grapalat" w:hAnsi="GHEA Grapalat" w:cs="Arial Unicode"/>
          <w:sz w:val="20"/>
          <w:lang w:val="af-ZA"/>
        </w:rPr>
        <w:t xml:space="preserve"> </w:t>
      </w:r>
      <w:r w:rsidRPr="00D524BC">
        <w:rPr>
          <w:rFonts w:ascii="GHEA Grapalat" w:hAnsi="GHEA Grapalat" w:cs="Sylfaen"/>
          <w:sz w:val="20"/>
          <w:lang w:val="ru-RU"/>
        </w:rPr>
        <w:t>մասին</w:t>
      </w:r>
      <w:r w:rsidRPr="00D524BC">
        <w:rPr>
          <w:rFonts w:ascii="GHEA Grapalat" w:hAnsi="GHEA Grapalat" w:cs="Arial Unicode"/>
          <w:sz w:val="20"/>
          <w:lang w:val="af-ZA"/>
        </w:rPr>
        <w:t xml:space="preserve"> </w:t>
      </w:r>
      <w:r w:rsidRPr="00D524BC">
        <w:rPr>
          <w:rFonts w:ascii="GHEA Grapalat" w:hAnsi="GHEA Grapalat" w:cs="Sylfaen"/>
          <w:sz w:val="20"/>
          <w:lang w:val="ru-RU"/>
        </w:rPr>
        <w:t>հայտարարություն</w:t>
      </w:r>
      <w:r w:rsidRPr="00D524BC">
        <w:rPr>
          <w:rFonts w:ascii="GHEA Grapalat" w:hAnsi="GHEA Grapalat" w:cs="Arial Unicode"/>
          <w:sz w:val="20"/>
          <w:lang w:val="af-ZA"/>
        </w:rPr>
        <w:t xml:space="preserve"> </w:t>
      </w:r>
      <w:r w:rsidRPr="00D524BC">
        <w:rPr>
          <w:rFonts w:ascii="GHEA Grapalat" w:hAnsi="GHEA Grapalat" w:cs="Sylfaen"/>
          <w:sz w:val="20"/>
          <w:lang w:val="ru-RU"/>
        </w:rPr>
        <w:t>է</w:t>
      </w:r>
      <w:r w:rsidRPr="00D524BC">
        <w:rPr>
          <w:rFonts w:ascii="GHEA Grapalat" w:hAnsi="GHEA Grapalat" w:cs="Arial Unicode"/>
          <w:sz w:val="20"/>
          <w:lang w:val="af-ZA"/>
        </w:rPr>
        <w:t xml:space="preserve"> </w:t>
      </w:r>
      <w:r w:rsidRPr="00D524BC">
        <w:rPr>
          <w:rFonts w:ascii="GHEA Grapalat" w:hAnsi="GHEA Grapalat" w:cs="Sylfaen"/>
          <w:sz w:val="20"/>
          <w:lang w:val="ru-RU"/>
        </w:rPr>
        <w:t>հրապարակվում</w:t>
      </w:r>
      <w:r w:rsidRPr="00D524BC">
        <w:rPr>
          <w:rFonts w:ascii="GHEA Grapalat" w:hAnsi="GHEA Grapalat" w:cs="Arial Unicode"/>
          <w:sz w:val="20"/>
          <w:lang w:val="af-ZA"/>
        </w:rPr>
        <w:t xml:space="preserve"> </w:t>
      </w:r>
      <w:r w:rsidRPr="00D524BC">
        <w:rPr>
          <w:rFonts w:ascii="GHEA Grapalat" w:hAnsi="GHEA Grapalat" w:cs="Sylfaen"/>
          <w:sz w:val="20"/>
          <w:lang w:val="ru-RU"/>
        </w:rPr>
        <w:t>տեղեկագրում</w:t>
      </w:r>
      <w:r w:rsidRPr="00D524BC">
        <w:rPr>
          <w:rFonts w:ascii="GHEA Grapalat" w:hAnsi="GHEA Grapalat" w:cs="Tahoma"/>
          <w:sz w:val="20"/>
        </w:rPr>
        <w:t>։</w:t>
      </w:r>
      <w:r w:rsidRPr="00D524BC">
        <w:rPr>
          <w:rFonts w:ascii="GHEA Grapalat" w:hAnsi="GHEA Grapalat" w:cs="Arial Unicode"/>
          <w:sz w:val="20"/>
          <w:lang w:val="af-ZA"/>
        </w:rPr>
        <w:t xml:space="preserve"> </w:t>
      </w:r>
    </w:p>
    <w:p w:rsidR="006E5207" w:rsidRPr="00D524BC" w:rsidRDefault="006E5207" w:rsidP="00D45C73">
      <w:pPr>
        <w:autoSpaceDE w:val="0"/>
        <w:autoSpaceDN w:val="0"/>
        <w:adjustRightInd w:val="0"/>
        <w:jc w:val="both"/>
        <w:rPr>
          <w:rFonts w:ascii="GHEA Grapalat" w:hAnsi="GHEA Grapalat" w:cs="Arial Unicode"/>
          <w:sz w:val="20"/>
          <w:lang w:val="hy-AM"/>
        </w:rPr>
      </w:pPr>
      <w:r w:rsidRPr="00D524BC">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Pr="00807FF1" w:rsidRDefault="006E5207" w:rsidP="0073333F">
      <w:pPr>
        <w:autoSpaceDE w:val="0"/>
        <w:autoSpaceDN w:val="0"/>
        <w:adjustRightInd w:val="0"/>
        <w:jc w:val="both"/>
        <w:rPr>
          <w:rFonts w:ascii="GHEA Grapalat" w:hAnsi="GHEA Grapalat" w:cs="Arial Unicode"/>
          <w:sz w:val="20"/>
          <w:lang w:val="hy-AM"/>
        </w:rPr>
      </w:pPr>
      <w:r w:rsidRPr="00D524BC">
        <w:rPr>
          <w:rFonts w:ascii="GHEA Grapalat" w:hAnsi="GHEA Grapalat" w:cs="Arial Unicode"/>
          <w:sz w:val="20"/>
          <w:lang w:val="hy-AM"/>
        </w:rPr>
        <w:t xml:space="preserve">3.6 </w:t>
      </w:r>
      <w:r w:rsidRPr="00D524BC">
        <w:rPr>
          <w:rFonts w:ascii="GHEA Grapalat" w:hAnsi="GHEA Grapalat" w:cs="Sylfaen"/>
          <w:sz w:val="20"/>
          <w:lang w:val="hy-AM"/>
        </w:rPr>
        <w:t>Հրավերում</w:t>
      </w:r>
      <w:r w:rsidRPr="00D524BC">
        <w:rPr>
          <w:rFonts w:ascii="GHEA Grapalat" w:hAnsi="GHEA Grapalat" w:cs="Arial Unicode"/>
          <w:sz w:val="20"/>
          <w:lang w:val="hy-AM"/>
        </w:rPr>
        <w:t xml:space="preserve"> </w:t>
      </w:r>
      <w:r w:rsidRPr="00D524BC">
        <w:rPr>
          <w:rFonts w:ascii="GHEA Grapalat" w:hAnsi="GHEA Grapalat" w:cs="Sylfaen"/>
          <w:sz w:val="20"/>
          <w:lang w:val="hy-AM"/>
        </w:rPr>
        <w:t>փոփոխություններ</w:t>
      </w:r>
      <w:r w:rsidRPr="00D524BC">
        <w:rPr>
          <w:rFonts w:ascii="GHEA Grapalat" w:hAnsi="GHEA Grapalat" w:cs="Arial Unicode"/>
          <w:sz w:val="20"/>
          <w:lang w:val="hy-AM"/>
        </w:rPr>
        <w:t xml:space="preserve"> </w:t>
      </w:r>
      <w:r w:rsidRPr="00D524BC">
        <w:rPr>
          <w:rFonts w:ascii="GHEA Grapalat" w:hAnsi="GHEA Grapalat" w:cs="Sylfaen"/>
          <w:sz w:val="20"/>
          <w:lang w:val="hy-AM"/>
        </w:rPr>
        <w:t>կատարվելու</w:t>
      </w:r>
      <w:r w:rsidRPr="00D524BC">
        <w:rPr>
          <w:rFonts w:ascii="GHEA Grapalat" w:hAnsi="GHEA Grapalat" w:cs="Arial Unicode"/>
          <w:sz w:val="20"/>
          <w:lang w:val="hy-AM"/>
        </w:rPr>
        <w:t xml:space="preserve"> </w:t>
      </w:r>
      <w:r w:rsidRPr="00D524BC">
        <w:rPr>
          <w:rFonts w:ascii="GHEA Grapalat" w:hAnsi="GHEA Grapalat" w:cs="Sylfaen"/>
          <w:sz w:val="20"/>
          <w:lang w:val="hy-AM"/>
        </w:rPr>
        <w:t>դեպքում</w:t>
      </w:r>
      <w:r w:rsidRPr="00D524BC">
        <w:rPr>
          <w:rFonts w:ascii="GHEA Grapalat" w:hAnsi="GHEA Grapalat" w:cs="Arial Unicode"/>
          <w:sz w:val="20"/>
          <w:lang w:val="hy-AM"/>
        </w:rPr>
        <w:t xml:space="preserve"> </w:t>
      </w:r>
      <w:r w:rsidRPr="00D524BC">
        <w:rPr>
          <w:rFonts w:ascii="GHEA Grapalat" w:hAnsi="GHEA Grapalat" w:cs="Sylfaen"/>
          <w:sz w:val="20"/>
          <w:lang w:val="hy-AM"/>
        </w:rPr>
        <w:t>հայտերը</w:t>
      </w:r>
      <w:r w:rsidRPr="00D524BC">
        <w:rPr>
          <w:rFonts w:ascii="GHEA Grapalat" w:hAnsi="GHEA Grapalat" w:cs="Arial Unicode"/>
          <w:sz w:val="20"/>
          <w:lang w:val="hy-AM"/>
        </w:rPr>
        <w:t xml:space="preserve"> </w:t>
      </w:r>
      <w:r w:rsidRPr="00D524BC">
        <w:rPr>
          <w:rFonts w:ascii="GHEA Grapalat" w:hAnsi="GHEA Grapalat" w:cs="Sylfaen"/>
          <w:sz w:val="20"/>
          <w:lang w:val="hy-AM"/>
        </w:rPr>
        <w:t>ներկայացնելու</w:t>
      </w:r>
      <w:r w:rsidRPr="00D524BC">
        <w:rPr>
          <w:rFonts w:ascii="GHEA Grapalat" w:hAnsi="GHEA Grapalat" w:cs="Arial Unicode"/>
          <w:sz w:val="20"/>
          <w:lang w:val="hy-AM"/>
        </w:rPr>
        <w:t xml:space="preserve"> </w:t>
      </w:r>
      <w:r w:rsidRPr="00D524BC">
        <w:rPr>
          <w:rFonts w:ascii="GHEA Grapalat" w:hAnsi="GHEA Grapalat" w:cs="Sylfaen"/>
          <w:sz w:val="20"/>
          <w:lang w:val="hy-AM"/>
        </w:rPr>
        <w:t>վերջնաժամկետը</w:t>
      </w:r>
      <w:r w:rsidRPr="00D524BC">
        <w:rPr>
          <w:rFonts w:ascii="GHEA Grapalat" w:hAnsi="GHEA Grapalat" w:cs="Arial Unicode"/>
          <w:sz w:val="20"/>
          <w:lang w:val="hy-AM"/>
        </w:rPr>
        <w:t xml:space="preserve"> </w:t>
      </w:r>
      <w:r w:rsidRPr="00D524BC">
        <w:rPr>
          <w:rFonts w:ascii="GHEA Grapalat" w:hAnsi="GHEA Grapalat" w:cs="Sylfaen"/>
          <w:sz w:val="20"/>
          <w:lang w:val="hy-AM"/>
        </w:rPr>
        <w:t>հաշվվում</w:t>
      </w:r>
      <w:r w:rsidRPr="00D524BC">
        <w:rPr>
          <w:rFonts w:ascii="GHEA Grapalat" w:hAnsi="GHEA Grapalat" w:cs="Arial Unicode"/>
          <w:sz w:val="20"/>
          <w:lang w:val="hy-AM"/>
        </w:rPr>
        <w:t xml:space="preserve"> </w:t>
      </w:r>
      <w:r w:rsidRPr="00D524BC">
        <w:rPr>
          <w:rFonts w:ascii="GHEA Grapalat" w:hAnsi="GHEA Grapalat" w:cs="Sylfaen"/>
          <w:sz w:val="20"/>
          <w:lang w:val="hy-AM"/>
        </w:rPr>
        <w:t>է</w:t>
      </w:r>
      <w:r w:rsidRPr="00D524BC">
        <w:rPr>
          <w:rFonts w:ascii="GHEA Grapalat" w:hAnsi="GHEA Grapalat" w:cs="Arial Unicode"/>
          <w:sz w:val="20"/>
          <w:lang w:val="hy-AM"/>
        </w:rPr>
        <w:t xml:space="preserve"> </w:t>
      </w:r>
      <w:r w:rsidRPr="00D524BC">
        <w:rPr>
          <w:rFonts w:ascii="GHEA Grapalat" w:hAnsi="GHEA Grapalat" w:cs="Sylfaen"/>
          <w:sz w:val="20"/>
          <w:lang w:val="hy-AM"/>
        </w:rPr>
        <w:t>այդ</w:t>
      </w:r>
      <w:r w:rsidRPr="00D524BC">
        <w:rPr>
          <w:rFonts w:ascii="GHEA Grapalat" w:hAnsi="GHEA Grapalat" w:cs="Arial Unicode"/>
          <w:sz w:val="20"/>
          <w:lang w:val="hy-AM"/>
        </w:rPr>
        <w:t xml:space="preserve"> </w:t>
      </w:r>
      <w:r w:rsidRPr="00D524BC">
        <w:rPr>
          <w:rFonts w:ascii="GHEA Grapalat" w:hAnsi="GHEA Grapalat" w:cs="Sylfaen"/>
          <w:sz w:val="20"/>
          <w:lang w:val="hy-AM"/>
        </w:rPr>
        <w:t>փոփոխությունների</w:t>
      </w:r>
      <w:r w:rsidRPr="00D524BC">
        <w:rPr>
          <w:rFonts w:ascii="GHEA Grapalat" w:hAnsi="GHEA Grapalat" w:cs="Arial Unicode"/>
          <w:sz w:val="20"/>
          <w:lang w:val="hy-AM"/>
        </w:rPr>
        <w:t xml:space="preserve"> </w:t>
      </w:r>
      <w:r w:rsidRPr="00D524BC">
        <w:rPr>
          <w:rFonts w:ascii="GHEA Grapalat" w:hAnsi="GHEA Grapalat" w:cs="Sylfaen"/>
          <w:sz w:val="20"/>
          <w:lang w:val="hy-AM"/>
        </w:rPr>
        <w:t>մասին</w:t>
      </w:r>
      <w:r w:rsidRPr="00D524BC">
        <w:rPr>
          <w:rFonts w:ascii="GHEA Grapalat" w:hAnsi="GHEA Grapalat" w:cs="Arial Unicode"/>
          <w:sz w:val="20"/>
          <w:lang w:val="hy-AM"/>
        </w:rPr>
        <w:t xml:space="preserve"> </w:t>
      </w:r>
      <w:r w:rsidRPr="00D524BC">
        <w:rPr>
          <w:rFonts w:ascii="GHEA Grapalat" w:hAnsi="GHEA Grapalat" w:cs="Sylfaen"/>
          <w:sz w:val="20"/>
          <w:lang w:val="hy-AM"/>
        </w:rPr>
        <w:t>տեղեկագրում</w:t>
      </w:r>
      <w:r w:rsidRPr="00D524BC">
        <w:rPr>
          <w:rFonts w:ascii="GHEA Grapalat" w:hAnsi="GHEA Grapalat" w:cs="Arial"/>
          <w:sz w:val="20"/>
          <w:lang w:val="hy-AM"/>
        </w:rPr>
        <w:t xml:space="preserve"> </w:t>
      </w:r>
      <w:r w:rsidRPr="00D524BC">
        <w:rPr>
          <w:rFonts w:ascii="GHEA Grapalat" w:hAnsi="GHEA Grapalat" w:cs="Sylfaen"/>
          <w:sz w:val="20"/>
          <w:lang w:val="hy-AM"/>
        </w:rPr>
        <w:t>հայտարարության</w:t>
      </w:r>
      <w:r w:rsidRPr="00D524BC">
        <w:rPr>
          <w:rFonts w:ascii="GHEA Grapalat" w:hAnsi="GHEA Grapalat" w:cs="Arial Unicode"/>
          <w:sz w:val="20"/>
          <w:lang w:val="hy-AM"/>
        </w:rPr>
        <w:t xml:space="preserve"> </w:t>
      </w:r>
      <w:r w:rsidRPr="00D524BC">
        <w:rPr>
          <w:rFonts w:ascii="GHEA Grapalat" w:hAnsi="GHEA Grapalat" w:cs="Sylfaen"/>
          <w:sz w:val="20"/>
          <w:lang w:val="hy-AM"/>
        </w:rPr>
        <w:t>հրապարակման</w:t>
      </w:r>
      <w:r w:rsidRPr="00D524BC">
        <w:rPr>
          <w:rFonts w:ascii="GHEA Grapalat" w:hAnsi="GHEA Grapalat" w:cs="Arial Unicode"/>
          <w:sz w:val="20"/>
          <w:lang w:val="hy-AM"/>
        </w:rPr>
        <w:t xml:space="preserve"> </w:t>
      </w:r>
      <w:r w:rsidRPr="00D524BC">
        <w:rPr>
          <w:rFonts w:ascii="GHEA Grapalat" w:hAnsi="GHEA Grapalat" w:cs="Sylfaen"/>
          <w:sz w:val="20"/>
          <w:lang w:val="hy-AM"/>
        </w:rPr>
        <w:t>օրվանից</w:t>
      </w:r>
      <w:r w:rsidRPr="00D524BC">
        <w:rPr>
          <w:rFonts w:ascii="GHEA Grapalat" w:hAnsi="GHEA Grapalat" w:cs="Tahoma"/>
          <w:sz w:val="20"/>
          <w:lang w:val="hy-AM"/>
        </w:rPr>
        <w:t>։</w:t>
      </w:r>
      <w:r w:rsidRPr="00D524BC">
        <w:rPr>
          <w:rFonts w:ascii="GHEA Grapalat" w:hAnsi="GHEA Grapalat" w:cs="Arial Unicode"/>
          <w:sz w:val="20"/>
          <w:lang w:val="hy-AM"/>
        </w:rPr>
        <w:t xml:space="preserve"> </w:t>
      </w:r>
      <w:r w:rsidRPr="00D524BC">
        <w:rPr>
          <w:rFonts w:ascii="GHEA Grapalat" w:hAnsi="GHEA Grapalat" w:cs="Sylfaen"/>
          <w:sz w:val="20"/>
          <w:lang w:val="hy-AM"/>
        </w:rPr>
        <w:t>Այդ</w:t>
      </w:r>
      <w:r w:rsidRPr="00D524BC">
        <w:rPr>
          <w:rFonts w:ascii="GHEA Grapalat" w:hAnsi="GHEA Grapalat" w:cs="Arial Unicode"/>
          <w:sz w:val="20"/>
          <w:lang w:val="hy-AM"/>
        </w:rPr>
        <w:t xml:space="preserve"> </w:t>
      </w:r>
      <w:r w:rsidRPr="00D524BC">
        <w:rPr>
          <w:rFonts w:ascii="GHEA Grapalat" w:hAnsi="GHEA Grapalat" w:cs="Sylfaen"/>
          <w:sz w:val="20"/>
          <w:lang w:val="hy-AM"/>
        </w:rPr>
        <w:t>դեպքում</w:t>
      </w:r>
      <w:r w:rsidRPr="00D524BC">
        <w:rPr>
          <w:rFonts w:ascii="GHEA Grapalat" w:hAnsi="GHEA Grapalat" w:cs="Arial Unicode"/>
          <w:sz w:val="20"/>
          <w:lang w:val="hy-AM"/>
        </w:rPr>
        <w:t xml:space="preserve"> </w:t>
      </w:r>
      <w:r w:rsidRPr="00D524BC">
        <w:rPr>
          <w:rFonts w:ascii="GHEA Grapalat" w:hAnsi="GHEA Grapalat" w:cs="Sylfaen"/>
          <w:sz w:val="20"/>
          <w:lang w:val="hy-AM"/>
        </w:rPr>
        <w:t>մասնակիցները</w:t>
      </w:r>
      <w:r w:rsidRPr="00D524BC">
        <w:rPr>
          <w:rFonts w:ascii="GHEA Grapalat" w:hAnsi="GHEA Grapalat" w:cs="Arial Unicode"/>
          <w:sz w:val="20"/>
          <w:lang w:val="hy-AM"/>
        </w:rPr>
        <w:t xml:space="preserve"> </w:t>
      </w:r>
      <w:r w:rsidRPr="00D524BC">
        <w:rPr>
          <w:rFonts w:ascii="GHEA Grapalat" w:hAnsi="GHEA Grapalat" w:cs="Sylfaen"/>
          <w:sz w:val="20"/>
          <w:lang w:val="hy-AM"/>
        </w:rPr>
        <w:t>պարտավոր</w:t>
      </w:r>
      <w:r w:rsidRPr="00D524BC">
        <w:rPr>
          <w:rFonts w:ascii="GHEA Grapalat" w:hAnsi="GHEA Grapalat" w:cs="Arial Unicode"/>
          <w:sz w:val="20"/>
          <w:lang w:val="hy-AM"/>
        </w:rPr>
        <w:t xml:space="preserve"> </w:t>
      </w:r>
      <w:r w:rsidRPr="00D524BC">
        <w:rPr>
          <w:rFonts w:ascii="GHEA Grapalat" w:hAnsi="GHEA Grapalat" w:cs="Sylfaen"/>
          <w:sz w:val="20"/>
          <w:lang w:val="hy-AM"/>
        </w:rPr>
        <w:t>են</w:t>
      </w:r>
      <w:r w:rsidRPr="00D524BC">
        <w:rPr>
          <w:rFonts w:ascii="GHEA Grapalat" w:hAnsi="GHEA Grapalat" w:cs="Arial Unicode"/>
          <w:sz w:val="20"/>
          <w:lang w:val="hy-AM"/>
        </w:rPr>
        <w:t xml:space="preserve"> </w:t>
      </w:r>
      <w:r w:rsidRPr="00D524BC">
        <w:rPr>
          <w:rFonts w:ascii="GHEA Grapalat" w:hAnsi="GHEA Grapalat" w:cs="Sylfaen"/>
          <w:sz w:val="20"/>
          <w:lang w:val="hy-AM"/>
        </w:rPr>
        <w:t>երկարաձգել</w:t>
      </w:r>
      <w:r w:rsidRPr="00D524BC">
        <w:rPr>
          <w:rFonts w:ascii="GHEA Grapalat" w:hAnsi="GHEA Grapalat" w:cs="Arial Unicode"/>
          <w:sz w:val="20"/>
          <w:lang w:val="hy-AM"/>
        </w:rPr>
        <w:t xml:space="preserve"> </w:t>
      </w:r>
      <w:r w:rsidRPr="00D524BC">
        <w:rPr>
          <w:rFonts w:ascii="GHEA Grapalat" w:hAnsi="GHEA Grapalat" w:cs="Sylfaen"/>
          <w:sz w:val="20"/>
          <w:lang w:val="hy-AM"/>
        </w:rPr>
        <w:t>իրենց</w:t>
      </w:r>
      <w:r w:rsidRPr="00D524BC">
        <w:rPr>
          <w:rFonts w:ascii="GHEA Grapalat" w:hAnsi="GHEA Grapalat" w:cs="Arial Unicode"/>
          <w:sz w:val="20"/>
          <w:lang w:val="hy-AM"/>
        </w:rPr>
        <w:t xml:space="preserve"> </w:t>
      </w:r>
      <w:r w:rsidRPr="00D524BC">
        <w:rPr>
          <w:rFonts w:ascii="GHEA Grapalat" w:hAnsi="GHEA Grapalat" w:cs="Sylfaen"/>
          <w:sz w:val="20"/>
          <w:lang w:val="hy-AM"/>
        </w:rPr>
        <w:t>ներկայացրած</w:t>
      </w:r>
      <w:r w:rsidRPr="00D524BC">
        <w:rPr>
          <w:rFonts w:ascii="GHEA Grapalat" w:hAnsi="GHEA Grapalat" w:cs="Arial Unicode"/>
          <w:sz w:val="20"/>
          <w:lang w:val="hy-AM"/>
        </w:rPr>
        <w:t xml:space="preserve"> </w:t>
      </w:r>
      <w:r w:rsidRPr="00D524BC">
        <w:rPr>
          <w:rFonts w:ascii="GHEA Grapalat" w:hAnsi="GHEA Grapalat" w:cs="Sylfaen"/>
          <w:sz w:val="20"/>
          <w:lang w:val="hy-AM"/>
        </w:rPr>
        <w:t>հայտի</w:t>
      </w:r>
      <w:r w:rsidRPr="00D524BC">
        <w:rPr>
          <w:rFonts w:ascii="GHEA Grapalat" w:hAnsi="GHEA Grapalat" w:cs="Arial Unicode"/>
          <w:sz w:val="20"/>
          <w:lang w:val="hy-AM"/>
        </w:rPr>
        <w:t xml:space="preserve"> </w:t>
      </w:r>
      <w:r w:rsidRPr="00D524BC">
        <w:rPr>
          <w:rFonts w:ascii="GHEA Grapalat" w:hAnsi="GHEA Grapalat" w:cs="Sylfaen"/>
          <w:sz w:val="20"/>
          <w:lang w:val="hy-AM"/>
        </w:rPr>
        <w:t>ապահովման</w:t>
      </w:r>
      <w:r w:rsidRPr="00D524BC">
        <w:rPr>
          <w:rFonts w:ascii="GHEA Grapalat" w:hAnsi="GHEA Grapalat" w:cs="Arial Unicode"/>
          <w:sz w:val="20"/>
          <w:lang w:val="hy-AM"/>
        </w:rPr>
        <w:t xml:space="preserve"> վավերականության </w:t>
      </w:r>
      <w:r w:rsidRPr="00D524BC">
        <w:rPr>
          <w:rFonts w:ascii="GHEA Grapalat" w:hAnsi="GHEA Grapalat" w:cs="Sylfaen"/>
          <w:sz w:val="20"/>
          <w:lang w:val="hy-AM"/>
        </w:rPr>
        <w:t>ժամկետը</w:t>
      </w:r>
      <w:r w:rsidRPr="00D524BC">
        <w:rPr>
          <w:rFonts w:ascii="GHEA Grapalat" w:hAnsi="GHEA Grapalat" w:cs="Arial Unicode"/>
          <w:sz w:val="20"/>
          <w:lang w:val="hy-AM"/>
        </w:rPr>
        <w:t xml:space="preserve"> </w:t>
      </w:r>
      <w:r w:rsidRPr="00D524BC">
        <w:rPr>
          <w:rFonts w:ascii="GHEA Grapalat" w:hAnsi="GHEA Grapalat" w:cs="Sylfaen"/>
          <w:sz w:val="20"/>
          <w:lang w:val="hy-AM"/>
        </w:rPr>
        <w:t>կամ</w:t>
      </w:r>
      <w:r w:rsidRPr="00D524BC">
        <w:rPr>
          <w:rFonts w:ascii="GHEA Grapalat" w:hAnsi="GHEA Grapalat" w:cs="Arial Unicode"/>
          <w:sz w:val="20"/>
          <w:lang w:val="hy-AM"/>
        </w:rPr>
        <w:t xml:space="preserve"> </w:t>
      </w:r>
      <w:r w:rsidRPr="00D524BC">
        <w:rPr>
          <w:rFonts w:ascii="GHEA Grapalat" w:hAnsi="GHEA Grapalat" w:cs="Sylfaen"/>
          <w:sz w:val="20"/>
          <w:lang w:val="hy-AM"/>
        </w:rPr>
        <w:t>ներկայացնել</w:t>
      </w:r>
      <w:r w:rsidRPr="00D524BC">
        <w:rPr>
          <w:rFonts w:ascii="GHEA Grapalat" w:hAnsi="GHEA Grapalat" w:cs="Arial Unicode"/>
          <w:sz w:val="20"/>
          <w:lang w:val="hy-AM"/>
        </w:rPr>
        <w:t xml:space="preserve"> </w:t>
      </w:r>
      <w:r w:rsidRPr="00D524BC">
        <w:rPr>
          <w:rFonts w:ascii="GHEA Grapalat" w:hAnsi="GHEA Grapalat" w:cs="Sylfaen"/>
          <w:sz w:val="20"/>
          <w:lang w:val="hy-AM"/>
        </w:rPr>
        <w:t>հայտի</w:t>
      </w:r>
      <w:r w:rsidRPr="00D524BC">
        <w:rPr>
          <w:rFonts w:ascii="GHEA Grapalat" w:hAnsi="GHEA Grapalat" w:cs="Arial Unicode"/>
          <w:sz w:val="20"/>
          <w:lang w:val="hy-AM"/>
        </w:rPr>
        <w:t xml:space="preserve"> </w:t>
      </w:r>
      <w:r w:rsidRPr="00D524BC">
        <w:rPr>
          <w:rFonts w:ascii="GHEA Grapalat" w:hAnsi="GHEA Grapalat" w:cs="Sylfaen"/>
          <w:sz w:val="20"/>
          <w:lang w:val="hy-AM"/>
        </w:rPr>
        <w:t>նոր</w:t>
      </w:r>
      <w:r w:rsidRPr="00D524BC">
        <w:rPr>
          <w:rFonts w:ascii="GHEA Grapalat" w:hAnsi="GHEA Grapalat" w:cs="Arial Unicode"/>
          <w:sz w:val="20"/>
          <w:lang w:val="hy-AM"/>
        </w:rPr>
        <w:t xml:space="preserve"> </w:t>
      </w:r>
      <w:r w:rsidRPr="00D524BC">
        <w:rPr>
          <w:rFonts w:ascii="GHEA Grapalat" w:hAnsi="GHEA Grapalat" w:cs="Sylfaen"/>
          <w:sz w:val="20"/>
          <w:lang w:val="hy-AM"/>
        </w:rPr>
        <w:t>ապահովում</w:t>
      </w:r>
      <w:r w:rsidRPr="00D524BC">
        <w:rPr>
          <w:rStyle w:val="aff1"/>
          <w:rFonts w:ascii="GHEA Grapalat" w:hAnsi="GHEA Grapalat" w:cs="Sylfaen"/>
          <w:color w:val="FFFFFF"/>
          <w:sz w:val="20"/>
          <w:shd w:val="clear" w:color="auto" w:fill="FFFFFF"/>
          <w:lang w:val="ru-RU"/>
        </w:rPr>
        <w:footnoteReference w:id="1"/>
      </w:r>
      <w:r w:rsidRPr="00D524BC">
        <w:rPr>
          <w:rFonts w:ascii="GHEA Grapalat" w:hAnsi="GHEA Grapalat" w:cs="Tahoma"/>
          <w:sz w:val="20"/>
          <w:lang w:val="hy-AM"/>
        </w:rPr>
        <w:t>։</w:t>
      </w:r>
      <w:r w:rsidRPr="00D524BC">
        <w:rPr>
          <w:rFonts w:ascii="GHEA Grapalat" w:hAnsi="GHEA Grapalat" w:cs="Tahoma"/>
          <w:sz w:val="20"/>
          <w:vertAlign w:val="superscript"/>
          <w:lang w:val="hy-AM"/>
        </w:rPr>
        <w:t>6</w:t>
      </w:r>
      <w:r w:rsidRPr="00D524BC">
        <w:rPr>
          <w:rFonts w:ascii="GHEA Grapalat" w:hAnsi="GHEA Grapalat" w:cs="Arial Unicode"/>
          <w:sz w:val="20"/>
          <w:lang w:val="hy-AM"/>
        </w:rPr>
        <w:t xml:space="preserve"> </w:t>
      </w:r>
    </w:p>
    <w:p w:rsidR="00065381" w:rsidRPr="00D524BC" w:rsidRDefault="00065381" w:rsidP="006E5207">
      <w:pPr>
        <w:jc w:val="center"/>
        <w:rPr>
          <w:rFonts w:ascii="GHEA Grapalat" w:hAnsi="GHEA Grapalat"/>
          <w:b/>
          <w:sz w:val="20"/>
          <w:lang w:val="hy-AM"/>
        </w:rPr>
      </w:pPr>
    </w:p>
    <w:p w:rsidR="006E5207" w:rsidRPr="00D524BC" w:rsidRDefault="006E5207" w:rsidP="006E5207">
      <w:pPr>
        <w:jc w:val="center"/>
        <w:rPr>
          <w:rFonts w:ascii="GHEA Grapalat" w:hAnsi="GHEA Grapalat" w:cs="Arial"/>
          <w:b/>
          <w:sz w:val="20"/>
          <w:lang w:val="hy-AM"/>
        </w:rPr>
      </w:pPr>
      <w:r w:rsidRPr="00D524BC">
        <w:rPr>
          <w:rFonts w:ascii="GHEA Grapalat" w:hAnsi="GHEA Grapalat"/>
          <w:b/>
          <w:sz w:val="20"/>
          <w:lang w:val="hy-AM"/>
        </w:rPr>
        <w:t xml:space="preserve">4.  </w:t>
      </w:r>
      <w:r w:rsidRPr="00D524BC">
        <w:rPr>
          <w:rFonts w:ascii="GHEA Grapalat" w:hAnsi="GHEA Grapalat" w:cs="Sylfaen"/>
          <w:b/>
          <w:sz w:val="20"/>
          <w:lang w:val="hy-AM"/>
        </w:rPr>
        <w:t>ՀԱՅՏԸ</w:t>
      </w:r>
      <w:r w:rsidRPr="00D524BC">
        <w:rPr>
          <w:rFonts w:ascii="GHEA Grapalat" w:hAnsi="GHEA Grapalat" w:cs="Arial"/>
          <w:b/>
          <w:sz w:val="20"/>
          <w:lang w:val="hy-AM"/>
        </w:rPr>
        <w:t xml:space="preserve"> </w:t>
      </w:r>
      <w:r w:rsidRPr="00D524BC">
        <w:rPr>
          <w:rFonts w:ascii="GHEA Grapalat" w:hAnsi="GHEA Grapalat" w:cs="Sylfaen"/>
          <w:b/>
          <w:sz w:val="20"/>
          <w:lang w:val="hy-AM"/>
        </w:rPr>
        <w:t>ՆԵՐԿԱՅԱՑՆԵԼՈՒ</w:t>
      </w:r>
      <w:r w:rsidRPr="00D524BC">
        <w:rPr>
          <w:rFonts w:ascii="GHEA Grapalat" w:hAnsi="GHEA Grapalat" w:cs="Arial"/>
          <w:b/>
          <w:sz w:val="20"/>
          <w:lang w:val="hy-AM"/>
        </w:rPr>
        <w:t xml:space="preserve"> </w:t>
      </w:r>
      <w:r w:rsidRPr="00D524BC">
        <w:rPr>
          <w:rFonts w:ascii="GHEA Grapalat" w:hAnsi="GHEA Grapalat" w:cs="Sylfaen"/>
          <w:b/>
          <w:sz w:val="20"/>
          <w:lang w:val="hy-AM"/>
        </w:rPr>
        <w:t>ԿԱՐԳԸ</w:t>
      </w:r>
    </w:p>
    <w:p w:rsidR="006E5207" w:rsidRPr="00D524BC" w:rsidRDefault="006E5207" w:rsidP="006E5207">
      <w:pPr>
        <w:jc w:val="center"/>
        <w:rPr>
          <w:rFonts w:ascii="GHEA Grapalat" w:hAnsi="GHEA Grapalat"/>
          <w:b/>
          <w:sz w:val="20"/>
          <w:lang w:val="hy-AM"/>
        </w:rPr>
      </w:pPr>
      <w:r w:rsidRPr="00D524BC">
        <w:rPr>
          <w:rFonts w:ascii="GHEA Grapalat" w:hAnsi="GHEA Grapalat"/>
          <w:b/>
          <w:sz w:val="20"/>
          <w:lang w:val="hy-AM"/>
        </w:rPr>
        <w:t xml:space="preserve">  </w:t>
      </w:r>
    </w:p>
    <w:p w:rsidR="006E5207" w:rsidRPr="00D524BC" w:rsidRDefault="006E5207" w:rsidP="00B001A1">
      <w:pPr>
        <w:jc w:val="both"/>
        <w:rPr>
          <w:rFonts w:ascii="GHEA Grapalat" w:hAnsi="GHEA Grapalat"/>
          <w:sz w:val="20"/>
          <w:lang w:val="hy-AM"/>
        </w:rPr>
      </w:pPr>
      <w:r w:rsidRPr="00D524BC">
        <w:rPr>
          <w:rFonts w:ascii="GHEA Grapalat" w:hAnsi="GHEA Grapalat"/>
          <w:sz w:val="20"/>
          <w:lang w:val="hy-AM"/>
        </w:rPr>
        <w:t>4</w:t>
      </w:r>
      <w:r w:rsidRPr="00D524BC">
        <w:rPr>
          <w:rFonts w:ascii="GHEA Grapalat" w:hAnsi="GHEA Grapalat" w:cs="Sylfaen"/>
          <w:sz w:val="20"/>
          <w:lang w:val="hy-AM"/>
        </w:rPr>
        <w:t>.1 Սույն ընթացակարգին մասնակցելու համար մասնակիցը հանձնաժողովին ներկայացնում է հայտ</w:t>
      </w:r>
      <w:r w:rsidRPr="00D524BC">
        <w:rPr>
          <w:rFonts w:ascii="GHEA Grapalat" w:hAnsi="GHEA Grapalat" w:cs="Tahoma"/>
          <w:sz w:val="20"/>
          <w:lang w:val="hy-AM"/>
        </w:rPr>
        <w:t>։</w:t>
      </w:r>
      <w:r w:rsidRPr="00D524BC">
        <w:rPr>
          <w:rFonts w:ascii="GHEA Grapalat" w:hAnsi="GHEA Grapalat"/>
          <w:sz w:val="20"/>
          <w:lang w:val="hy-AM"/>
        </w:rPr>
        <w:t xml:space="preserve"> </w:t>
      </w:r>
      <w:r w:rsidRPr="00D524BC">
        <w:rPr>
          <w:rFonts w:ascii="GHEA Grapalat" w:hAnsi="GHEA Grapalat" w:cs="Sylfaen"/>
          <w:sz w:val="20"/>
          <w:lang w:val="hy-AM"/>
        </w:rPr>
        <w:t>Հայտը սույն հրավերի հիման վրա մասնակցի կողմից ներկայացվող առաջարկն է:</w:t>
      </w:r>
    </w:p>
    <w:p w:rsidR="006E5207" w:rsidRPr="00D524BC" w:rsidRDefault="006E5207" w:rsidP="006E5207">
      <w:pPr>
        <w:pStyle w:val="23"/>
        <w:spacing w:line="240" w:lineRule="auto"/>
        <w:ind w:firstLine="567"/>
        <w:rPr>
          <w:rFonts w:ascii="GHEA Grapalat" w:hAnsi="GHEA Grapalat" w:cs="Sylfaen"/>
          <w:szCs w:val="24"/>
          <w:lang w:val="hy-AM"/>
        </w:rPr>
      </w:pPr>
      <w:r w:rsidRPr="00D524BC">
        <w:rPr>
          <w:rFonts w:ascii="GHEA Grapalat" w:hAnsi="GHEA Grapalat" w:cs="Sylfaen"/>
        </w:rPr>
        <w:t>Մասնակիցը</w:t>
      </w:r>
      <w:r w:rsidRPr="00D524BC">
        <w:rPr>
          <w:rFonts w:ascii="GHEA Grapalat" w:hAnsi="GHEA Grapalat"/>
          <w:lang w:val="hy-AM"/>
        </w:rPr>
        <w:t xml:space="preserve"> </w:t>
      </w:r>
      <w:r w:rsidRPr="00D524BC">
        <w:rPr>
          <w:rFonts w:ascii="GHEA Grapalat" w:hAnsi="GHEA Grapalat" w:cs="Sylfaen"/>
        </w:rPr>
        <w:t>կարող</w:t>
      </w:r>
      <w:r w:rsidRPr="00D524BC">
        <w:rPr>
          <w:rFonts w:ascii="GHEA Grapalat" w:hAnsi="GHEA Grapalat"/>
          <w:lang w:val="hy-AM"/>
        </w:rPr>
        <w:t xml:space="preserve"> </w:t>
      </w:r>
      <w:r w:rsidRPr="00D524BC">
        <w:rPr>
          <w:rFonts w:ascii="GHEA Grapalat" w:hAnsi="GHEA Grapalat" w:cs="Sylfaen"/>
        </w:rPr>
        <w:t>է</w:t>
      </w:r>
      <w:r w:rsidRPr="00D524BC">
        <w:rPr>
          <w:rFonts w:ascii="GHEA Grapalat" w:hAnsi="GHEA Grapalat"/>
          <w:lang w:val="hy-AM"/>
        </w:rPr>
        <w:t xml:space="preserve"> </w:t>
      </w:r>
      <w:r w:rsidRPr="00D524BC">
        <w:rPr>
          <w:rFonts w:ascii="GHEA Grapalat" w:hAnsi="GHEA Grapalat" w:cs="Sylfaen"/>
        </w:rPr>
        <w:t>հայտ</w:t>
      </w:r>
      <w:r w:rsidRPr="00D524BC">
        <w:rPr>
          <w:rFonts w:ascii="GHEA Grapalat" w:hAnsi="GHEA Grapalat"/>
          <w:lang w:val="hy-AM"/>
        </w:rPr>
        <w:t xml:space="preserve"> </w:t>
      </w:r>
      <w:r w:rsidRPr="00D524BC">
        <w:rPr>
          <w:rFonts w:ascii="GHEA Grapalat" w:hAnsi="GHEA Grapalat" w:cs="Sylfaen"/>
        </w:rPr>
        <w:t>ներկայացնել</w:t>
      </w:r>
      <w:r w:rsidRPr="00D524BC">
        <w:rPr>
          <w:rFonts w:ascii="GHEA Grapalat" w:hAnsi="GHEA Grapalat"/>
          <w:lang w:val="hy-AM"/>
        </w:rPr>
        <w:t xml:space="preserve"> </w:t>
      </w:r>
      <w:r w:rsidRPr="00D524BC">
        <w:rPr>
          <w:rFonts w:ascii="GHEA Grapalat" w:hAnsi="GHEA Grapalat" w:cs="Sylfaen"/>
        </w:rPr>
        <w:t>ինչպես</w:t>
      </w:r>
      <w:r w:rsidRPr="00D524BC">
        <w:rPr>
          <w:rFonts w:ascii="GHEA Grapalat" w:hAnsi="GHEA Grapalat"/>
          <w:lang w:val="hy-AM"/>
        </w:rPr>
        <w:t xml:space="preserve"> </w:t>
      </w:r>
      <w:r w:rsidRPr="00D524BC">
        <w:rPr>
          <w:rFonts w:ascii="GHEA Grapalat" w:hAnsi="GHEA Grapalat" w:cs="Sylfaen"/>
        </w:rPr>
        <w:t>յուրաքանչյուր</w:t>
      </w:r>
      <w:r w:rsidRPr="00D524BC">
        <w:rPr>
          <w:rFonts w:ascii="GHEA Grapalat" w:hAnsi="GHEA Grapalat"/>
          <w:lang w:val="hy-AM"/>
        </w:rPr>
        <w:t xml:space="preserve"> </w:t>
      </w:r>
      <w:r w:rsidRPr="00D524BC">
        <w:rPr>
          <w:rFonts w:ascii="GHEA Grapalat" w:hAnsi="GHEA Grapalat" w:cs="Sylfaen"/>
        </w:rPr>
        <w:t>չափաբաժնի</w:t>
      </w:r>
      <w:r w:rsidRPr="00D524BC">
        <w:rPr>
          <w:rFonts w:ascii="GHEA Grapalat" w:hAnsi="GHEA Grapalat"/>
          <w:lang w:val="hy-AM"/>
        </w:rPr>
        <w:t xml:space="preserve">, </w:t>
      </w:r>
      <w:r w:rsidRPr="00D524BC">
        <w:rPr>
          <w:rFonts w:ascii="GHEA Grapalat" w:hAnsi="GHEA Grapalat" w:cs="Sylfaen"/>
        </w:rPr>
        <w:t>այնպես</w:t>
      </w:r>
      <w:r w:rsidRPr="00D524BC">
        <w:rPr>
          <w:rFonts w:ascii="GHEA Grapalat" w:hAnsi="GHEA Grapalat"/>
          <w:lang w:val="hy-AM"/>
        </w:rPr>
        <w:t xml:space="preserve"> </w:t>
      </w:r>
      <w:r w:rsidRPr="00D524BC">
        <w:rPr>
          <w:rFonts w:ascii="GHEA Grapalat" w:hAnsi="GHEA Grapalat" w:cs="Sylfaen"/>
        </w:rPr>
        <w:t>էլ</w:t>
      </w:r>
      <w:r w:rsidRPr="00D524BC">
        <w:rPr>
          <w:rFonts w:ascii="GHEA Grapalat" w:hAnsi="GHEA Grapalat"/>
          <w:lang w:val="hy-AM"/>
        </w:rPr>
        <w:t xml:space="preserve"> </w:t>
      </w:r>
      <w:r w:rsidRPr="00D524BC">
        <w:rPr>
          <w:rFonts w:ascii="GHEA Grapalat" w:hAnsi="GHEA Grapalat" w:cs="Sylfaen"/>
        </w:rPr>
        <w:t>մի</w:t>
      </w:r>
      <w:r w:rsidRPr="00D524BC">
        <w:rPr>
          <w:rFonts w:ascii="GHEA Grapalat" w:hAnsi="GHEA Grapalat"/>
          <w:lang w:val="hy-AM"/>
        </w:rPr>
        <w:t xml:space="preserve"> </w:t>
      </w:r>
      <w:r w:rsidRPr="00D524BC">
        <w:rPr>
          <w:rFonts w:ascii="GHEA Grapalat" w:hAnsi="GHEA Grapalat" w:cs="Sylfaen"/>
        </w:rPr>
        <w:t>քանի</w:t>
      </w:r>
      <w:r w:rsidRPr="00D524BC">
        <w:rPr>
          <w:rFonts w:ascii="GHEA Grapalat" w:hAnsi="GHEA Grapalat"/>
          <w:lang w:val="hy-AM"/>
        </w:rPr>
        <w:t xml:space="preserve"> </w:t>
      </w:r>
      <w:r w:rsidRPr="00D524BC">
        <w:rPr>
          <w:rFonts w:ascii="GHEA Grapalat" w:hAnsi="GHEA Grapalat" w:cs="Sylfaen"/>
        </w:rPr>
        <w:t>կամ</w:t>
      </w:r>
      <w:r w:rsidRPr="00D524BC">
        <w:rPr>
          <w:rFonts w:ascii="GHEA Grapalat" w:hAnsi="GHEA Grapalat"/>
          <w:lang w:val="hy-AM"/>
        </w:rPr>
        <w:t xml:space="preserve"> </w:t>
      </w:r>
      <w:r w:rsidRPr="00D524BC">
        <w:rPr>
          <w:rFonts w:ascii="GHEA Grapalat" w:hAnsi="GHEA Grapalat" w:cs="Sylfaen"/>
        </w:rPr>
        <w:t>բոլոր</w:t>
      </w:r>
      <w:r w:rsidRPr="00D524BC">
        <w:rPr>
          <w:rFonts w:ascii="GHEA Grapalat" w:hAnsi="GHEA Grapalat"/>
          <w:lang w:val="hy-AM"/>
        </w:rPr>
        <w:t xml:space="preserve"> </w:t>
      </w:r>
      <w:r w:rsidRPr="00D524BC">
        <w:rPr>
          <w:rFonts w:ascii="GHEA Grapalat" w:hAnsi="GHEA Grapalat" w:cs="Sylfaen"/>
        </w:rPr>
        <w:t>չափաբաժինների</w:t>
      </w:r>
      <w:r w:rsidRPr="00D524BC">
        <w:rPr>
          <w:rFonts w:ascii="GHEA Grapalat" w:hAnsi="GHEA Grapalat"/>
          <w:lang w:val="hy-AM"/>
        </w:rPr>
        <w:t xml:space="preserve"> </w:t>
      </w:r>
      <w:r w:rsidRPr="00D524BC">
        <w:rPr>
          <w:rFonts w:ascii="GHEA Grapalat" w:hAnsi="GHEA Grapalat" w:cs="Sylfaen"/>
        </w:rPr>
        <w:t>համար</w:t>
      </w:r>
      <w:r w:rsidRPr="00D524BC">
        <w:rPr>
          <w:rFonts w:ascii="GHEA Grapalat" w:hAnsi="GHEA Grapalat" w:cs="Sylfaen"/>
          <w:szCs w:val="24"/>
          <w:lang w:val="hy-AM"/>
        </w:rPr>
        <w:t xml:space="preserve">։  </w:t>
      </w:r>
    </w:p>
    <w:p w:rsidR="006E5207" w:rsidRPr="00D524BC" w:rsidRDefault="006E5207" w:rsidP="006E5207">
      <w:pPr>
        <w:pStyle w:val="23"/>
        <w:spacing w:line="240" w:lineRule="auto"/>
        <w:ind w:firstLine="567"/>
        <w:rPr>
          <w:rFonts w:ascii="GHEA Grapalat" w:hAnsi="GHEA Grapalat" w:cs="Sylfaen"/>
          <w:szCs w:val="24"/>
          <w:lang w:val="hy-AM"/>
        </w:rPr>
      </w:pPr>
      <w:r w:rsidRPr="00D524BC">
        <w:rPr>
          <w:rFonts w:ascii="GHEA Grapalat" w:hAnsi="GHEA Grapalat" w:cs="Sylfaen"/>
          <w:szCs w:val="24"/>
          <w:lang w:val="hy-AM"/>
        </w:rPr>
        <w:t>Հայտը ներկայացվում է մինչև դրա համար սույն հրավերով սահմանված ժամկետի ավարտը։</w:t>
      </w:r>
    </w:p>
    <w:p w:rsidR="006E5207" w:rsidRPr="00D524BC" w:rsidRDefault="006E5207" w:rsidP="006E5207">
      <w:pPr>
        <w:pStyle w:val="23"/>
        <w:spacing w:line="240" w:lineRule="auto"/>
        <w:ind w:firstLine="567"/>
        <w:rPr>
          <w:rFonts w:ascii="GHEA Grapalat" w:hAnsi="GHEA Grapalat" w:cs="Sylfaen"/>
          <w:szCs w:val="24"/>
          <w:lang w:val="hy-AM"/>
        </w:rPr>
      </w:pPr>
      <w:r w:rsidRPr="00D524BC">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Pr="00D524BC" w:rsidRDefault="006E5207" w:rsidP="00B001A1">
      <w:pPr>
        <w:pStyle w:val="23"/>
        <w:spacing w:line="240" w:lineRule="auto"/>
        <w:ind w:firstLine="0"/>
        <w:rPr>
          <w:rFonts w:ascii="GHEA Grapalat" w:hAnsi="GHEA Grapalat" w:cs="Sylfaen"/>
          <w:szCs w:val="24"/>
          <w:lang w:val="hy-AM"/>
        </w:rPr>
      </w:pPr>
      <w:r w:rsidRPr="00D524BC">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sidRPr="00D524BC">
        <w:rPr>
          <w:rFonts w:ascii="GHEA Grapalat" w:hAnsi="GHEA Grapalat" w:cs="Sylfaen"/>
          <w:szCs w:val="24"/>
          <w:lang w:val="hy-AM"/>
        </w:rPr>
        <w:t>հրապարակվելու օրվանից հաշված «7</w:t>
      </w:r>
      <w:r w:rsidRPr="00D524BC">
        <w:rPr>
          <w:rFonts w:ascii="GHEA Grapalat" w:hAnsi="GHEA Grapalat" w:cs="Sylfaen"/>
          <w:szCs w:val="24"/>
          <w:lang w:val="hy-AM"/>
        </w:rPr>
        <w:t xml:space="preserve">»րդ օրվա ժամը </w:t>
      </w:r>
      <w:r w:rsidRPr="00D524BC">
        <w:rPr>
          <w:rFonts w:ascii="GHEA Grapalat" w:hAnsi="GHEA Grapalat" w:cs="Sylfaen"/>
          <w:lang w:val="hy-AM"/>
        </w:rPr>
        <w:t>«</w:t>
      </w:r>
      <w:r w:rsidR="006E7861" w:rsidRPr="00D524BC">
        <w:rPr>
          <w:rFonts w:ascii="GHEA Grapalat" w:hAnsi="GHEA Grapalat" w:cs="Sylfaen"/>
          <w:lang w:val="hy-AM"/>
        </w:rPr>
        <w:t>1</w:t>
      </w:r>
      <w:r w:rsidR="009A39B7" w:rsidRPr="009A39B7">
        <w:rPr>
          <w:rFonts w:ascii="GHEA Grapalat" w:hAnsi="GHEA Grapalat" w:cs="Sylfaen"/>
          <w:lang w:val="hy-AM"/>
        </w:rPr>
        <w:t>1</w:t>
      </w:r>
      <w:r w:rsidR="002811E6" w:rsidRPr="00D524BC">
        <w:rPr>
          <w:rFonts w:ascii="GHEA Grapalat" w:hAnsi="GHEA Grapalat" w:cs="Sylfaen"/>
          <w:lang w:val="hy-AM"/>
        </w:rPr>
        <w:t>.</w:t>
      </w:r>
      <w:r w:rsidR="00B001A1" w:rsidRPr="00D524BC">
        <w:rPr>
          <w:rFonts w:ascii="GHEA Grapalat" w:hAnsi="GHEA Grapalat" w:cs="Sylfaen"/>
          <w:lang w:val="hy-AM"/>
        </w:rPr>
        <w:t>00</w:t>
      </w:r>
      <w:r w:rsidRPr="00D524BC">
        <w:rPr>
          <w:rFonts w:ascii="GHEA Grapalat" w:hAnsi="GHEA Grapalat" w:cs="Sylfaen"/>
          <w:lang w:val="hy-AM"/>
        </w:rPr>
        <w:t>»-</w:t>
      </w:r>
      <w:r w:rsidRPr="00D524BC">
        <w:rPr>
          <w:rFonts w:ascii="GHEA Grapalat" w:hAnsi="GHEA Grapalat" w:cs="Sylfaen"/>
          <w:szCs w:val="24"/>
          <w:lang w:val="hy-AM"/>
        </w:rPr>
        <w:t>ն «</w:t>
      </w:r>
      <w:r w:rsidR="00672AC8" w:rsidRPr="00D524BC">
        <w:rPr>
          <w:rFonts w:ascii="GHEA Grapalat" w:hAnsi="GHEA Grapalat"/>
        </w:rPr>
        <w:t>ՀՀ Արա</w:t>
      </w:r>
      <w:r w:rsidR="00764BAD" w:rsidRPr="00D524BC">
        <w:rPr>
          <w:rFonts w:ascii="GHEA Grapalat" w:hAnsi="GHEA Grapalat"/>
        </w:rPr>
        <w:t>րատի մարզ</w:t>
      </w:r>
      <w:r w:rsidR="00964032" w:rsidRPr="00D524BC">
        <w:rPr>
          <w:rFonts w:ascii="GHEA Grapalat" w:hAnsi="GHEA Grapalat"/>
          <w:lang w:val="hy-AM"/>
        </w:rPr>
        <w:t xml:space="preserve"> Մրգավա</w:t>
      </w:r>
      <w:r w:rsidR="00672AC8" w:rsidRPr="00D524BC">
        <w:rPr>
          <w:rFonts w:ascii="GHEA Grapalat" w:hAnsi="GHEA Grapalat"/>
          <w:lang w:val="hy-AM"/>
        </w:rPr>
        <w:t>ն</w:t>
      </w:r>
      <w:r w:rsidR="001A28B0" w:rsidRPr="00D524BC">
        <w:rPr>
          <w:rFonts w:ascii="GHEA Grapalat" w:hAnsi="GHEA Grapalat"/>
          <w:lang w:val="hy-AM"/>
        </w:rPr>
        <w:t xml:space="preserve">ի </w:t>
      </w:r>
      <w:r w:rsidR="00B001A1" w:rsidRPr="00D524BC">
        <w:rPr>
          <w:rFonts w:ascii="GHEA Grapalat" w:hAnsi="GHEA Grapalat"/>
        </w:rPr>
        <w:t xml:space="preserve">միջնակարգ դպրոց ՊՈԱԿ </w:t>
      </w:r>
      <w:r w:rsidR="00672AC8" w:rsidRPr="00D524BC">
        <w:rPr>
          <w:rFonts w:ascii="GHEA Grapalat" w:hAnsi="GHEA Grapalat"/>
          <w:lang w:val="hy-AM"/>
        </w:rPr>
        <w:t xml:space="preserve"> </w:t>
      </w:r>
      <w:r w:rsidR="00964032" w:rsidRPr="00D524BC">
        <w:rPr>
          <w:rFonts w:ascii="GHEA Grapalat" w:hAnsi="GHEA Grapalat"/>
          <w:lang w:val="hy-AM"/>
        </w:rPr>
        <w:t>Իսահակյան 45/</w:t>
      </w:r>
      <w:r w:rsidR="00764BAD" w:rsidRPr="00D524BC">
        <w:rPr>
          <w:rFonts w:ascii="GHEA Grapalat" w:hAnsi="GHEA Grapalat"/>
          <w:lang w:val="hy-AM"/>
        </w:rPr>
        <w:t>1</w:t>
      </w:r>
      <w:r w:rsidR="00B001A1" w:rsidRPr="00D524BC">
        <w:rPr>
          <w:rFonts w:ascii="GHEA Grapalat" w:hAnsi="GHEA Grapalat"/>
          <w:lang w:val="hy-AM"/>
        </w:rPr>
        <w:t xml:space="preserve"> </w:t>
      </w:r>
      <w:r w:rsidRPr="00D524BC">
        <w:rPr>
          <w:rFonts w:ascii="GHEA Grapalat" w:hAnsi="GHEA Grapalat" w:cs="Sylfaen"/>
          <w:szCs w:val="24"/>
          <w:lang w:val="hy-AM"/>
        </w:rPr>
        <w:t xml:space="preserve">» հասցեով։  </w:t>
      </w:r>
    </w:p>
    <w:p w:rsidR="006E5207" w:rsidRPr="00D524BC" w:rsidRDefault="006E5207" w:rsidP="006E5207">
      <w:pPr>
        <w:pStyle w:val="23"/>
        <w:spacing w:line="240" w:lineRule="auto"/>
        <w:ind w:firstLine="567"/>
        <w:rPr>
          <w:rFonts w:ascii="GHEA Grapalat" w:hAnsi="GHEA Grapalat" w:cs="Sylfaen"/>
          <w:szCs w:val="24"/>
          <w:lang w:val="hy-AM"/>
        </w:rPr>
      </w:pPr>
      <w:r w:rsidRPr="00D524BC">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D524BC">
        <w:rPr>
          <w:rFonts w:ascii="GHEA Grapalat" w:hAnsi="GHEA Grapalat"/>
        </w:rPr>
        <w:t>«</w:t>
      </w:r>
      <w:r w:rsidR="00B001A1" w:rsidRPr="00D524BC">
        <w:rPr>
          <w:rFonts w:ascii="GHEA Grapalat" w:hAnsi="GHEA Grapalat" w:cs="Sylfaen"/>
          <w:lang w:val="hy-AM"/>
        </w:rPr>
        <w:t>Հ.Հովհաննիսյանը</w:t>
      </w:r>
      <w:r w:rsidRPr="00D524BC">
        <w:rPr>
          <w:rFonts w:ascii="GHEA Grapalat" w:hAnsi="GHEA Grapalat"/>
        </w:rPr>
        <w:t>»</w:t>
      </w:r>
      <w:r w:rsidRPr="00D524BC">
        <w:rPr>
          <w:rFonts w:ascii="GHEA Grapalat" w:hAnsi="GHEA Grapalat" w:cs="Sylfaen"/>
          <w:lang w:val="hy-AM"/>
        </w:rPr>
        <w:t>։</w:t>
      </w:r>
      <w:r w:rsidRPr="00D524BC">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Pr="00D524BC" w:rsidRDefault="006E5207" w:rsidP="00B001A1">
      <w:pPr>
        <w:pStyle w:val="23"/>
        <w:spacing w:line="240" w:lineRule="auto"/>
        <w:ind w:firstLine="0"/>
        <w:rPr>
          <w:rFonts w:ascii="GHEA Grapalat" w:hAnsi="GHEA Grapalat" w:cs="Sylfaen"/>
          <w:szCs w:val="24"/>
          <w:lang w:val="hy-AM"/>
        </w:rPr>
      </w:pPr>
      <w:r w:rsidRPr="00D524BC">
        <w:rPr>
          <w:rFonts w:ascii="GHEA Grapalat" w:hAnsi="GHEA Grapalat" w:cs="Sylfaen"/>
          <w:szCs w:val="24"/>
          <w:lang w:val="hy-AM"/>
        </w:rPr>
        <w:t>4.3 Մասնակիցը հայտով ներկայացնում է`</w:t>
      </w:r>
    </w:p>
    <w:p w:rsidR="006E5207" w:rsidRPr="00D524BC" w:rsidRDefault="006E5207" w:rsidP="00B001A1">
      <w:pPr>
        <w:pStyle w:val="23"/>
        <w:spacing w:line="240" w:lineRule="auto"/>
        <w:ind w:firstLine="0"/>
        <w:rPr>
          <w:rFonts w:ascii="GHEA Grapalat" w:hAnsi="GHEA Grapalat" w:cs="Sylfaen"/>
          <w:szCs w:val="24"/>
          <w:lang w:val="hy-AM"/>
        </w:rPr>
      </w:pPr>
      <w:bookmarkStart w:id="2" w:name="_Hlk9261647"/>
      <w:r w:rsidRPr="00D524BC">
        <w:rPr>
          <w:rFonts w:ascii="GHEA Grapalat" w:hAnsi="GHEA Grapalat" w:cs="Sylfaen"/>
          <w:szCs w:val="24"/>
          <w:lang w:val="hy-AM"/>
        </w:rPr>
        <w:t>1) իր կողմից հաստատված՝ սույն հրավերի 2-րդ մասի 2.1 կետով նախատեսված դիմում-հայտարարություն`</w:t>
      </w:r>
      <w:r w:rsidRPr="00D524B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D524BC">
        <w:rPr>
          <w:rFonts w:ascii="GHEA Grapalat" w:hAnsi="GHEA Grapalat" w:cs="Sylfaen"/>
          <w:szCs w:val="24"/>
          <w:lang w:val="hy-AM"/>
        </w:rPr>
        <w:t>, որը ներառում է`</w:t>
      </w:r>
    </w:p>
    <w:p w:rsidR="006E5207" w:rsidRPr="00D524BC" w:rsidRDefault="006E5207" w:rsidP="00B001A1">
      <w:pPr>
        <w:pStyle w:val="23"/>
        <w:spacing w:line="240" w:lineRule="auto"/>
        <w:ind w:firstLine="0"/>
        <w:rPr>
          <w:rFonts w:ascii="GHEA Grapalat" w:hAnsi="GHEA Grapalat" w:cs="Sylfaen"/>
          <w:szCs w:val="24"/>
          <w:lang w:val="hy-AM"/>
        </w:rPr>
      </w:pPr>
      <w:r w:rsidRPr="00D524BC">
        <w:rPr>
          <w:rFonts w:ascii="GHEA Grapalat" w:hAnsi="GHEA Grapalat" w:cs="Sylfaen"/>
          <w:szCs w:val="24"/>
          <w:lang w:val="hy-AM"/>
        </w:rPr>
        <w:t>ա) հավաստում սույն հրավերով սահմանված մասնակ</w:t>
      </w:r>
      <w:r w:rsidRPr="00D524BC">
        <w:rPr>
          <w:rFonts w:ascii="GHEA Grapalat" w:hAnsi="GHEA Grapalat" w:cs="Sylfaen"/>
          <w:szCs w:val="24"/>
          <w:lang w:val="hy-AM"/>
        </w:rPr>
        <w:softHyphen/>
        <w:t>ցության իրավունքի պահանջներին իր տվյալների համապատասխանության մասին.</w:t>
      </w:r>
    </w:p>
    <w:p w:rsidR="006E5207" w:rsidRPr="00D524BC" w:rsidRDefault="006E5207" w:rsidP="00B001A1">
      <w:pPr>
        <w:shd w:val="clear" w:color="auto" w:fill="FFFFFF"/>
        <w:jc w:val="both"/>
        <w:rPr>
          <w:rFonts w:ascii="GHEA Grapalat" w:hAnsi="GHEA Grapalat" w:cs="Sylfaen"/>
          <w:sz w:val="20"/>
          <w:lang w:val="hy-AM"/>
        </w:rPr>
      </w:pPr>
      <w:r w:rsidRPr="00D524BC">
        <w:rPr>
          <w:rFonts w:ascii="GHEA Grapalat" w:hAnsi="GHEA Grapalat" w:cs="Sylfaen"/>
          <w:sz w:val="20"/>
          <w:lang w:val="hy-AM"/>
        </w:rPr>
        <w:lastRenderedPageBreak/>
        <w:t>բ)</w:t>
      </w:r>
      <w:r w:rsidRPr="00D524BC">
        <w:rPr>
          <w:rFonts w:ascii="GHEA Grapalat" w:hAnsi="GHEA Grapalat" w:cs="Sylfaen"/>
          <w:lang w:val="hy-AM"/>
        </w:rPr>
        <w:t xml:space="preserve"> </w:t>
      </w:r>
      <w:r w:rsidRPr="00D524BC">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E5207" w:rsidRPr="00D524BC" w:rsidRDefault="006E5207" w:rsidP="00B001A1">
      <w:pPr>
        <w:pStyle w:val="23"/>
        <w:spacing w:line="240" w:lineRule="auto"/>
        <w:ind w:firstLine="0"/>
        <w:rPr>
          <w:rFonts w:ascii="GHEA Grapalat" w:hAnsi="GHEA Grapalat" w:cs="Sylfaen"/>
          <w:szCs w:val="24"/>
          <w:lang w:val="hy-AM"/>
        </w:rPr>
      </w:pPr>
      <w:r w:rsidRPr="00D524BC">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6E5207" w:rsidRPr="00D524BC" w:rsidRDefault="006E5207" w:rsidP="00B001A1">
      <w:pPr>
        <w:pStyle w:val="23"/>
        <w:spacing w:line="240" w:lineRule="auto"/>
        <w:ind w:firstLine="0"/>
        <w:rPr>
          <w:rFonts w:ascii="GHEA Grapalat" w:hAnsi="GHEA Grapalat" w:cs="Sylfaen"/>
          <w:szCs w:val="24"/>
          <w:lang w:val="hy-AM"/>
        </w:rPr>
      </w:pPr>
      <w:bookmarkStart w:id="3" w:name="_Hlk9261892"/>
      <w:bookmarkEnd w:id="2"/>
      <w:r w:rsidRPr="00D524B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Pr="00D524BC" w:rsidRDefault="006E5207" w:rsidP="00B001A1">
      <w:pPr>
        <w:pStyle w:val="norm"/>
        <w:spacing w:line="240" w:lineRule="auto"/>
        <w:ind w:firstLine="0"/>
        <w:rPr>
          <w:rFonts w:ascii="GHEA Grapalat" w:hAnsi="GHEA Grapalat" w:cs="Sylfaen"/>
          <w:szCs w:val="24"/>
          <w:lang w:val="hy-AM"/>
        </w:rPr>
      </w:pPr>
      <w:r w:rsidRPr="00D524BC">
        <w:rPr>
          <w:rFonts w:ascii="GHEA Grapalat" w:hAnsi="GHEA Grapalat"/>
          <w:sz w:val="20"/>
          <w:lang w:val="hy-AM"/>
        </w:rPr>
        <w:t xml:space="preserve">ե) </w:t>
      </w:r>
      <w:r w:rsidRPr="00D524BC">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D524BC">
        <w:rPr>
          <w:rFonts w:ascii="GHEA Grapalat" w:hAnsi="GHEA Grapalat"/>
          <w:sz w:val="20"/>
          <w:lang w:val="hy-AM"/>
        </w:rPr>
        <w:t xml:space="preserve">: Ընդ որում </w:t>
      </w:r>
      <w:r w:rsidRPr="00D524BC">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D524BC">
        <w:rPr>
          <w:rFonts w:ascii="GHEA Grapalat" w:hAnsi="GHEA Grapalat" w:cs="Sylfaen"/>
          <w:szCs w:val="24"/>
          <w:lang w:val="hy-AM"/>
        </w:rPr>
        <w:t xml:space="preserve"> </w:t>
      </w:r>
    </w:p>
    <w:p w:rsidR="006E5207" w:rsidRPr="00D524BC" w:rsidRDefault="006E5207" w:rsidP="00B001A1">
      <w:pPr>
        <w:pStyle w:val="norm"/>
        <w:spacing w:line="240" w:lineRule="auto"/>
        <w:ind w:firstLine="0"/>
        <w:rPr>
          <w:rFonts w:ascii="GHEA Grapalat" w:hAnsi="GHEA Grapalat"/>
          <w:sz w:val="20"/>
          <w:lang w:val="hy-AM"/>
        </w:rPr>
      </w:pPr>
      <w:r w:rsidRPr="00D524BC">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ապրանքային նշանը, ֆիրմային անվանումը, մակնիշը և արտադրողի անվանումը (այսուհետ՝ ապրանքի ամբողջական նկարագիր).</w:t>
      </w:r>
      <w:r w:rsidRPr="00D524BC">
        <w:rPr>
          <w:rFonts w:ascii="GHEA Grapalat" w:hAnsi="GHEA Grapalat" w:cs="Sylfaen"/>
          <w:sz w:val="20"/>
          <w:szCs w:val="24"/>
          <w:vertAlign w:val="superscript"/>
          <w:lang w:val="hy-AM" w:eastAsia="en-US"/>
        </w:rPr>
        <w:t>7</w:t>
      </w:r>
      <w:r w:rsidRPr="00D524BC">
        <w:rPr>
          <w:rStyle w:val="aff1"/>
          <w:rFonts w:ascii="GHEA Grapalat" w:hAnsi="GHEA Grapalat" w:cs="Sylfaen"/>
          <w:color w:val="FFFFFF"/>
          <w:sz w:val="20"/>
          <w:szCs w:val="24"/>
          <w:lang w:val="hy-AM" w:eastAsia="en-US"/>
        </w:rPr>
        <w:footnoteReference w:id="2"/>
      </w:r>
    </w:p>
    <w:bookmarkEnd w:id="3"/>
    <w:p w:rsidR="006E5207" w:rsidRPr="00D524BC" w:rsidRDefault="00065381"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3</w:t>
      </w:r>
      <w:r w:rsidR="006E5207" w:rsidRPr="00D524BC">
        <w:rPr>
          <w:rFonts w:ascii="GHEA Grapalat" w:hAnsi="GHEA Grapalat" w:cs="Sylfaen"/>
          <w:sz w:val="20"/>
          <w:szCs w:val="24"/>
          <w:lang w:val="hy-AM" w:eastAsia="en-US"/>
        </w:rPr>
        <w:t>) իր կողմից հաստատված գնային առաջարկ.</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bookmarkStart w:id="4" w:name="_Hlk9262052"/>
      <w:r w:rsidRPr="00D524B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Pr="00D524BC"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sidRPr="00D524BC">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E5207" w:rsidRPr="00D524BC"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sidRPr="00D524B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6E5207" w:rsidRPr="00D524BC" w:rsidRDefault="006E5207" w:rsidP="006E5207">
      <w:pPr>
        <w:pStyle w:val="norm"/>
        <w:spacing w:line="240" w:lineRule="auto"/>
        <w:rPr>
          <w:rFonts w:ascii="GHEA Grapalat" w:hAnsi="GHEA Grapalat" w:cs="Sylfaen"/>
          <w:sz w:val="20"/>
          <w:szCs w:val="24"/>
          <w:lang w:val="hy-AM" w:eastAsia="en-US"/>
        </w:rPr>
      </w:pPr>
    </w:p>
    <w:p w:rsidR="006E5207" w:rsidRPr="00D524BC" w:rsidRDefault="006E5207" w:rsidP="006E5207">
      <w:pPr>
        <w:jc w:val="center"/>
        <w:rPr>
          <w:rFonts w:ascii="GHEA Grapalat" w:hAnsi="GHEA Grapalat" w:cs="Arial"/>
          <w:b/>
          <w:sz w:val="20"/>
          <w:lang w:val="es-ES"/>
        </w:rPr>
      </w:pPr>
      <w:r w:rsidRPr="00D524BC">
        <w:rPr>
          <w:rFonts w:ascii="GHEA Grapalat" w:hAnsi="GHEA Grapalat"/>
          <w:b/>
          <w:sz w:val="20"/>
          <w:lang w:val="es-ES"/>
        </w:rPr>
        <w:t xml:space="preserve">5.   </w:t>
      </w:r>
      <w:r w:rsidRPr="00D524BC">
        <w:rPr>
          <w:rFonts w:ascii="GHEA Grapalat" w:hAnsi="GHEA Grapalat" w:cs="Sylfaen"/>
          <w:b/>
          <w:sz w:val="20"/>
          <w:lang w:val="es-ES"/>
        </w:rPr>
        <w:t>ՀԱՅՏԻ</w:t>
      </w:r>
      <w:r w:rsidRPr="00D524BC">
        <w:rPr>
          <w:rFonts w:ascii="GHEA Grapalat" w:hAnsi="GHEA Grapalat" w:cs="Arial"/>
          <w:b/>
          <w:sz w:val="20"/>
          <w:lang w:val="es-ES"/>
        </w:rPr>
        <w:t xml:space="preserve">   </w:t>
      </w:r>
      <w:r w:rsidRPr="00D524BC">
        <w:rPr>
          <w:rFonts w:ascii="GHEA Grapalat" w:hAnsi="GHEA Grapalat" w:cs="Sylfaen"/>
          <w:b/>
          <w:sz w:val="20"/>
          <w:lang w:val="es-ES"/>
        </w:rPr>
        <w:t>ԳՆԱՅԻՆ</w:t>
      </w:r>
      <w:r w:rsidRPr="00D524BC">
        <w:rPr>
          <w:rFonts w:ascii="GHEA Grapalat" w:hAnsi="GHEA Grapalat" w:cs="Arial"/>
          <w:b/>
          <w:sz w:val="20"/>
          <w:lang w:val="es-ES"/>
        </w:rPr>
        <w:t xml:space="preserve">  </w:t>
      </w:r>
      <w:r w:rsidRPr="00D524BC">
        <w:rPr>
          <w:rFonts w:ascii="GHEA Grapalat" w:hAnsi="GHEA Grapalat" w:cs="Sylfaen"/>
          <w:b/>
          <w:sz w:val="20"/>
          <w:lang w:val="es-ES"/>
        </w:rPr>
        <w:t>ԱՌԱՋԱՐԿԸ</w:t>
      </w:r>
      <w:r w:rsidRPr="00D524BC">
        <w:rPr>
          <w:rFonts w:ascii="GHEA Grapalat" w:hAnsi="GHEA Grapalat" w:cs="Arial"/>
          <w:b/>
          <w:sz w:val="20"/>
          <w:lang w:val="es-ES"/>
        </w:rPr>
        <w:t xml:space="preserve"> </w:t>
      </w:r>
    </w:p>
    <w:p w:rsidR="006E5207" w:rsidRPr="00D524BC" w:rsidRDefault="006E5207" w:rsidP="006E5207">
      <w:pPr>
        <w:jc w:val="center"/>
        <w:rPr>
          <w:rFonts w:ascii="GHEA Grapalat" w:hAnsi="GHEA Grapalat" w:cs="Arial"/>
          <w:b/>
          <w:sz w:val="20"/>
          <w:lang w:val="es-ES"/>
        </w:rPr>
      </w:pPr>
    </w:p>
    <w:p w:rsidR="006E5207" w:rsidRPr="00D524BC" w:rsidRDefault="006E5207" w:rsidP="00B001A1">
      <w:pPr>
        <w:jc w:val="both"/>
        <w:rPr>
          <w:rFonts w:ascii="GHEA Grapalat" w:hAnsi="GHEA Grapalat"/>
          <w:sz w:val="20"/>
          <w:lang w:val="es-ES"/>
        </w:rPr>
      </w:pPr>
      <w:r w:rsidRPr="00D524BC">
        <w:rPr>
          <w:rFonts w:ascii="GHEA Grapalat" w:hAnsi="GHEA Grapalat" w:cs="Sylfaen"/>
          <w:sz w:val="20"/>
          <w:lang w:val="es-ES"/>
        </w:rPr>
        <w:t xml:space="preserve">5.1 </w:t>
      </w:r>
      <w:r w:rsidRPr="00D524BC">
        <w:rPr>
          <w:rFonts w:ascii="GHEA Grapalat" w:hAnsi="GHEA Grapalat" w:cs="Sylfaen"/>
          <w:sz w:val="20"/>
          <w:lang w:val="hy-AM"/>
        </w:rPr>
        <w:t>Առաջարկվող</w:t>
      </w:r>
      <w:r w:rsidRPr="00D524BC">
        <w:rPr>
          <w:rFonts w:ascii="GHEA Grapalat" w:hAnsi="GHEA Grapalat" w:cs="Sylfaen"/>
          <w:sz w:val="20"/>
          <w:lang w:val="es-ES"/>
        </w:rPr>
        <w:t xml:space="preserve"> </w:t>
      </w:r>
      <w:r w:rsidRPr="00D524BC">
        <w:rPr>
          <w:rFonts w:ascii="GHEA Grapalat" w:hAnsi="GHEA Grapalat" w:cs="Sylfaen"/>
          <w:sz w:val="20"/>
          <w:lang w:val="hy-AM"/>
        </w:rPr>
        <w:t>գինը</w:t>
      </w:r>
      <w:r w:rsidRPr="00D524BC">
        <w:rPr>
          <w:rFonts w:ascii="GHEA Grapalat" w:hAnsi="GHEA Grapalat" w:cs="Sylfaen"/>
          <w:sz w:val="20"/>
          <w:lang w:val="es-ES"/>
        </w:rPr>
        <w:t xml:space="preserve"> </w:t>
      </w:r>
      <w:r w:rsidRPr="00D524BC">
        <w:rPr>
          <w:rFonts w:ascii="GHEA Grapalat" w:hAnsi="GHEA Grapalat" w:cs="Sylfaen"/>
          <w:sz w:val="20"/>
          <w:lang w:val="hy-AM"/>
        </w:rPr>
        <w:t>ապրանքի</w:t>
      </w:r>
      <w:r w:rsidRPr="00D524BC">
        <w:rPr>
          <w:rFonts w:ascii="GHEA Grapalat" w:hAnsi="GHEA Grapalat" w:cs="Sylfaen"/>
          <w:sz w:val="20"/>
          <w:lang w:val="es-ES"/>
        </w:rPr>
        <w:t xml:space="preserve"> </w:t>
      </w:r>
      <w:r w:rsidRPr="00D524BC">
        <w:rPr>
          <w:rFonts w:ascii="GHEA Grapalat" w:hAnsi="GHEA Grapalat" w:cs="Sylfaen"/>
          <w:sz w:val="20"/>
          <w:lang w:val="hy-AM"/>
        </w:rPr>
        <w:t>արժեքից</w:t>
      </w:r>
      <w:r w:rsidRPr="00D524BC">
        <w:rPr>
          <w:rFonts w:ascii="GHEA Grapalat" w:hAnsi="GHEA Grapalat" w:cs="Sylfaen"/>
          <w:sz w:val="20"/>
          <w:lang w:val="es-ES"/>
        </w:rPr>
        <w:t xml:space="preserve"> </w:t>
      </w:r>
      <w:r w:rsidRPr="00D524BC">
        <w:rPr>
          <w:rFonts w:ascii="GHEA Grapalat" w:hAnsi="GHEA Grapalat" w:cs="Sylfaen"/>
          <w:sz w:val="20"/>
          <w:lang w:val="hy-AM"/>
        </w:rPr>
        <w:t>բացի</w:t>
      </w:r>
      <w:r w:rsidRPr="00D524BC">
        <w:rPr>
          <w:rFonts w:ascii="GHEA Grapalat" w:hAnsi="GHEA Grapalat" w:cs="Sylfaen"/>
          <w:sz w:val="20"/>
          <w:lang w:val="es-ES"/>
        </w:rPr>
        <w:t xml:space="preserve"> </w:t>
      </w:r>
      <w:r w:rsidRPr="00D524BC">
        <w:rPr>
          <w:rFonts w:ascii="GHEA Grapalat" w:hAnsi="GHEA Grapalat" w:cs="Sylfaen"/>
          <w:sz w:val="20"/>
          <w:lang w:val="hy-AM"/>
        </w:rPr>
        <w:t>ներառում</w:t>
      </w:r>
      <w:r w:rsidRPr="00D524BC">
        <w:rPr>
          <w:rFonts w:ascii="GHEA Grapalat" w:hAnsi="GHEA Grapalat" w:cs="Sylfaen"/>
          <w:sz w:val="20"/>
          <w:lang w:val="es-ES"/>
        </w:rPr>
        <w:t xml:space="preserve"> </w:t>
      </w:r>
      <w:r w:rsidRPr="00D524BC">
        <w:rPr>
          <w:rFonts w:ascii="GHEA Grapalat" w:hAnsi="GHEA Grapalat" w:cs="Sylfaen"/>
          <w:sz w:val="20"/>
          <w:lang w:val="hy-AM"/>
        </w:rPr>
        <w:t>է</w:t>
      </w:r>
      <w:r w:rsidRPr="00D524BC">
        <w:rPr>
          <w:rFonts w:ascii="GHEA Grapalat" w:hAnsi="GHEA Grapalat" w:cs="Sylfaen"/>
          <w:sz w:val="20"/>
          <w:lang w:val="es-ES"/>
        </w:rPr>
        <w:t xml:space="preserve"> </w:t>
      </w:r>
      <w:r w:rsidRPr="00D524BC">
        <w:rPr>
          <w:rFonts w:ascii="GHEA Grapalat" w:hAnsi="GHEA Grapalat" w:cs="Sylfaen"/>
          <w:sz w:val="20"/>
          <w:lang w:val="hy-AM"/>
        </w:rPr>
        <w:t>փոխադրման</w:t>
      </w:r>
      <w:r w:rsidRPr="00D524BC">
        <w:rPr>
          <w:rFonts w:ascii="GHEA Grapalat" w:hAnsi="GHEA Grapalat" w:cs="Sylfaen"/>
          <w:sz w:val="20"/>
          <w:lang w:val="es-ES"/>
        </w:rPr>
        <w:t xml:space="preserve">, </w:t>
      </w:r>
      <w:r w:rsidRPr="00D524BC">
        <w:rPr>
          <w:rFonts w:ascii="GHEA Grapalat" w:hAnsi="GHEA Grapalat" w:cs="Sylfaen"/>
          <w:sz w:val="20"/>
          <w:lang w:val="hy-AM"/>
        </w:rPr>
        <w:t>ապահովագրման</w:t>
      </w:r>
      <w:r w:rsidRPr="00D524BC">
        <w:rPr>
          <w:rFonts w:ascii="GHEA Grapalat" w:hAnsi="GHEA Grapalat" w:cs="Sylfaen"/>
          <w:sz w:val="20"/>
          <w:lang w:val="es-ES"/>
        </w:rPr>
        <w:t xml:space="preserve">, </w:t>
      </w:r>
      <w:r w:rsidRPr="00D524BC">
        <w:rPr>
          <w:rFonts w:ascii="GHEA Grapalat" w:hAnsi="GHEA Grapalat" w:cs="Sylfaen"/>
          <w:sz w:val="20"/>
          <w:lang w:val="hy-AM"/>
        </w:rPr>
        <w:t>տուրքերի</w:t>
      </w:r>
      <w:r w:rsidRPr="00D524BC">
        <w:rPr>
          <w:rFonts w:ascii="GHEA Grapalat" w:hAnsi="GHEA Grapalat" w:cs="Sylfaen"/>
          <w:sz w:val="20"/>
          <w:lang w:val="es-ES"/>
        </w:rPr>
        <w:t xml:space="preserve">, </w:t>
      </w:r>
      <w:r w:rsidRPr="00D524BC">
        <w:rPr>
          <w:rFonts w:ascii="GHEA Grapalat" w:hAnsi="GHEA Grapalat" w:cs="Sylfaen"/>
          <w:sz w:val="20"/>
          <w:lang w:val="hy-AM"/>
        </w:rPr>
        <w:t>հարկերի</w:t>
      </w:r>
      <w:r w:rsidRPr="00D524BC">
        <w:rPr>
          <w:rFonts w:ascii="GHEA Grapalat" w:hAnsi="GHEA Grapalat" w:cs="Sylfaen"/>
          <w:sz w:val="20"/>
          <w:lang w:val="es-ES"/>
        </w:rPr>
        <w:t xml:space="preserve">, </w:t>
      </w:r>
      <w:r w:rsidRPr="00D524BC">
        <w:rPr>
          <w:rFonts w:ascii="GHEA Grapalat" w:hAnsi="GHEA Grapalat" w:cs="Sylfaen"/>
          <w:sz w:val="20"/>
          <w:lang w:val="hy-AM"/>
        </w:rPr>
        <w:t>այլ</w:t>
      </w:r>
      <w:r w:rsidRPr="00D524BC">
        <w:rPr>
          <w:rFonts w:ascii="GHEA Grapalat" w:hAnsi="GHEA Grapalat" w:cs="Sylfaen"/>
          <w:sz w:val="20"/>
          <w:lang w:val="es-ES"/>
        </w:rPr>
        <w:t xml:space="preserve"> </w:t>
      </w:r>
      <w:r w:rsidRPr="00D524BC">
        <w:rPr>
          <w:rFonts w:ascii="GHEA Grapalat" w:hAnsi="GHEA Grapalat" w:cs="Sylfaen"/>
          <w:sz w:val="20"/>
          <w:lang w:val="hy-AM"/>
        </w:rPr>
        <w:t>վճարումների</w:t>
      </w:r>
      <w:r w:rsidRPr="00D524BC">
        <w:rPr>
          <w:rFonts w:ascii="GHEA Grapalat" w:hAnsi="GHEA Grapalat" w:cs="Sylfaen"/>
          <w:sz w:val="20"/>
          <w:lang w:val="es-ES"/>
        </w:rPr>
        <w:t xml:space="preserve"> </w:t>
      </w:r>
      <w:r w:rsidRPr="00D524BC">
        <w:rPr>
          <w:rFonts w:ascii="GHEA Grapalat" w:hAnsi="GHEA Grapalat" w:cs="Sylfaen"/>
          <w:sz w:val="20"/>
          <w:lang w:val="hy-AM"/>
        </w:rPr>
        <w:t>գծով</w:t>
      </w:r>
      <w:r w:rsidRPr="00D524BC">
        <w:rPr>
          <w:rFonts w:ascii="GHEA Grapalat" w:hAnsi="GHEA Grapalat" w:cs="Sylfaen"/>
          <w:sz w:val="20"/>
          <w:lang w:val="es-ES"/>
        </w:rPr>
        <w:t xml:space="preserve"> </w:t>
      </w:r>
      <w:r w:rsidRPr="00D524BC">
        <w:rPr>
          <w:rFonts w:ascii="GHEA Grapalat" w:hAnsi="GHEA Grapalat" w:cs="Sylfaen"/>
          <w:sz w:val="20"/>
          <w:lang w:val="hy-AM"/>
        </w:rPr>
        <w:t>ծախսերը</w:t>
      </w:r>
      <w:r w:rsidRPr="00D524BC">
        <w:rPr>
          <w:rFonts w:ascii="GHEA Grapalat" w:hAnsi="GHEA Grapalat" w:cs="Sylfaen"/>
          <w:sz w:val="20"/>
          <w:lang w:val="es-ES"/>
        </w:rPr>
        <w:t xml:space="preserve"> </w:t>
      </w:r>
      <w:r w:rsidRPr="00D524BC">
        <w:rPr>
          <w:rFonts w:ascii="GHEA Grapalat" w:hAnsi="GHEA Grapalat" w:cs="Sylfaen"/>
          <w:sz w:val="20"/>
          <w:lang w:val="hy-AM"/>
        </w:rPr>
        <w:t>և</w:t>
      </w:r>
      <w:r w:rsidRPr="00D524BC">
        <w:rPr>
          <w:rFonts w:ascii="GHEA Grapalat" w:hAnsi="GHEA Grapalat" w:cs="Sylfaen"/>
          <w:sz w:val="20"/>
          <w:lang w:val="es-ES"/>
        </w:rPr>
        <w:t xml:space="preserve"> </w:t>
      </w:r>
      <w:r w:rsidRPr="00D524BC">
        <w:rPr>
          <w:rFonts w:ascii="GHEA Grapalat" w:hAnsi="GHEA Grapalat" w:cs="Sylfaen"/>
          <w:sz w:val="20"/>
          <w:lang w:val="hy-AM"/>
        </w:rPr>
        <w:t>չի</w:t>
      </w:r>
      <w:r w:rsidRPr="00D524BC">
        <w:rPr>
          <w:rFonts w:ascii="GHEA Grapalat" w:hAnsi="GHEA Grapalat" w:cs="Sylfaen"/>
          <w:sz w:val="20"/>
          <w:lang w:val="es-ES"/>
        </w:rPr>
        <w:t xml:space="preserve"> </w:t>
      </w:r>
      <w:r w:rsidRPr="00D524BC">
        <w:rPr>
          <w:rFonts w:ascii="GHEA Grapalat" w:hAnsi="GHEA Grapalat" w:cs="Sylfaen"/>
          <w:sz w:val="20"/>
          <w:lang w:val="hy-AM"/>
        </w:rPr>
        <w:t>կարող</w:t>
      </w:r>
      <w:r w:rsidRPr="00D524BC">
        <w:rPr>
          <w:rFonts w:ascii="GHEA Grapalat" w:hAnsi="GHEA Grapalat" w:cs="Sylfaen"/>
          <w:sz w:val="20"/>
          <w:lang w:val="es-ES"/>
        </w:rPr>
        <w:t xml:space="preserve"> </w:t>
      </w:r>
      <w:r w:rsidRPr="00D524BC">
        <w:rPr>
          <w:rFonts w:ascii="GHEA Grapalat" w:hAnsi="GHEA Grapalat" w:cs="Sylfaen"/>
          <w:sz w:val="20"/>
          <w:lang w:val="hy-AM"/>
        </w:rPr>
        <w:t>պակաս</w:t>
      </w:r>
      <w:r w:rsidRPr="00D524BC">
        <w:rPr>
          <w:rFonts w:ascii="GHEA Grapalat" w:hAnsi="GHEA Grapalat" w:cs="Sylfaen"/>
          <w:sz w:val="20"/>
          <w:lang w:val="es-ES"/>
        </w:rPr>
        <w:t xml:space="preserve"> </w:t>
      </w:r>
      <w:r w:rsidRPr="00D524BC">
        <w:rPr>
          <w:rFonts w:ascii="GHEA Grapalat" w:hAnsi="GHEA Grapalat" w:cs="Sylfaen"/>
          <w:sz w:val="20"/>
          <w:lang w:val="hy-AM"/>
        </w:rPr>
        <w:t>լինել</w:t>
      </w:r>
      <w:r w:rsidRPr="00D524BC">
        <w:rPr>
          <w:rFonts w:ascii="GHEA Grapalat" w:hAnsi="GHEA Grapalat" w:cs="Sylfaen"/>
          <w:sz w:val="20"/>
          <w:lang w:val="es-ES"/>
        </w:rPr>
        <w:t xml:space="preserve"> </w:t>
      </w:r>
      <w:r w:rsidRPr="00D524BC">
        <w:rPr>
          <w:rFonts w:ascii="GHEA Grapalat" w:hAnsi="GHEA Grapalat" w:cs="Sylfaen"/>
          <w:sz w:val="20"/>
          <w:lang w:val="hy-AM"/>
        </w:rPr>
        <w:t>դրանց</w:t>
      </w:r>
      <w:r w:rsidRPr="00D524BC">
        <w:rPr>
          <w:rFonts w:ascii="GHEA Grapalat" w:hAnsi="GHEA Grapalat" w:cs="Sylfaen"/>
          <w:sz w:val="20"/>
          <w:lang w:val="es-ES"/>
        </w:rPr>
        <w:t xml:space="preserve"> </w:t>
      </w:r>
      <w:r w:rsidRPr="00D524BC">
        <w:rPr>
          <w:rFonts w:ascii="GHEA Grapalat" w:hAnsi="GHEA Grapalat" w:cs="Sylfaen"/>
          <w:sz w:val="20"/>
          <w:lang w:val="hy-AM"/>
        </w:rPr>
        <w:t>ինքնարժեքից</w:t>
      </w:r>
      <w:r w:rsidRPr="00D524BC">
        <w:rPr>
          <w:rFonts w:ascii="GHEA Grapalat" w:hAnsi="GHEA Grapalat" w:cs="Sylfaen"/>
          <w:sz w:val="20"/>
          <w:lang w:val="es-ES"/>
        </w:rPr>
        <w:t xml:space="preserve">: </w:t>
      </w:r>
      <w:r w:rsidRPr="00D524BC">
        <w:rPr>
          <w:rFonts w:ascii="GHEA Grapalat" w:hAnsi="GHEA Grapalat" w:cs="Sylfaen"/>
          <w:sz w:val="20"/>
          <w:lang w:val="hy-AM"/>
        </w:rPr>
        <w:t>Առաջարկվող</w:t>
      </w:r>
      <w:r w:rsidRPr="00D524BC">
        <w:rPr>
          <w:rFonts w:ascii="GHEA Grapalat" w:hAnsi="GHEA Grapalat" w:cs="Sylfaen"/>
          <w:sz w:val="20"/>
          <w:lang w:val="es-ES"/>
        </w:rPr>
        <w:t xml:space="preserve"> </w:t>
      </w:r>
      <w:r w:rsidRPr="00D524BC">
        <w:rPr>
          <w:rFonts w:ascii="GHEA Grapalat" w:hAnsi="GHEA Grapalat" w:cs="Sylfaen"/>
          <w:sz w:val="20"/>
          <w:lang w:val="hy-AM"/>
        </w:rPr>
        <w:t>գնի</w:t>
      </w:r>
      <w:r w:rsidRPr="00D524BC">
        <w:rPr>
          <w:rFonts w:ascii="GHEA Grapalat" w:hAnsi="GHEA Grapalat" w:cs="Sylfaen"/>
          <w:sz w:val="20"/>
          <w:lang w:val="es-ES"/>
        </w:rPr>
        <w:t xml:space="preserve">  </w:t>
      </w:r>
      <w:r w:rsidRPr="00D524BC">
        <w:rPr>
          <w:rFonts w:ascii="GHEA Grapalat" w:hAnsi="GHEA Grapalat" w:cs="Sylfaen"/>
          <w:sz w:val="20"/>
          <w:lang w:val="hy-AM"/>
        </w:rPr>
        <w:t>հաշվարկը</w:t>
      </w:r>
      <w:r w:rsidRPr="00D524BC">
        <w:rPr>
          <w:rFonts w:ascii="GHEA Grapalat" w:hAnsi="GHEA Grapalat" w:cs="Sylfaen"/>
          <w:sz w:val="20"/>
          <w:lang w:val="es-ES"/>
        </w:rPr>
        <w:t xml:space="preserve"> </w:t>
      </w:r>
      <w:r w:rsidRPr="00D524BC">
        <w:rPr>
          <w:rFonts w:ascii="GHEA Grapalat" w:hAnsi="GHEA Grapalat" w:cs="Sylfaen"/>
          <w:sz w:val="20"/>
          <w:lang w:val="hy-AM"/>
        </w:rPr>
        <w:t>պետք</w:t>
      </w:r>
      <w:r w:rsidRPr="00D524BC">
        <w:rPr>
          <w:rFonts w:ascii="GHEA Grapalat" w:hAnsi="GHEA Grapalat" w:cs="Sylfaen"/>
          <w:sz w:val="20"/>
          <w:lang w:val="es-ES"/>
        </w:rPr>
        <w:t xml:space="preserve"> </w:t>
      </w:r>
      <w:r w:rsidRPr="00D524BC">
        <w:rPr>
          <w:rFonts w:ascii="GHEA Grapalat" w:hAnsi="GHEA Grapalat" w:cs="Sylfaen"/>
          <w:sz w:val="20"/>
          <w:lang w:val="hy-AM"/>
        </w:rPr>
        <w:t>է</w:t>
      </w:r>
      <w:r w:rsidRPr="00D524BC">
        <w:rPr>
          <w:rFonts w:ascii="GHEA Grapalat" w:hAnsi="GHEA Grapalat" w:cs="Sylfaen"/>
          <w:sz w:val="20"/>
          <w:lang w:val="es-ES"/>
        </w:rPr>
        <w:t xml:space="preserve"> </w:t>
      </w:r>
      <w:r w:rsidRPr="00D524BC">
        <w:rPr>
          <w:rFonts w:ascii="GHEA Grapalat" w:hAnsi="GHEA Grapalat" w:cs="Sylfaen"/>
          <w:sz w:val="20"/>
          <w:lang w:val="hy-AM"/>
        </w:rPr>
        <w:t>ներկայացվի</w:t>
      </w:r>
      <w:r w:rsidRPr="00D524BC">
        <w:rPr>
          <w:rFonts w:ascii="GHEA Grapalat" w:hAnsi="GHEA Grapalat" w:cs="Sylfaen"/>
          <w:sz w:val="20"/>
          <w:lang w:val="es-ES"/>
        </w:rPr>
        <w:t xml:space="preserve"> </w:t>
      </w:r>
      <w:r w:rsidRPr="00D524BC">
        <w:rPr>
          <w:rFonts w:ascii="GHEA Grapalat" w:hAnsi="GHEA Grapalat" w:cs="Sylfaen"/>
          <w:sz w:val="20"/>
          <w:lang w:val="hy-AM"/>
        </w:rPr>
        <w:t>հայտով</w:t>
      </w:r>
      <w:r w:rsidRPr="00D524BC">
        <w:rPr>
          <w:rFonts w:ascii="GHEA Grapalat" w:hAnsi="GHEA Grapalat"/>
          <w:sz w:val="20"/>
          <w:lang w:val="es-ES"/>
        </w:rPr>
        <w:t>:</w:t>
      </w:r>
    </w:p>
    <w:p w:rsidR="006E5207" w:rsidRPr="00D524BC" w:rsidRDefault="006E5207" w:rsidP="00B001A1">
      <w:pPr>
        <w:pStyle w:val="norm"/>
        <w:spacing w:line="240" w:lineRule="auto"/>
        <w:ind w:firstLine="0"/>
        <w:rPr>
          <w:rFonts w:ascii="GHEA Grapalat" w:hAnsi="GHEA Grapalat" w:cs="Sylfaen"/>
          <w:sz w:val="20"/>
          <w:szCs w:val="24"/>
          <w:lang w:val="es-ES" w:eastAsia="en-US"/>
        </w:rPr>
      </w:pPr>
      <w:r w:rsidRPr="00D524BC">
        <w:rPr>
          <w:rFonts w:ascii="GHEA Grapalat" w:hAnsi="GHEA Grapalat"/>
          <w:sz w:val="20"/>
          <w:lang w:val="es-ES"/>
        </w:rPr>
        <w:t>5.</w:t>
      </w:r>
      <w:r w:rsidRPr="00D524BC">
        <w:rPr>
          <w:rFonts w:ascii="GHEA Grapalat" w:hAnsi="GHEA Grapalat"/>
          <w:sz w:val="20"/>
          <w:lang w:val="hy-AM"/>
        </w:rPr>
        <w:t>2</w:t>
      </w:r>
      <w:r w:rsidRPr="00D524BC">
        <w:rPr>
          <w:rFonts w:ascii="GHEA Grapalat" w:hAnsi="GHEA Grapalat" w:cs="Sylfaen"/>
          <w:sz w:val="20"/>
          <w:lang w:val="es-ES"/>
        </w:rPr>
        <w:t xml:space="preserve"> Մ</w:t>
      </w:r>
      <w:r w:rsidRPr="00D524BC">
        <w:rPr>
          <w:rFonts w:ascii="GHEA Grapalat" w:hAnsi="GHEA Grapalat" w:cs="Sylfaen"/>
          <w:sz w:val="20"/>
          <w:szCs w:val="24"/>
          <w:lang w:val="hy-AM" w:eastAsia="en-US"/>
        </w:rPr>
        <w:t xml:space="preserve">ասնակիցը գնային առաջարկը ներկայացնում է </w:t>
      </w:r>
      <w:r w:rsidRPr="00D524BC">
        <w:rPr>
          <w:rFonts w:ascii="GHEA Grapalat" w:hAnsi="GHEA Grapalat" w:cs="Sylfaen"/>
          <w:sz w:val="20"/>
          <w:lang w:val="hy-AM"/>
        </w:rPr>
        <w:t>ինքնարժեք, շահույթ</w:t>
      </w:r>
      <w:r w:rsidRPr="00D524BC">
        <w:rPr>
          <w:rFonts w:ascii="GHEA Grapalat" w:hAnsi="GHEA Grapalat" w:cs="Sylfaen"/>
          <w:szCs w:val="22"/>
          <w:lang w:val="es-ES"/>
        </w:rPr>
        <w:t xml:space="preserve"> </w:t>
      </w:r>
      <w:r w:rsidRPr="00D524B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D524BC">
        <w:rPr>
          <w:rFonts w:ascii="GHEA Grapalat" w:hAnsi="GHEA Grapalat" w:cs="Sylfaen"/>
          <w:sz w:val="20"/>
          <w:szCs w:val="24"/>
          <w:lang w:eastAsia="en-US"/>
        </w:rPr>
        <w:t>մ</w:t>
      </w:r>
      <w:r w:rsidRPr="00D524B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D524BC">
        <w:rPr>
          <w:rFonts w:ascii="GHEA Grapalat" w:hAnsi="GHEA Grapalat" w:cs="Sylfaen"/>
          <w:sz w:val="20"/>
          <w:szCs w:val="24"/>
          <w:lang w:val="es-ES" w:eastAsia="en-US"/>
        </w:rPr>
        <w:t xml:space="preserve"> </w:t>
      </w:r>
      <w:r w:rsidRPr="00D524BC">
        <w:rPr>
          <w:rFonts w:ascii="GHEA Grapalat" w:hAnsi="GHEA Grapalat" w:cs="Sylfaen"/>
          <w:sz w:val="20"/>
          <w:lang w:val="ru-RU"/>
        </w:rPr>
        <w:t>ներկայաց</w:t>
      </w:r>
      <w:r w:rsidRPr="00D524BC">
        <w:rPr>
          <w:rFonts w:ascii="GHEA Grapalat" w:hAnsi="GHEA Grapalat" w:cs="Sylfaen"/>
          <w:sz w:val="20"/>
        </w:rPr>
        <w:t>վող</w:t>
      </w:r>
      <w:r w:rsidRPr="00D524BC">
        <w:rPr>
          <w:rFonts w:ascii="GHEA Grapalat" w:hAnsi="GHEA Grapalat" w:cs="Sylfaen"/>
          <w:sz w:val="20"/>
          <w:lang w:val="es-ES"/>
        </w:rPr>
        <w:t xml:space="preserve"> </w:t>
      </w:r>
      <w:r w:rsidRPr="00D524BC">
        <w:rPr>
          <w:rFonts w:ascii="GHEA Grapalat" w:hAnsi="GHEA Grapalat" w:cs="Sylfaen"/>
          <w:sz w:val="20"/>
          <w:lang w:val="ru-RU"/>
        </w:rPr>
        <w:t>գնային</w:t>
      </w:r>
      <w:r w:rsidRPr="00D524BC">
        <w:rPr>
          <w:rFonts w:ascii="GHEA Grapalat" w:hAnsi="GHEA Grapalat" w:cs="Sylfaen"/>
          <w:sz w:val="20"/>
          <w:lang w:val="es-ES"/>
        </w:rPr>
        <w:t xml:space="preserve"> </w:t>
      </w:r>
      <w:r w:rsidRPr="00D524BC">
        <w:rPr>
          <w:rFonts w:ascii="GHEA Grapalat" w:hAnsi="GHEA Grapalat" w:cs="Sylfaen"/>
          <w:sz w:val="20"/>
          <w:lang w:val="ru-RU"/>
        </w:rPr>
        <w:t>առաջարկում</w:t>
      </w:r>
      <w:r w:rsidRPr="00D524B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D524BC">
        <w:rPr>
          <w:rFonts w:ascii="GHEA Grapalat" w:hAnsi="GHEA Grapalat" w:cs="Sylfaen"/>
          <w:sz w:val="20"/>
          <w:szCs w:val="24"/>
          <w:lang w:val="es-ES" w:eastAsia="en-US"/>
        </w:rPr>
        <w:t xml:space="preserve"> </w:t>
      </w:r>
    </w:p>
    <w:p w:rsidR="006E5207" w:rsidRPr="00D524BC" w:rsidRDefault="006E5207" w:rsidP="006E5207">
      <w:pPr>
        <w:pStyle w:val="norm"/>
        <w:spacing w:line="240" w:lineRule="auto"/>
        <w:rPr>
          <w:rFonts w:ascii="GHEA Grapalat" w:hAnsi="GHEA Grapalat" w:cs="Sylfaen"/>
          <w:sz w:val="20"/>
          <w:szCs w:val="24"/>
          <w:lang w:val="hy-AM" w:eastAsia="en-US"/>
        </w:rPr>
      </w:pPr>
      <w:r w:rsidRPr="00D524BC">
        <w:rPr>
          <w:rFonts w:ascii="GHEA Grapalat" w:hAnsi="GHEA Grapalat" w:cs="Sylfaen"/>
          <w:sz w:val="20"/>
          <w:szCs w:val="24"/>
          <w:lang w:eastAsia="en-US"/>
        </w:rPr>
        <w:t>Մ</w:t>
      </w:r>
      <w:r w:rsidRPr="00D524BC">
        <w:rPr>
          <w:rFonts w:ascii="GHEA Grapalat" w:hAnsi="GHEA Grapalat" w:cs="Sylfaen"/>
          <w:sz w:val="20"/>
          <w:szCs w:val="24"/>
          <w:lang w:val="hy-AM" w:eastAsia="en-US"/>
        </w:rPr>
        <w:t>ասնակիցների գնային առաջարկների գնահատում</w:t>
      </w:r>
      <w:r w:rsidRPr="00D524BC">
        <w:rPr>
          <w:rFonts w:ascii="GHEA Grapalat" w:hAnsi="GHEA Grapalat" w:cs="Sylfaen"/>
          <w:sz w:val="20"/>
          <w:szCs w:val="24"/>
          <w:lang w:eastAsia="en-US"/>
        </w:rPr>
        <w:t>ն</w:t>
      </w:r>
      <w:r w:rsidRPr="00D524BC">
        <w:rPr>
          <w:rFonts w:ascii="GHEA Grapalat" w:hAnsi="GHEA Grapalat" w:cs="Sylfaen"/>
          <w:sz w:val="20"/>
          <w:szCs w:val="24"/>
          <w:lang w:val="hy-AM" w:eastAsia="en-US"/>
        </w:rPr>
        <w:t xml:space="preserve"> </w:t>
      </w:r>
      <w:r w:rsidRPr="00D524BC">
        <w:rPr>
          <w:rFonts w:ascii="GHEA Grapalat" w:hAnsi="GHEA Grapalat" w:cs="Sylfaen"/>
          <w:sz w:val="20"/>
          <w:szCs w:val="24"/>
          <w:lang w:eastAsia="en-US"/>
        </w:rPr>
        <w:t>ու</w:t>
      </w:r>
      <w:r w:rsidRPr="00D524BC">
        <w:rPr>
          <w:rFonts w:ascii="GHEA Grapalat" w:hAnsi="GHEA Grapalat" w:cs="Sylfaen"/>
          <w:sz w:val="20"/>
          <w:szCs w:val="24"/>
          <w:lang w:val="hy-AM" w:eastAsia="en-US"/>
        </w:rPr>
        <w:t xml:space="preserve"> համեմատումն իրականացվում </w:t>
      </w:r>
      <w:r w:rsidRPr="00D524BC">
        <w:rPr>
          <w:rFonts w:ascii="GHEA Grapalat" w:hAnsi="GHEA Grapalat" w:cs="Sylfaen"/>
          <w:sz w:val="20"/>
          <w:szCs w:val="24"/>
          <w:lang w:eastAsia="en-US"/>
        </w:rPr>
        <w:t>են</w:t>
      </w:r>
      <w:r w:rsidRPr="00D524BC">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p>
    <w:p w:rsidR="00B001A1" w:rsidRPr="00D524BC" w:rsidRDefault="00B001A1"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lang w:val="hy-AM"/>
        </w:rPr>
        <w:t xml:space="preserve"> </w:t>
      </w:r>
      <w:r w:rsidR="006E5207" w:rsidRPr="00D524BC">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Pr="00D524BC">
        <w:rPr>
          <w:rFonts w:ascii="GHEA Grapalat" w:hAnsi="GHEA Grapalat" w:cs="Sylfaen"/>
          <w:sz w:val="20"/>
          <w:lang w:val="hy-AM"/>
        </w:rPr>
        <w:t xml:space="preserve">վելին՝ դեպի վերև ամբողջ թիվը.  </w:t>
      </w:r>
    </w:p>
    <w:p w:rsidR="006E5207" w:rsidRPr="00D524BC" w:rsidRDefault="006E5207" w:rsidP="00B001A1">
      <w:pPr>
        <w:shd w:val="clear" w:color="auto" w:fill="FFFFFF"/>
        <w:jc w:val="both"/>
        <w:rPr>
          <w:rFonts w:ascii="GHEA Grapalat" w:hAnsi="GHEA Grapalat" w:cs="Sylfaen"/>
          <w:sz w:val="20"/>
          <w:lang w:val="hy-AM"/>
        </w:rPr>
      </w:pPr>
      <w:r w:rsidRPr="00D524BC">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Pr="00D524BC" w:rsidRDefault="006E5207" w:rsidP="00B001A1">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6E5207" w:rsidRPr="00D524BC" w:rsidRDefault="006E5207" w:rsidP="00B001A1">
      <w:pPr>
        <w:pStyle w:val="norm"/>
        <w:spacing w:line="240" w:lineRule="auto"/>
        <w:ind w:firstLine="0"/>
        <w:rPr>
          <w:rFonts w:ascii="GHEA Grapalat" w:hAnsi="GHEA Grapalat"/>
          <w:sz w:val="20"/>
          <w:lang w:val="es-ES"/>
        </w:rPr>
      </w:pPr>
      <w:r w:rsidRPr="00D524BC">
        <w:rPr>
          <w:rFonts w:ascii="GHEA Grapalat" w:hAnsi="GHEA Grapalat"/>
          <w:sz w:val="20"/>
          <w:lang w:val="es-ES"/>
        </w:rPr>
        <w:t>5.</w:t>
      </w:r>
      <w:r w:rsidRPr="00D524BC">
        <w:rPr>
          <w:rFonts w:ascii="GHEA Grapalat" w:hAnsi="GHEA Grapalat"/>
          <w:sz w:val="20"/>
          <w:lang w:val="hy-AM"/>
        </w:rPr>
        <w:t>3</w:t>
      </w:r>
      <w:r w:rsidRPr="00D524B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Pr="00D524BC" w:rsidRDefault="006E5207" w:rsidP="006E5207">
      <w:pPr>
        <w:pStyle w:val="23"/>
        <w:spacing w:line="240" w:lineRule="auto"/>
        <w:ind w:firstLine="567"/>
        <w:rPr>
          <w:rFonts w:ascii="GHEA Grapalat" w:hAnsi="GHEA Grapalat"/>
          <w:lang w:val="es-ES"/>
        </w:rPr>
      </w:pPr>
    </w:p>
    <w:p w:rsidR="006E5207" w:rsidRPr="00D524BC" w:rsidRDefault="006E5207" w:rsidP="006E5207">
      <w:pPr>
        <w:jc w:val="center"/>
        <w:rPr>
          <w:rFonts w:ascii="GHEA Grapalat" w:hAnsi="GHEA Grapalat"/>
          <w:b/>
          <w:sz w:val="20"/>
          <w:lang w:val="es-ES"/>
        </w:rPr>
      </w:pPr>
      <w:r w:rsidRPr="00D524BC">
        <w:rPr>
          <w:rFonts w:ascii="GHEA Grapalat" w:hAnsi="GHEA Grapalat"/>
          <w:b/>
          <w:sz w:val="20"/>
          <w:lang w:val="es-ES"/>
        </w:rPr>
        <w:t xml:space="preserve">6. </w:t>
      </w:r>
      <w:r w:rsidRPr="00D524BC">
        <w:rPr>
          <w:rFonts w:ascii="GHEA Grapalat" w:hAnsi="GHEA Grapalat"/>
          <w:b/>
          <w:sz w:val="20"/>
        </w:rPr>
        <w:t>ՀԱՅՏԻ</w:t>
      </w:r>
      <w:r w:rsidRPr="00D524BC">
        <w:rPr>
          <w:rFonts w:ascii="GHEA Grapalat" w:hAnsi="GHEA Grapalat"/>
          <w:b/>
          <w:sz w:val="20"/>
          <w:lang w:val="es-ES"/>
        </w:rPr>
        <w:t xml:space="preserve"> </w:t>
      </w:r>
      <w:r w:rsidRPr="00D524BC">
        <w:rPr>
          <w:rFonts w:ascii="GHEA Grapalat" w:hAnsi="GHEA Grapalat"/>
          <w:b/>
          <w:sz w:val="20"/>
        </w:rPr>
        <w:t>ԳՈՐԾՈՂՈՒԹՅԱՆ</w:t>
      </w:r>
      <w:r w:rsidRPr="00D524BC">
        <w:rPr>
          <w:rFonts w:ascii="GHEA Grapalat" w:hAnsi="GHEA Grapalat"/>
          <w:b/>
          <w:sz w:val="20"/>
          <w:lang w:val="es-ES"/>
        </w:rPr>
        <w:t xml:space="preserve"> </w:t>
      </w:r>
      <w:r w:rsidRPr="00D524BC">
        <w:rPr>
          <w:rFonts w:ascii="GHEA Grapalat" w:hAnsi="GHEA Grapalat"/>
          <w:b/>
          <w:sz w:val="20"/>
        </w:rPr>
        <w:t>ԺԱՄԿԵՏԸ</w:t>
      </w:r>
      <w:r w:rsidRPr="00D524BC">
        <w:rPr>
          <w:rFonts w:ascii="GHEA Grapalat" w:hAnsi="GHEA Grapalat"/>
          <w:b/>
          <w:sz w:val="20"/>
          <w:lang w:val="es-ES"/>
        </w:rPr>
        <w:t xml:space="preserve">, </w:t>
      </w:r>
      <w:r w:rsidRPr="00D524BC">
        <w:rPr>
          <w:rFonts w:ascii="GHEA Grapalat" w:hAnsi="GHEA Grapalat"/>
          <w:b/>
          <w:sz w:val="20"/>
        </w:rPr>
        <w:t>ՀԱՅՏԵՐՈՒՄ</w:t>
      </w:r>
      <w:r w:rsidRPr="00D524BC">
        <w:rPr>
          <w:rFonts w:ascii="GHEA Grapalat" w:hAnsi="GHEA Grapalat"/>
          <w:b/>
          <w:sz w:val="20"/>
          <w:lang w:val="es-ES"/>
        </w:rPr>
        <w:t xml:space="preserve"> </w:t>
      </w:r>
      <w:r w:rsidRPr="00D524BC">
        <w:rPr>
          <w:rFonts w:ascii="GHEA Grapalat" w:hAnsi="GHEA Grapalat"/>
          <w:b/>
          <w:sz w:val="20"/>
        </w:rPr>
        <w:t>ՓՈՓՈԽՈՒԹՅՈՒՆ</w:t>
      </w:r>
      <w:r w:rsidRPr="00D524BC">
        <w:rPr>
          <w:rFonts w:ascii="GHEA Grapalat" w:hAnsi="GHEA Grapalat"/>
          <w:b/>
          <w:sz w:val="20"/>
          <w:lang w:val="es-ES"/>
        </w:rPr>
        <w:t xml:space="preserve"> </w:t>
      </w:r>
      <w:r w:rsidRPr="00D524BC">
        <w:rPr>
          <w:rFonts w:ascii="GHEA Grapalat" w:hAnsi="GHEA Grapalat"/>
          <w:b/>
          <w:sz w:val="20"/>
        </w:rPr>
        <w:t>ԿԱՏԱՐԵԼՈՒ</w:t>
      </w:r>
    </w:p>
    <w:p w:rsidR="006E5207" w:rsidRPr="00D524BC" w:rsidRDefault="006E5207" w:rsidP="006E5207">
      <w:pPr>
        <w:jc w:val="center"/>
        <w:rPr>
          <w:rFonts w:ascii="GHEA Grapalat" w:hAnsi="GHEA Grapalat"/>
          <w:b/>
          <w:sz w:val="20"/>
          <w:lang w:val="es-ES"/>
        </w:rPr>
      </w:pPr>
      <w:r w:rsidRPr="00D524BC">
        <w:rPr>
          <w:rFonts w:ascii="GHEA Grapalat" w:hAnsi="GHEA Grapalat"/>
          <w:b/>
          <w:sz w:val="20"/>
        </w:rPr>
        <w:t>ԵՎ</w:t>
      </w:r>
      <w:r w:rsidRPr="00D524BC">
        <w:rPr>
          <w:rFonts w:ascii="GHEA Grapalat" w:hAnsi="GHEA Grapalat"/>
          <w:b/>
          <w:sz w:val="20"/>
          <w:lang w:val="es-ES"/>
        </w:rPr>
        <w:t xml:space="preserve"> </w:t>
      </w:r>
      <w:r w:rsidRPr="00D524BC">
        <w:rPr>
          <w:rFonts w:ascii="GHEA Grapalat" w:hAnsi="GHEA Grapalat"/>
          <w:b/>
          <w:sz w:val="20"/>
        </w:rPr>
        <w:t>ԴՐԱՆՔ</w:t>
      </w:r>
      <w:r w:rsidRPr="00D524BC">
        <w:rPr>
          <w:rFonts w:ascii="GHEA Grapalat" w:hAnsi="GHEA Grapalat"/>
          <w:b/>
          <w:sz w:val="20"/>
          <w:lang w:val="es-ES"/>
        </w:rPr>
        <w:t xml:space="preserve"> </w:t>
      </w:r>
      <w:r w:rsidRPr="00D524BC">
        <w:rPr>
          <w:rFonts w:ascii="GHEA Grapalat" w:hAnsi="GHEA Grapalat"/>
          <w:b/>
          <w:sz w:val="20"/>
        </w:rPr>
        <w:t>ՀԵՏ</w:t>
      </w:r>
      <w:r w:rsidRPr="00D524BC">
        <w:rPr>
          <w:rFonts w:ascii="GHEA Grapalat" w:hAnsi="GHEA Grapalat"/>
          <w:b/>
          <w:sz w:val="20"/>
          <w:lang w:val="es-ES"/>
        </w:rPr>
        <w:t xml:space="preserve"> </w:t>
      </w:r>
      <w:r w:rsidRPr="00D524BC">
        <w:rPr>
          <w:rFonts w:ascii="GHEA Grapalat" w:hAnsi="GHEA Grapalat"/>
          <w:b/>
          <w:sz w:val="20"/>
        </w:rPr>
        <w:t>ՎԵՐՑՆԵԼՈՒ</w:t>
      </w:r>
      <w:r w:rsidRPr="00D524BC">
        <w:rPr>
          <w:rFonts w:ascii="GHEA Grapalat" w:hAnsi="GHEA Grapalat"/>
          <w:b/>
          <w:sz w:val="20"/>
          <w:lang w:val="es-ES"/>
        </w:rPr>
        <w:t xml:space="preserve"> </w:t>
      </w:r>
      <w:r w:rsidRPr="00D524BC">
        <w:rPr>
          <w:rFonts w:ascii="GHEA Grapalat" w:hAnsi="GHEA Grapalat"/>
          <w:b/>
          <w:sz w:val="20"/>
        </w:rPr>
        <w:t>ԿԱՐԳԸ</w:t>
      </w:r>
    </w:p>
    <w:p w:rsidR="006E5207" w:rsidRPr="00D524BC" w:rsidRDefault="006E5207" w:rsidP="006E5207">
      <w:pPr>
        <w:pStyle w:val="af6"/>
        <w:spacing w:after="0" w:line="240" w:lineRule="auto"/>
        <w:ind w:firstLine="567"/>
        <w:rPr>
          <w:rFonts w:ascii="GHEA Grapalat" w:hAnsi="GHEA Grapalat" w:cs="Times New Roman"/>
          <w:b/>
          <w:sz w:val="20"/>
          <w:lang w:val="af-ZA"/>
        </w:rPr>
      </w:pPr>
    </w:p>
    <w:p w:rsidR="006E5207" w:rsidRPr="00D524BC" w:rsidRDefault="006E5207" w:rsidP="00B001A1">
      <w:pPr>
        <w:pStyle w:val="af6"/>
        <w:spacing w:after="0" w:line="240" w:lineRule="auto"/>
        <w:ind w:firstLine="0"/>
        <w:rPr>
          <w:rFonts w:ascii="GHEA Grapalat" w:hAnsi="GHEA Grapalat" w:cs="Sylfaen"/>
          <w:i w:val="0"/>
          <w:sz w:val="20"/>
          <w:szCs w:val="24"/>
          <w:lang w:val="af-ZA"/>
        </w:rPr>
      </w:pPr>
      <w:r w:rsidRPr="00D524BC">
        <w:rPr>
          <w:rFonts w:ascii="GHEA Grapalat" w:hAnsi="GHEA Grapalat" w:cs="Times New Roman"/>
          <w:i w:val="0"/>
          <w:sz w:val="20"/>
          <w:lang w:val="af-ZA"/>
        </w:rPr>
        <w:t xml:space="preserve">6.1 </w:t>
      </w:r>
      <w:r w:rsidRPr="00D524BC">
        <w:rPr>
          <w:rFonts w:ascii="GHEA Grapalat" w:hAnsi="GHEA Grapalat" w:cs="Sylfaen"/>
          <w:i w:val="0"/>
          <w:sz w:val="20"/>
          <w:szCs w:val="24"/>
          <w:lang w:val="ru-RU"/>
        </w:rPr>
        <w:t>Օրենքի</w:t>
      </w:r>
      <w:r w:rsidRPr="00D524BC">
        <w:rPr>
          <w:rFonts w:ascii="GHEA Grapalat" w:hAnsi="GHEA Grapalat" w:cs="Sylfaen"/>
          <w:i w:val="0"/>
          <w:sz w:val="20"/>
          <w:szCs w:val="24"/>
          <w:lang w:val="af-ZA"/>
        </w:rPr>
        <w:t xml:space="preserve"> 31-</w:t>
      </w:r>
      <w:r w:rsidRPr="00D524BC">
        <w:rPr>
          <w:rFonts w:ascii="GHEA Grapalat" w:hAnsi="GHEA Grapalat" w:cs="Sylfaen"/>
          <w:i w:val="0"/>
          <w:sz w:val="20"/>
          <w:szCs w:val="24"/>
          <w:lang w:val="ru-RU"/>
        </w:rPr>
        <w:t>րդ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հոդվածի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համաձայն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վավեր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մինչև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Օրենքին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համապատասխան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պայմանագրի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կնքումը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մ</w:t>
      </w:r>
      <w:r w:rsidRPr="00D524BC">
        <w:rPr>
          <w:rFonts w:ascii="GHEA Grapalat" w:hAnsi="GHEA Grapalat" w:cs="Sylfaen"/>
          <w:i w:val="0"/>
          <w:sz w:val="20"/>
          <w:szCs w:val="24"/>
          <w:lang w:val="ru-RU"/>
        </w:rPr>
        <w:t>ասնակցի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կողմից</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հետ</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վերցնելը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մերժումը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սույն </w:t>
      </w:r>
      <w:r w:rsidRPr="00D524BC">
        <w:rPr>
          <w:rFonts w:ascii="GHEA Grapalat" w:hAnsi="GHEA Grapalat" w:cs="Sylfaen"/>
          <w:i w:val="0"/>
          <w:sz w:val="20"/>
          <w:szCs w:val="24"/>
          <w:lang w:val="ru-RU"/>
        </w:rPr>
        <w:t>ընթացակարգը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չկայացած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հայտարարվելը։</w:t>
      </w:r>
    </w:p>
    <w:p w:rsidR="006E5207" w:rsidRPr="00D524BC" w:rsidRDefault="006E5207" w:rsidP="00B001A1">
      <w:pPr>
        <w:pStyle w:val="af6"/>
        <w:spacing w:after="0" w:line="240" w:lineRule="auto"/>
        <w:ind w:firstLine="0"/>
        <w:rPr>
          <w:rFonts w:ascii="GHEA Grapalat" w:hAnsi="GHEA Grapalat" w:cs="Sylfaen"/>
          <w:i w:val="0"/>
          <w:sz w:val="20"/>
          <w:szCs w:val="24"/>
          <w:lang w:val="af-ZA"/>
        </w:rPr>
      </w:pPr>
      <w:r w:rsidRPr="00D524BC">
        <w:rPr>
          <w:rFonts w:ascii="GHEA Grapalat" w:hAnsi="GHEA Grapalat" w:cs="Sylfaen"/>
          <w:i w:val="0"/>
          <w:sz w:val="20"/>
          <w:szCs w:val="24"/>
          <w:lang w:val="af-ZA"/>
        </w:rPr>
        <w:t xml:space="preserve">6.2  </w:t>
      </w:r>
      <w:r w:rsidRPr="00D524BC">
        <w:rPr>
          <w:rFonts w:ascii="GHEA Grapalat" w:hAnsi="GHEA Grapalat" w:cs="Sylfaen"/>
          <w:i w:val="0"/>
          <w:sz w:val="20"/>
          <w:szCs w:val="24"/>
          <w:lang w:val="ru-RU"/>
        </w:rPr>
        <w:t>Օրենքի</w:t>
      </w:r>
      <w:r w:rsidRPr="00D524BC">
        <w:rPr>
          <w:rFonts w:ascii="GHEA Grapalat" w:hAnsi="GHEA Grapalat" w:cs="Sylfaen"/>
          <w:i w:val="0"/>
          <w:sz w:val="20"/>
          <w:szCs w:val="24"/>
          <w:lang w:val="af-ZA"/>
        </w:rPr>
        <w:t xml:space="preserve"> 31-</w:t>
      </w:r>
      <w:r w:rsidRPr="00D524BC">
        <w:rPr>
          <w:rFonts w:ascii="GHEA Grapalat" w:hAnsi="GHEA Grapalat" w:cs="Sylfaen"/>
          <w:i w:val="0"/>
          <w:sz w:val="20"/>
          <w:szCs w:val="24"/>
          <w:lang w:val="ru-RU"/>
        </w:rPr>
        <w:t>րդ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հոդվածի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համաձայն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մ</w:t>
      </w:r>
      <w:r w:rsidRPr="00D524BC">
        <w:rPr>
          <w:rFonts w:ascii="GHEA Grapalat" w:hAnsi="GHEA Grapalat" w:cs="Sylfaen"/>
          <w:i w:val="0"/>
          <w:sz w:val="20"/>
          <w:szCs w:val="24"/>
          <w:lang w:val="ru-RU"/>
        </w:rPr>
        <w:t>ասնակիցը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մինչև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սույն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հրավերի</w:t>
      </w:r>
      <w:r w:rsidRPr="00D524BC">
        <w:rPr>
          <w:rFonts w:ascii="GHEA Grapalat" w:hAnsi="GHEA Grapalat" w:cs="Sylfaen"/>
          <w:i w:val="0"/>
          <w:sz w:val="20"/>
          <w:szCs w:val="24"/>
          <w:lang w:val="af-ZA"/>
        </w:rPr>
        <w:t xml:space="preserve"> 1-ին մասի 4.2 </w:t>
      </w:r>
      <w:r w:rsidRPr="00D524BC">
        <w:rPr>
          <w:rFonts w:ascii="GHEA Grapalat" w:hAnsi="GHEA Grapalat" w:cs="Sylfaen"/>
          <w:i w:val="0"/>
          <w:sz w:val="20"/>
          <w:szCs w:val="24"/>
          <w:lang w:val="ru-RU"/>
        </w:rPr>
        <w:t>կետում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նշված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ներկայացման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վերջնաժամկետը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կարող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փոփոխել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հետ</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վերցնել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իր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հայտը։</w:t>
      </w:r>
    </w:p>
    <w:p w:rsidR="006E5207" w:rsidRPr="00D524BC" w:rsidRDefault="006E5207" w:rsidP="006E5207">
      <w:pPr>
        <w:ind w:firstLine="567"/>
        <w:jc w:val="center"/>
        <w:rPr>
          <w:rFonts w:ascii="GHEA Grapalat" w:hAnsi="GHEA Grapalat"/>
          <w:b/>
          <w:sz w:val="20"/>
          <w:lang w:val="af-ZA"/>
        </w:rPr>
      </w:pPr>
    </w:p>
    <w:p w:rsidR="006E5207" w:rsidRPr="00D524BC" w:rsidRDefault="006E5207" w:rsidP="006E5207">
      <w:pPr>
        <w:ind w:firstLine="567"/>
        <w:jc w:val="both"/>
        <w:rPr>
          <w:rFonts w:ascii="GHEA Grapalat" w:hAnsi="GHEA Grapalat" w:cs="Sylfaen"/>
          <w:sz w:val="20"/>
          <w:lang w:val="af-ZA"/>
        </w:rPr>
      </w:pPr>
    </w:p>
    <w:p w:rsidR="006E5207" w:rsidRPr="00D524BC" w:rsidRDefault="006E5207" w:rsidP="006E5207">
      <w:pPr>
        <w:ind w:firstLine="567"/>
        <w:jc w:val="center"/>
        <w:rPr>
          <w:rFonts w:ascii="GHEA Grapalat" w:hAnsi="GHEA Grapalat"/>
          <w:b/>
          <w:sz w:val="20"/>
          <w:lang w:val="hy-AM"/>
        </w:rPr>
      </w:pPr>
      <w:r w:rsidRPr="00D524BC">
        <w:rPr>
          <w:rFonts w:ascii="GHEA Grapalat" w:hAnsi="GHEA Grapalat"/>
          <w:b/>
          <w:sz w:val="20"/>
          <w:lang w:val="af-ZA"/>
        </w:rPr>
        <w:t>8.  ՀԱՅՏԵՐԻ ԲԱՑՈՒՄԸ</w:t>
      </w:r>
      <w:r w:rsidRPr="00D524BC">
        <w:rPr>
          <w:rFonts w:ascii="GHEA Grapalat" w:hAnsi="GHEA Grapalat"/>
          <w:b/>
          <w:sz w:val="20"/>
          <w:lang w:val="hy-AM"/>
        </w:rPr>
        <w:t xml:space="preserve">, </w:t>
      </w:r>
      <w:r w:rsidRPr="00D524BC">
        <w:rPr>
          <w:rFonts w:ascii="GHEA Grapalat" w:hAnsi="GHEA Grapalat"/>
          <w:b/>
          <w:sz w:val="20"/>
          <w:lang w:val="af-ZA"/>
        </w:rPr>
        <w:t xml:space="preserve">ԳՆԱՀԱՏՈՒՄԸ  ԵՎ  </w:t>
      </w:r>
    </w:p>
    <w:p w:rsidR="006E5207" w:rsidRPr="00D524BC" w:rsidRDefault="006E5207" w:rsidP="006E5207">
      <w:pPr>
        <w:ind w:firstLine="567"/>
        <w:jc w:val="center"/>
        <w:rPr>
          <w:rFonts w:ascii="GHEA Grapalat" w:hAnsi="GHEA Grapalat"/>
          <w:b/>
          <w:sz w:val="20"/>
          <w:lang w:val="af-ZA"/>
        </w:rPr>
      </w:pPr>
      <w:r w:rsidRPr="00D524BC">
        <w:rPr>
          <w:rFonts w:ascii="GHEA Grapalat" w:hAnsi="GHEA Grapalat"/>
          <w:b/>
          <w:sz w:val="20"/>
          <w:lang w:val="af-ZA"/>
        </w:rPr>
        <w:t xml:space="preserve">ԱՐԴՅՈՒՆՔՆԵՐԻ ԱՄՓՈՓՈՒՄԸ </w:t>
      </w:r>
    </w:p>
    <w:p w:rsidR="006E5207" w:rsidRPr="00D524BC" w:rsidRDefault="006E5207" w:rsidP="006E5207">
      <w:pPr>
        <w:ind w:firstLine="567"/>
        <w:jc w:val="both"/>
        <w:rPr>
          <w:rFonts w:ascii="GHEA Grapalat" w:hAnsi="GHEA Grapalat"/>
          <w:b/>
          <w:sz w:val="20"/>
          <w:lang w:val="af-ZA"/>
        </w:rPr>
      </w:pPr>
    </w:p>
    <w:p w:rsidR="006E5207" w:rsidRPr="00D524BC" w:rsidRDefault="006E5207" w:rsidP="00B001A1">
      <w:pPr>
        <w:pStyle w:val="23"/>
        <w:spacing w:line="240" w:lineRule="auto"/>
        <w:ind w:firstLine="0"/>
        <w:rPr>
          <w:rFonts w:ascii="GHEA Grapalat" w:hAnsi="GHEA Grapalat" w:cs="Tahoma"/>
        </w:rPr>
      </w:pPr>
      <w:r w:rsidRPr="00D524BC">
        <w:rPr>
          <w:rFonts w:ascii="GHEA Grapalat" w:hAnsi="GHEA Grapalat"/>
        </w:rPr>
        <w:t xml:space="preserve">8.1 </w:t>
      </w:r>
      <w:r w:rsidRPr="00D524BC">
        <w:rPr>
          <w:rFonts w:ascii="GHEA Grapalat" w:hAnsi="GHEA Grapalat" w:cs="Sylfaen"/>
          <w:lang w:val="ru-RU"/>
        </w:rPr>
        <w:t>Հայտերի</w:t>
      </w:r>
      <w:r w:rsidRPr="00D524BC">
        <w:rPr>
          <w:rFonts w:ascii="GHEA Grapalat" w:hAnsi="GHEA Grapalat" w:cs="Sylfaen"/>
        </w:rPr>
        <w:t xml:space="preserve"> </w:t>
      </w:r>
      <w:r w:rsidRPr="00D524BC">
        <w:rPr>
          <w:rFonts w:ascii="GHEA Grapalat" w:hAnsi="GHEA Grapalat" w:cs="Sylfaen"/>
          <w:lang w:val="ru-RU"/>
        </w:rPr>
        <w:t>բացումը</w:t>
      </w:r>
      <w:r w:rsidRPr="00D524BC">
        <w:rPr>
          <w:rFonts w:ascii="GHEA Grapalat" w:hAnsi="GHEA Grapalat" w:cs="Sylfaen"/>
        </w:rPr>
        <w:t xml:space="preserve"> </w:t>
      </w:r>
      <w:r w:rsidRPr="00D524BC">
        <w:rPr>
          <w:rFonts w:ascii="GHEA Grapalat" w:hAnsi="GHEA Grapalat" w:cs="Sylfaen"/>
          <w:lang w:val="ru-RU"/>
        </w:rPr>
        <w:t>կկատարվի</w:t>
      </w:r>
      <w:r w:rsidRPr="00D524BC">
        <w:rPr>
          <w:rFonts w:ascii="GHEA Grapalat" w:hAnsi="GHEA Grapalat" w:cs="Sylfaen"/>
        </w:rPr>
        <w:t xml:space="preserve"> հանձնաժողովի՝ հայտերի բացման և գնահատման նիստում՝ </w:t>
      </w:r>
      <w:r w:rsidRPr="00D524BC">
        <w:rPr>
          <w:rFonts w:ascii="GHEA Grapalat" w:hAnsi="GHEA Grapalat" w:cs="Sylfaen"/>
          <w:szCs w:val="24"/>
          <w:lang w:val="ru-RU"/>
        </w:rPr>
        <w:t>սույն</w:t>
      </w:r>
      <w:r w:rsidRPr="00D524BC">
        <w:rPr>
          <w:rFonts w:ascii="GHEA Grapalat" w:hAnsi="GHEA Grapalat" w:cs="Sylfaen"/>
          <w:szCs w:val="24"/>
        </w:rPr>
        <w:t xml:space="preserve"> </w:t>
      </w:r>
      <w:r w:rsidRPr="00D524BC">
        <w:rPr>
          <w:rFonts w:ascii="GHEA Grapalat" w:hAnsi="GHEA Grapalat" w:cs="Sylfaen"/>
          <w:szCs w:val="24"/>
          <w:lang w:val="ru-RU"/>
        </w:rPr>
        <w:t>ընթացակարգի</w:t>
      </w:r>
      <w:r w:rsidRPr="00D524BC">
        <w:rPr>
          <w:rFonts w:ascii="GHEA Grapalat" w:hAnsi="GHEA Grapalat" w:cs="Sylfaen"/>
          <w:szCs w:val="24"/>
        </w:rPr>
        <w:t xml:space="preserve"> </w:t>
      </w:r>
      <w:r w:rsidRPr="00D524BC">
        <w:rPr>
          <w:rFonts w:ascii="GHEA Grapalat" w:hAnsi="GHEA Grapalat" w:cs="Sylfaen"/>
          <w:szCs w:val="24"/>
          <w:lang w:val="ru-RU"/>
        </w:rPr>
        <w:t>հայտարարությունը</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հրավերը</w:t>
      </w:r>
      <w:r w:rsidRPr="00D524BC">
        <w:rPr>
          <w:rFonts w:ascii="GHEA Grapalat" w:hAnsi="GHEA Grapalat" w:cs="Sylfaen"/>
          <w:szCs w:val="24"/>
        </w:rPr>
        <w:t xml:space="preserve"> </w:t>
      </w:r>
      <w:r w:rsidRPr="00D524BC">
        <w:rPr>
          <w:rFonts w:ascii="GHEA Grapalat" w:hAnsi="GHEA Grapalat" w:cs="Sylfaen"/>
          <w:szCs w:val="24"/>
          <w:lang w:val="ru-RU"/>
        </w:rPr>
        <w:t>համակարգում</w:t>
      </w:r>
      <w:r w:rsidRPr="00D524BC">
        <w:rPr>
          <w:rFonts w:ascii="GHEA Grapalat" w:hAnsi="GHEA Grapalat" w:cs="Sylfaen"/>
          <w:szCs w:val="24"/>
        </w:rPr>
        <w:t xml:space="preserve"> </w:t>
      </w:r>
      <w:r w:rsidRPr="00D524BC">
        <w:rPr>
          <w:rFonts w:ascii="GHEA Grapalat" w:hAnsi="GHEA Grapalat" w:cs="Sylfaen"/>
          <w:szCs w:val="24"/>
          <w:lang w:val="en-US"/>
        </w:rPr>
        <w:t>հ</w:t>
      </w:r>
      <w:r w:rsidRPr="00D524BC">
        <w:rPr>
          <w:rFonts w:ascii="GHEA Grapalat" w:hAnsi="GHEA Grapalat" w:cs="Sylfaen"/>
          <w:szCs w:val="24"/>
          <w:lang w:val="ru-RU"/>
        </w:rPr>
        <w:t>րապարակվելու</w:t>
      </w:r>
      <w:r w:rsidRPr="00D524BC">
        <w:rPr>
          <w:rFonts w:ascii="GHEA Grapalat" w:hAnsi="GHEA Grapalat" w:cs="Sylfaen"/>
          <w:szCs w:val="24"/>
        </w:rPr>
        <w:t xml:space="preserve"> </w:t>
      </w:r>
      <w:r w:rsidRPr="00D524BC">
        <w:rPr>
          <w:rFonts w:ascii="GHEA Grapalat" w:hAnsi="GHEA Grapalat" w:cs="Sylfaen"/>
          <w:szCs w:val="24"/>
          <w:lang w:val="en-US"/>
        </w:rPr>
        <w:t>օրվանից</w:t>
      </w:r>
      <w:r w:rsidRPr="00D524BC">
        <w:rPr>
          <w:rFonts w:ascii="GHEA Grapalat" w:hAnsi="GHEA Grapalat" w:cs="Sylfaen"/>
          <w:szCs w:val="24"/>
        </w:rPr>
        <w:t xml:space="preserve"> </w:t>
      </w:r>
      <w:r w:rsidRPr="00D524BC">
        <w:rPr>
          <w:rFonts w:ascii="GHEA Grapalat" w:hAnsi="GHEA Grapalat" w:cs="Sylfaen"/>
          <w:szCs w:val="24"/>
          <w:lang w:val="ru-RU"/>
        </w:rPr>
        <w:t>հաշված</w:t>
      </w:r>
      <w:r w:rsidR="00B001A1" w:rsidRPr="00D524BC">
        <w:rPr>
          <w:rFonts w:ascii="GHEA Grapalat" w:hAnsi="GHEA Grapalat" w:cs="Sylfaen"/>
          <w:szCs w:val="24"/>
        </w:rPr>
        <w:t xml:space="preserve"> «7</w:t>
      </w:r>
      <w:r w:rsidRPr="00D524BC">
        <w:rPr>
          <w:rFonts w:ascii="GHEA Grapalat" w:hAnsi="GHEA Grapalat" w:cs="Sylfaen"/>
          <w:szCs w:val="24"/>
        </w:rPr>
        <w:t>»</w:t>
      </w:r>
      <w:r w:rsidRPr="00D524BC">
        <w:rPr>
          <w:rFonts w:ascii="GHEA Grapalat" w:hAnsi="GHEA Grapalat" w:cs="Sylfaen"/>
          <w:szCs w:val="24"/>
          <w:lang w:val="ru-RU"/>
        </w:rPr>
        <w:t>րդ</w:t>
      </w:r>
      <w:r w:rsidRPr="00D524BC">
        <w:rPr>
          <w:rFonts w:ascii="GHEA Grapalat" w:hAnsi="GHEA Grapalat" w:cs="Sylfaen"/>
          <w:szCs w:val="24"/>
        </w:rPr>
        <w:t xml:space="preserve"> </w:t>
      </w:r>
      <w:r w:rsidRPr="00D524BC">
        <w:rPr>
          <w:rFonts w:ascii="GHEA Grapalat" w:hAnsi="GHEA Grapalat" w:cs="Sylfaen"/>
          <w:szCs w:val="24"/>
          <w:lang w:val="ru-RU"/>
        </w:rPr>
        <w:t>օրվա</w:t>
      </w:r>
      <w:r w:rsidRPr="00D524BC">
        <w:rPr>
          <w:rFonts w:ascii="GHEA Grapalat" w:hAnsi="GHEA Grapalat" w:cs="Sylfaen"/>
          <w:szCs w:val="24"/>
        </w:rPr>
        <w:t xml:space="preserve"> </w:t>
      </w:r>
      <w:r w:rsidRPr="00D524BC">
        <w:rPr>
          <w:rFonts w:ascii="GHEA Grapalat" w:hAnsi="GHEA Grapalat" w:cs="Sylfaen"/>
          <w:szCs w:val="24"/>
          <w:lang w:val="ru-RU"/>
        </w:rPr>
        <w:t>ժամը</w:t>
      </w:r>
      <w:r w:rsidRPr="00D524BC">
        <w:rPr>
          <w:rFonts w:ascii="GHEA Grapalat" w:hAnsi="GHEA Grapalat" w:cs="Sylfaen"/>
          <w:szCs w:val="24"/>
        </w:rPr>
        <w:t xml:space="preserve"> </w:t>
      </w:r>
      <w:r w:rsidRPr="00D524BC">
        <w:rPr>
          <w:rFonts w:ascii="GHEA Grapalat" w:hAnsi="GHEA Grapalat" w:cs="Sylfaen"/>
        </w:rPr>
        <w:t>«</w:t>
      </w:r>
      <w:r w:rsidR="006E7861" w:rsidRPr="00D524BC">
        <w:rPr>
          <w:rFonts w:ascii="GHEA Grapalat" w:hAnsi="GHEA Grapalat" w:cs="Sylfaen"/>
        </w:rPr>
        <w:t>1</w:t>
      </w:r>
      <w:r w:rsidR="009A39B7">
        <w:rPr>
          <w:rFonts w:ascii="GHEA Grapalat" w:hAnsi="GHEA Grapalat" w:cs="Sylfaen"/>
        </w:rPr>
        <w:t>1</w:t>
      </w:r>
      <w:r w:rsidR="00B52856">
        <w:rPr>
          <w:rFonts w:ascii="GHEA Grapalat" w:hAnsi="GHEA Grapalat" w:cs="Sylfaen"/>
        </w:rPr>
        <w:t>;</w:t>
      </w:r>
      <w:r w:rsidR="00B001A1" w:rsidRPr="00D524BC">
        <w:rPr>
          <w:rFonts w:ascii="GHEA Grapalat" w:hAnsi="GHEA Grapalat" w:cs="Sylfaen"/>
        </w:rPr>
        <w:t>00</w:t>
      </w:r>
      <w:r w:rsidRPr="00D524BC">
        <w:rPr>
          <w:rFonts w:ascii="GHEA Grapalat" w:hAnsi="GHEA Grapalat" w:cs="Sylfaen"/>
        </w:rPr>
        <w:t>»-</w:t>
      </w:r>
      <w:r w:rsidRPr="00D524BC">
        <w:rPr>
          <w:rFonts w:ascii="GHEA Grapalat" w:hAnsi="GHEA Grapalat" w:cs="Sylfaen"/>
          <w:szCs w:val="24"/>
          <w:lang w:val="en-US"/>
        </w:rPr>
        <w:t>ի</w:t>
      </w:r>
      <w:r w:rsidRPr="00D524BC">
        <w:rPr>
          <w:rFonts w:ascii="GHEA Grapalat" w:hAnsi="GHEA Grapalat" w:cs="Sylfaen"/>
          <w:szCs w:val="24"/>
          <w:lang w:val="ru-RU"/>
        </w:rPr>
        <w:t>ն։</w:t>
      </w:r>
      <w:r w:rsidRPr="00D524BC">
        <w:rPr>
          <w:rFonts w:ascii="GHEA Grapalat" w:hAnsi="GHEA Grapalat" w:cs="Sylfaen"/>
          <w:szCs w:val="24"/>
        </w:rPr>
        <w:t xml:space="preserve"> </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cs="Sylfaen"/>
          <w:sz w:val="20"/>
          <w:lang w:val="ru-RU"/>
        </w:rPr>
        <w:t>Հայտերի</w:t>
      </w:r>
      <w:r w:rsidRPr="00D524BC">
        <w:rPr>
          <w:rFonts w:ascii="GHEA Grapalat" w:hAnsi="GHEA Grapalat" w:cs="Sylfaen"/>
          <w:sz w:val="20"/>
          <w:lang w:val="af-ZA"/>
        </w:rPr>
        <w:t xml:space="preserve"> </w:t>
      </w:r>
      <w:r w:rsidRPr="00D524BC">
        <w:rPr>
          <w:rFonts w:ascii="GHEA Grapalat" w:hAnsi="GHEA Grapalat" w:cs="Sylfaen"/>
          <w:sz w:val="20"/>
          <w:lang w:val="ru-RU"/>
        </w:rPr>
        <w:t>բացման</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գնահատման</w:t>
      </w:r>
      <w:r w:rsidRPr="00D524BC">
        <w:rPr>
          <w:rFonts w:ascii="GHEA Grapalat" w:hAnsi="GHEA Grapalat" w:cs="Sylfaen"/>
          <w:sz w:val="20"/>
          <w:lang w:val="af-ZA"/>
        </w:rPr>
        <w:t xml:space="preserve"> </w:t>
      </w:r>
      <w:r w:rsidRPr="00D524BC">
        <w:rPr>
          <w:rFonts w:ascii="GHEA Grapalat" w:hAnsi="GHEA Grapalat" w:cs="Sylfaen"/>
          <w:sz w:val="20"/>
          <w:lang w:val="ru-RU"/>
        </w:rPr>
        <w:t>նիստում</w:t>
      </w:r>
      <w:r w:rsidRPr="00D524BC">
        <w:rPr>
          <w:rFonts w:ascii="GHEA Grapalat" w:hAnsi="GHEA Grapalat" w:cs="Sylfaen"/>
          <w:sz w:val="20"/>
        </w:rPr>
        <w:t>՝</w:t>
      </w:r>
    </w:p>
    <w:p w:rsidR="006E5207" w:rsidRPr="00D524BC" w:rsidRDefault="006E5207" w:rsidP="00B001A1">
      <w:pPr>
        <w:jc w:val="both"/>
        <w:rPr>
          <w:rFonts w:ascii="GHEA Grapalat" w:hAnsi="GHEA Grapalat" w:cs="Sylfaen"/>
          <w:sz w:val="20"/>
          <w:lang w:val="af-ZA"/>
        </w:rPr>
      </w:pPr>
      <w:r w:rsidRPr="00D524BC">
        <w:rPr>
          <w:rFonts w:ascii="GHEA Grapalat" w:hAnsi="GHEA Grapalat" w:cs="Sylfaen"/>
          <w:sz w:val="20"/>
          <w:lang w:val="af-ZA"/>
        </w:rPr>
        <w:t xml:space="preserve">1) </w:t>
      </w:r>
      <w:r w:rsidRPr="00D524BC">
        <w:rPr>
          <w:rFonts w:ascii="GHEA Grapalat" w:hAnsi="GHEA Grapalat" w:cs="Sylfaen"/>
          <w:sz w:val="20"/>
        </w:rPr>
        <w:t>հանձնաժողովի</w:t>
      </w:r>
      <w:r w:rsidRPr="00D524BC">
        <w:rPr>
          <w:rFonts w:ascii="GHEA Grapalat" w:hAnsi="GHEA Grapalat" w:cs="Sylfaen"/>
          <w:sz w:val="20"/>
          <w:lang w:val="af-ZA"/>
        </w:rPr>
        <w:t xml:space="preserve"> </w:t>
      </w:r>
      <w:r w:rsidRPr="00D524BC">
        <w:rPr>
          <w:rFonts w:ascii="GHEA Grapalat" w:hAnsi="GHEA Grapalat" w:cs="Sylfaen"/>
          <w:sz w:val="20"/>
        </w:rPr>
        <w:t>նախագահը</w:t>
      </w:r>
      <w:r w:rsidRPr="00D524BC">
        <w:rPr>
          <w:rFonts w:ascii="GHEA Grapalat" w:hAnsi="GHEA Grapalat" w:cs="Sylfaen"/>
          <w:sz w:val="20"/>
          <w:lang w:val="af-ZA"/>
        </w:rPr>
        <w:t xml:space="preserve"> (</w:t>
      </w:r>
      <w:r w:rsidRPr="00D524BC">
        <w:rPr>
          <w:rFonts w:ascii="GHEA Grapalat" w:hAnsi="GHEA Grapalat" w:cs="Sylfaen"/>
          <w:sz w:val="20"/>
          <w:lang w:val="hy-AM"/>
        </w:rPr>
        <w:t>նիստը</w:t>
      </w:r>
      <w:r w:rsidRPr="00D524BC">
        <w:rPr>
          <w:rFonts w:ascii="GHEA Grapalat" w:hAnsi="GHEA Grapalat" w:cs="Sylfaen"/>
          <w:sz w:val="20"/>
          <w:lang w:val="af-ZA"/>
        </w:rPr>
        <w:t xml:space="preserve"> </w:t>
      </w:r>
      <w:r w:rsidRPr="00D524BC">
        <w:rPr>
          <w:rFonts w:ascii="GHEA Grapalat" w:hAnsi="GHEA Grapalat" w:cs="Sylfaen"/>
          <w:sz w:val="20"/>
          <w:lang w:val="hy-AM"/>
        </w:rPr>
        <w:t>նախագահողը</w:t>
      </w:r>
      <w:r w:rsidRPr="00D524BC">
        <w:rPr>
          <w:rFonts w:ascii="GHEA Grapalat" w:hAnsi="GHEA Grapalat" w:cs="Sylfaen"/>
          <w:sz w:val="20"/>
          <w:lang w:val="af-ZA"/>
        </w:rPr>
        <w:t xml:space="preserve">) </w:t>
      </w:r>
      <w:r w:rsidRPr="00D524BC">
        <w:rPr>
          <w:rFonts w:ascii="GHEA Grapalat" w:hAnsi="GHEA Grapalat" w:cs="Sylfaen"/>
          <w:sz w:val="20"/>
          <w:lang w:val="hy-AM"/>
        </w:rPr>
        <w:t>նիստը</w:t>
      </w:r>
      <w:r w:rsidRPr="00D524BC">
        <w:rPr>
          <w:rFonts w:ascii="GHEA Grapalat" w:hAnsi="GHEA Grapalat" w:cs="Sylfaen"/>
          <w:sz w:val="20"/>
          <w:lang w:val="af-ZA"/>
        </w:rPr>
        <w:t xml:space="preserve"> </w:t>
      </w:r>
      <w:r w:rsidRPr="00D524BC">
        <w:rPr>
          <w:rFonts w:ascii="GHEA Grapalat" w:hAnsi="GHEA Grapalat" w:cs="Sylfaen"/>
          <w:sz w:val="20"/>
          <w:lang w:val="hy-AM"/>
        </w:rPr>
        <w:t>հայտարարում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lang w:val="hy-AM"/>
        </w:rPr>
        <w:t>բացված</w:t>
      </w:r>
      <w:r w:rsidRPr="00D524BC">
        <w:rPr>
          <w:rFonts w:ascii="GHEA Grapalat" w:hAnsi="GHEA Grapalat" w:cs="Sylfaen"/>
          <w:sz w:val="20"/>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w:t>
      </w:r>
      <w:r w:rsidRPr="00D524BC">
        <w:rPr>
          <w:rFonts w:ascii="GHEA Grapalat" w:hAnsi="GHEA Grapalat" w:cs="Sylfaen"/>
          <w:sz w:val="20"/>
          <w:lang w:val="hy-AM"/>
        </w:rPr>
        <w:t>հրապա</w:t>
      </w:r>
      <w:r w:rsidRPr="00D524BC">
        <w:rPr>
          <w:rFonts w:ascii="GHEA Grapalat" w:hAnsi="GHEA Grapalat" w:cs="Sylfaen"/>
          <w:sz w:val="20"/>
          <w:lang w:val="hy-AM"/>
        </w:rPr>
        <w:softHyphen/>
        <w:t>րակում է գնման հայտով սահմանված</w:t>
      </w:r>
      <w:r w:rsidRPr="00D524BC">
        <w:rPr>
          <w:rFonts w:ascii="GHEA Grapalat" w:hAnsi="GHEA Grapalat" w:cs="Sylfaen"/>
          <w:sz w:val="20"/>
          <w:lang w:val="af-ZA"/>
        </w:rPr>
        <w:t>`</w:t>
      </w:r>
      <w:r w:rsidRPr="00D524BC">
        <w:rPr>
          <w:rFonts w:ascii="GHEA Grapalat" w:hAnsi="GHEA Grapalat" w:cs="Sylfaen"/>
          <w:sz w:val="20"/>
          <w:lang w:val="hy-AM"/>
        </w:rPr>
        <w:t xml:space="preserve"> </w:t>
      </w:r>
      <w:r w:rsidRPr="00D524BC">
        <w:rPr>
          <w:rFonts w:ascii="GHEA Grapalat" w:hAnsi="GHEA Grapalat" w:cs="Sylfaen"/>
          <w:sz w:val="20"/>
        </w:rPr>
        <w:t>սույն</w:t>
      </w:r>
      <w:r w:rsidRPr="00D524BC">
        <w:rPr>
          <w:rFonts w:ascii="GHEA Grapalat" w:hAnsi="GHEA Grapalat" w:cs="Sylfaen"/>
          <w:sz w:val="20"/>
          <w:lang w:val="af-ZA"/>
        </w:rPr>
        <w:t xml:space="preserve"> </w:t>
      </w:r>
      <w:r w:rsidRPr="00D524BC">
        <w:rPr>
          <w:rFonts w:ascii="GHEA Grapalat" w:hAnsi="GHEA Grapalat" w:cs="Sylfaen"/>
          <w:sz w:val="20"/>
        </w:rPr>
        <w:t>ընթացակարգի</w:t>
      </w:r>
      <w:r w:rsidRPr="00D524BC">
        <w:rPr>
          <w:rFonts w:ascii="GHEA Grapalat" w:hAnsi="GHEA Grapalat" w:cs="Sylfaen"/>
          <w:sz w:val="20"/>
          <w:lang w:val="af-ZA"/>
        </w:rPr>
        <w:t xml:space="preserve"> </w:t>
      </w:r>
      <w:r w:rsidRPr="00D524BC">
        <w:rPr>
          <w:rFonts w:ascii="GHEA Grapalat" w:hAnsi="GHEA Grapalat" w:cs="Sylfaen"/>
          <w:sz w:val="20"/>
        </w:rPr>
        <w:t>շրջանակում</w:t>
      </w:r>
      <w:r w:rsidRPr="00D524BC">
        <w:rPr>
          <w:rFonts w:ascii="GHEA Grapalat" w:hAnsi="GHEA Grapalat" w:cs="Sylfaen"/>
          <w:sz w:val="20"/>
          <w:lang w:val="af-ZA"/>
        </w:rPr>
        <w:t xml:space="preserve"> </w:t>
      </w:r>
      <w:r w:rsidRPr="00D524BC">
        <w:rPr>
          <w:rFonts w:ascii="GHEA Grapalat" w:hAnsi="GHEA Grapalat" w:cs="Sylfaen"/>
          <w:sz w:val="20"/>
        </w:rPr>
        <w:t>գնվելիք</w:t>
      </w:r>
      <w:r w:rsidRPr="00D524BC">
        <w:rPr>
          <w:rFonts w:ascii="GHEA Grapalat" w:hAnsi="GHEA Grapalat" w:cs="Sylfaen"/>
          <w:sz w:val="20"/>
          <w:lang w:val="af-ZA"/>
        </w:rPr>
        <w:t xml:space="preserve"> </w:t>
      </w:r>
      <w:r w:rsidRPr="00D524BC">
        <w:rPr>
          <w:rFonts w:ascii="GHEA Grapalat" w:hAnsi="GHEA Grapalat" w:cs="Sylfaen"/>
          <w:sz w:val="20"/>
        </w:rPr>
        <w:t>ապրանքների</w:t>
      </w:r>
      <w:r w:rsidRPr="00D524BC">
        <w:rPr>
          <w:rFonts w:ascii="GHEA Grapalat" w:hAnsi="GHEA Grapalat" w:cs="Sylfaen"/>
          <w:sz w:val="20"/>
          <w:lang w:val="af-ZA"/>
        </w:rPr>
        <w:t xml:space="preserve"> </w:t>
      </w:r>
      <w:r w:rsidRPr="00D524BC">
        <w:rPr>
          <w:rFonts w:ascii="GHEA Grapalat" w:hAnsi="GHEA Grapalat" w:cs="Sylfaen"/>
          <w:sz w:val="20"/>
          <w:lang w:val="hy-AM"/>
        </w:rPr>
        <w:t>գինը՝</w:t>
      </w:r>
      <w:r w:rsidRPr="00D524BC">
        <w:rPr>
          <w:rFonts w:ascii="GHEA Grapalat" w:hAnsi="GHEA Grapalat" w:cs="Sylfaen"/>
          <w:sz w:val="20"/>
          <w:lang w:val="af-ZA"/>
        </w:rPr>
        <w:t xml:space="preserve"> </w:t>
      </w:r>
      <w:r w:rsidRPr="00D524BC">
        <w:rPr>
          <w:rFonts w:ascii="GHEA Grapalat" w:hAnsi="GHEA Grapalat" w:cs="Sylfaen"/>
          <w:sz w:val="20"/>
          <w:lang w:val="hy-AM"/>
        </w:rPr>
        <w:t>մեկ</w:t>
      </w:r>
      <w:r w:rsidRPr="00D524BC">
        <w:rPr>
          <w:rFonts w:ascii="GHEA Grapalat" w:hAnsi="GHEA Grapalat" w:cs="Sylfaen"/>
          <w:sz w:val="20"/>
          <w:lang w:val="af-ZA"/>
        </w:rPr>
        <w:t xml:space="preserve"> </w:t>
      </w:r>
      <w:r w:rsidRPr="00D524BC">
        <w:rPr>
          <w:rFonts w:ascii="GHEA Grapalat" w:hAnsi="GHEA Grapalat" w:cs="Sylfaen"/>
          <w:sz w:val="20"/>
          <w:lang w:val="hy-AM"/>
        </w:rPr>
        <w:t>թվով</w:t>
      </w:r>
      <w:r w:rsidRPr="00D524BC">
        <w:rPr>
          <w:rFonts w:ascii="GHEA Grapalat" w:hAnsi="GHEA Grapalat" w:cs="Sylfaen"/>
          <w:sz w:val="20"/>
          <w:lang w:val="af-ZA"/>
        </w:rPr>
        <w:t xml:space="preserve"> </w:t>
      </w:r>
      <w:r w:rsidRPr="00D524BC">
        <w:rPr>
          <w:rFonts w:ascii="GHEA Grapalat" w:hAnsi="GHEA Grapalat" w:cs="Sylfaen"/>
          <w:sz w:val="20"/>
          <w:lang w:val="hy-AM"/>
        </w:rPr>
        <w:t>արտահայտված</w:t>
      </w:r>
      <w:r w:rsidRPr="00D524BC">
        <w:rPr>
          <w:rFonts w:ascii="GHEA Grapalat" w:hAnsi="GHEA Grapalat" w:cs="Sylfaen"/>
          <w:sz w:val="20"/>
          <w:lang w:val="af-ZA"/>
        </w:rPr>
        <w:t xml:space="preserve">, </w:t>
      </w:r>
      <w:r w:rsidRPr="00D524BC">
        <w:rPr>
          <w:rFonts w:ascii="GHEA Grapalat" w:hAnsi="GHEA Grapalat" w:cs="Sylfaen"/>
          <w:sz w:val="20"/>
        </w:rPr>
        <w:t>ինչպես</w:t>
      </w:r>
      <w:r w:rsidRPr="00D524BC">
        <w:rPr>
          <w:rFonts w:ascii="GHEA Grapalat" w:hAnsi="GHEA Grapalat" w:cs="Sylfaen"/>
          <w:sz w:val="20"/>
          <w:lang w:val="af-ZA"/>
        </w:rPr>
        <w:t xml:space="preserve"> </w:t>
      </w:r>
      <w:r w:rsidRPr="00D524BC">
        <w:rPr>
          <w:rFonts w:ascii="GHEA Grapalat" w:hAnsi="GHEA Grapalat" w:cs="Sylfaen"/>
          <w:sz w:val="20"/>
        </w:rPr>
        <w:t>նաև</w:t>
      </w:r>
      <w:r w:rsidRPr="00D524BC">
        <w:rPr>
          <w:rFonts w:ascii="GHEA Grapalat" w:hAnsi="GHEA Grapalat" w:cs="Sylfaen"/>
          <w:sz w:val="20"/>
          <w:lang w:val="af-ZA"/>
        </w:rPr>
        <w:t xml:space="preserve"> </w:t>
      </w:r>
      <w:r w:rsidRPr="00D524B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D524BC">
        <w:rPr>
          <w:rFonts w:ascii="GHEA Grapalat" w:hAnsi="GHEA Grapalat" w:cs="Sylfaen"/>
          <w:sz w:val="20"/>
          <w:lang w:val="af-ZA"/>
        </w:rPr>
        <w:t>.</w:t>
      </w:r>
    </w:p>
    <w:p w:rsidR="006E5207" w:rsidRPr="00D524BC" w:rsidRDefault="006E5207" w:rsidP="00B001A1">
      <w:pPr>
        <w:jc w:val="both"/>
        <w:rPr>
          <w:rFonts w:ascii="GHEA Grapalat" w:hAnsi="GHEA Grapalat"/>
          <w:sz w:val="20"/>
          <w:szCs w:val="20"/>
          <w:lang w:val="hy-AM"/>
        </w:rPr>
      </w:pPr>
      <w:r w:rsidRPr="00D524BC">
        <w:rPr>
          <w:rFonts w:ascii="GHEA Grapalat" w:hAnsi="GHEA Grapalat"/>
          <w:sz w:val="20"/>
          <w:szCs w:val="20"/>
          <w:lang w:val="hy-AM"/>
        </w:rPr>
        <w:t xml:space="preserve">2) </w:t>
      </w:r>
      <w:r w:rsidRPr="00D524BC">
        <w:rPr>
          <w:rFonts w:ascii="GHEA Grapalat" w:hAnsi="GHEA Grapalat" w:cs="Sylfaen"/>
          <w:sz w:val="20"/>
          <w:szCs w:val="20"/>
          <w:lang w:val="hy-AM"/>
        </w:rPr>
        <w:t>սույն</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կետի</w:t>
      </w:r>
      <w:r w:rsidRPr="00D524BC">
        <w:rPr>
          <w:rFonts w:ascii="GHEA Grapalat" w:hAnsi="GHEA Grapalat"/>
          <w:sz w:val="20"/>
          <w:szCs w:val="20"/>
          <w:lang w:val="hy-AM"/>
        </w:rPr>
        <w:t xml:space="preserve"> 1-</w:t>
      </w:r>
      <w:r w:rsidRPr="00D524BC">
        <w:rPr>
          <w:rFonts w:ascii="GHEA Grapalat" w:hAnsi="GHEA Grapalat" w:cs="Sylfaen"/>
          <w:sz w:val="20"/>
          <w:szCs w:val="20"/>
          <w:lang w:val="hy-AM"/>
        </w:rPr>
        <w:t>ին</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ենթակետում</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նշված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փաստաթղթերը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նախագահին</w:t>
      </w:r>
      <w:r w:rsidRPr="00D524BC">
        <w:rPr>
          <w:rFonts w:ascii="GHEA Grapalat" w:hAnsi="GHEA Grapalat"/>
          <w:sz w:val="20"/>
          <w:szCs w:val="20"/>
          <w:lang w:val="hy-AM"/>
        </w:rPr>
        <w:t xml:space="preserve"> (նիստը նախագահողին) </w:t>
      </w:r>
      <w:r w:rsidRPr="00D524BC">
        <w:rPr>
          <w:rFonts w:ascii="GHEA Grapalat" w:hAnsi="GHEA Grapalat" w:cs="Sylfaen"/>
          <w:sz w:val="20"/>
          <w:szCs w:val="20"/>
          <w:lang w:val="hy-AM"/>
        </w:rPr>
        <w:t>փոխանցվելուց</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հետո</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հանձնաժողովը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գնահատում</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է</w:t>
      </w:r>
      <w:r w:rsidRPr="00D524BC">
        <w:rPr>
          <w:rFonts w:ascii="GHEA Grapalat" w:hAnsi="GHEA Grapalat"/>
          <w:sz w:val="20"/>
          <w:szCs w:val="20"/>
          <w:lang w:val="hy-AM"/>
        </w:rPr>
        <w:t>`</w:t>
      </w:r>
    </w:p>
    <w:p w:rsidR="006E5207" w:rsidRPr="00D524BC" w:rsidRDefault="006E5207" w:rsidP="00B001A1">
      <w:pPr>
        <w:jc w:val="both"/>
        <w:rPr>
          <w:rFonts w:ascii="GHEA Grapalat" w:hAnsi="GHEA Grapalat"/>
          <w:sz w:val="20"/>
          <w:szCs w:val="20"/>
          <w:lang w:val="hy-AM"/>
        </w:rPr>
      </w:pPr>
      <w:r w:rsidRPr="00D524BC">
        <w:rPr>
          <w:rFonts w:ascii="GHEA Grapalat" w:hAnsi="GHEA Grapalat" w:cs="Sylfaen"/>
          <w:sz w:val="20"/>
          <w:szCs w:val="20"/>
          <w:lang w:val="hy-AM"/>
        </w:rPr>
        <w:t>ա</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հայտեր</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պարունակող</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ծրարները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կազմելու</w:t>
      </w:r>
      <w:r w:rsidRPr="00D524BC">
        <w:rPr>
          <w:rFonts w:ascii="GHEA Grapalat" w:hAnsi="GHEA Grapalat"/>
          <w:sz w:val="20"/>
          <w:szCs w:val="20"/>
          <w:lang w:val="hy-AM"/>
        </w:rPr>
        <w:t xml:space="preserve"> </w:t>
      </w:r>
      <w:r w:rsidRPr="00D524BC">
        <w:rPr>
          <w:rFonts w:ascii="GHEA Grapalat" w:hAnsi="GHEA Grapalat" w:cs="Sylfaen"/>
          <w:sz w:val="20"/>
          <w:szCs w:val="20"/>
          <w:lang w:val="hy-AM"/>
        </w:rPr>
        <w:t>և</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ներկայացնելու</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համապատասխանությունը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սահմանված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կարգին</w:t>
      </w:r>
      <w:r w:rsidRPr="00D524BC">
        <w:rPr>
          <w:rFonts w:ascii="GHEA Grapalat" w:hAnsi="GHEA Grapalat"/>
          <w:sz w:val="20"/>
          <w:szCs w:val="20"/>
          <w:lang w:val="hy-AM"/>
        </w:rPr>
        <w:t xml:space="preserve"> </w:t>
      </w:r>
      <w:r w:rsidRPr="00D524BC">
        <w:rPr>
          <w:rFonts w:ascii="GHEA Grapalat" w:hAnsi="GHEA Grapalat" w:cs="Sylfaen"/>
          <w:sz w:val="20"/>
          <w:szCs w:val="20"/>
          <w:lang w:val="hy-AM"/>
        </w:rPr>
        <w:t>և</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բացում</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համապատասխանող</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գնահատված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հայտերը</w:t>
      </w:r>
      <w:r w:rsidRPr="00D524BC">
        <w:rPr>
          <w:rFonts w:ascii="GHEA Grapalat" w:hAnsi="GHEA Grapalat"/>
          <w:sz w:val="20"/>
          <w:szCs w:val="20"/>
          <w:lang w:val="hy-AM"/>
        </w:rPr>
        <w:t>,</w:t>
      </w:r>
    </w:p>
    <w:p w:rsidR="006E5207" w:rsidRPr="00D524BC" w:rsidRDefault="006E5207" w:rsidP="00B001A1">
      <w:pPr>
        <w:jc w:val="both"/>
        <w:rPr>
          <w:rFonts w:ascii="GHEA Grapalat" w:hAnsi="GHEA Grapalat"/>
          <w:sz w:val="20"/>
          <w:szCs w:val="20"/>
          <w:lang w:val="hy-AM"/>
        </w:rPr>
      </w:pPr>
      <w:r w:rsidRPr="00D524BC">
        <w:rPr>
          <w:rFonts w:ascii="GHEA Grapalat" w:hAnsi="GHEA Grapalat" w:cs="Sylfaen"/>
          <w:sz w:val="20"/>
          <w:szCs w:val="20"/>
          <w:lang w:val="hy-AM"/>
        </w:rPr>
        <w:t>բ</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բացված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յուրաքանչյուր</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ծրարում</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պահանջվող</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նախատեսված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փաստաթղթերի</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առկայությունը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և</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դրանց</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կազմման</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համապատասխանությունը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հրավերով</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սահմանված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վավերապայմաններին</w:t>
      </w:r>
      <w:r w:rsidRPr="00D524BC">
        <w:rPr>
          <w:rFonts w:ascii="GHEA Grapalat" w:hAnsi="GHEA Grapalat"/>
          <w:sz w:val="20"/>
          <w:szCs w:val="20"/>
          <w:lang w:val="hy-AM"/>
        </w:rPr>
        <w:t>.</w:t>
      </w:r>
    </w:p>
    <w:p w:rsidR="006E5207" w:rsidRPr="00D524BC" w:rsidRDefault="006E5207" w:rsidP="00B001A1">
      <w:pPr>
        <w:jc w:val="both"/>
        <w:rPr>
          <w:rFonts w:ascii="GHEA Grapalat" w:hAnsi="GHEA Grapalat" w:cs="Sylfaen"/>
          <w:sz w:val="20"/>
          <w:lang w:val="hy-AM"/>
        </w:rPr>
      </w:pPr>
      <w:r w:rsidRPr="00D524BC">
        <w:rPr>
          <w:rFonts w:ascii="GHEA Grapalat" w:hAnsi="GHEA Grapalat"/>
          <w:sz w:val="20"/>
          <w:szCs w:val="20"/>
          <w:lang w:val="hy-AM"/>
        </w:rPr>
        <w:t xml:space="preserve">3) </w:t>
      </w:r>
      <w:r w:rsidRPr="00D524BC">
        <w:rPr>
          <w:rFonts w:ascii="GHEA Grapalat" w:hAnsi="GHEA Grapalat" w:cs="Sylfaen"/>
          <w:sz w:val="20"/>
          <w:szCs w:val="20"/>
          <w:lang w:val="hy-AM"/>
        </w:rPr>
        <w:t>հանձնաժողովի</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նախագահը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հայտարարում</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է</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հայտեր</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ներկայացրած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մասնակիցների</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գնային</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առաջարկները՝</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մեկ</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թվով</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արտահայտված,</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հիմք</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ընդունելով</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տառերով</w:t>
      </w:r>
      <w:r w:rsidRPr="00D524BC">
        <w:rPr>
          <w:rFonts w:ascii="GHEA Grapalat" w:hAnsi="GHEA Grapalat"/>
          <w:sz w:val="20"/>
          <w:szCs w:val="20"/>
          <w:lang w:val="hy-AM"/>
        </w:rPr>
        <w:t xml:space="preserve"> </w:t>
      </w:r>
      <w:r w:rsidRPr="00D524BC">
        <w:rPr>
          <w:rFonts w:ascii="GHEA Grapalat" w:hAnsi="GHEA Grapalat" w:cs="Sylfaen"/>
          <w:sz w:val="20"/>
          <w:szCs w:val="20"/>
          <w:lang w:val="hy-AM"/>
        </w:rPr>
        <w:t>գրվածը:</w:t>
      </w:r>
    </w:p>
    <w:p w:rsidR="006E5207" w:rsidRPr="00D524BC" w:rsidRDefault="006E5207" w:rsidP="00B001A1">
      <w:pPr>
        <w:jc w:val="both"/>
        <w:rPr>
          <w:rFonts w:ascii="GHEA Grapalat" w:hAnsi="GHEA Grapalat" w:cs="Sylfaen"/>
          <w:sz w:val="20"/>
          <w:lang w:val="af-ZA"/>
        </w:rPr>
      </w:pPr>
      <w:r w:rsidRPr="00D524BC">
        <w:rPr>
          <w:rFonts w:ascii="GHEA Grapalat" w:hAnsi="GHEA Grapalat" w:cs="Sylfaen"/>
          <w:sz w:val="20"/>
          <w:lang w:val="af-ZA"/>
        </w:rPr>
        <w:t xml:space="preserve">8.2 </w:t>
      </w:r>
      <w:r w:rsidRPr="00D524BC">
        <w:rPr>
          <w:rFonts w:ascii="GHEA Grapalat" w:hAnsi="GHEA Grapalat" w:cs="Sylfaen"/>
          <w:sz w:val="20"/>
          <w:lang w:val="hy-AM"/>
        </w:rPr>
        <w:t>Հայտերը</w:t>
      </w:r>
      <w:r w:rsidRPr="00D524BC">
        <w:rPr>
          <w:rFonts w:ascii="GHEA Grapalat" w:hAnsi="GHEA Grapalat" w:cs="Sylfaen"/>
          <w:sz w:val="20"/>
          <w:lang w:val="af-ZA"/>
        </w:rPr>
        <w:t xml:space="preserve"> </w:t>
      </w:r>
      <w:r w:rsidRPr="00D524BC">
        <w:rPr>
          <w:rFonts w:ascii="GHEA Grapalat" w:hAnsi="GHEA Grapalat" w:cs="Sylfaen"/>
          <w:sz w:val="20"/>
          <w:lang w:val="hy-AM"/>
        </w:rPr>
        <w:t>գնահատվում</w:t>
      </w:r>
      <w:r w:rsidRPr="00D524BC">
        <w:rPr>
          <w:rFonts w:ascii="GHEA Grapalat" w:hAnsi="GHEA Grapalat" w:cs="Sylfaen"/>
          <w:sz w:val="20"/>
          <w:lang w:val="af-ZA"/>
        </w:rPr>
        <w:t xml:space="preserve"> </w:t>
      </w:r>
      <w:r w:rsidRPr="00D524BC">
        <w:rPr>
          <w:rFonts w:ascii="GHEA Grapalat" w:hAnsi="GHEA Grapalat" w:cs="Sylfaen"/>
          <w:sz w:val="20"/>
          <w:lang w:val="hy-AM"/>
        </w:rPr>
        <w:t>են</w:t>
      </w:r>
      <w:r w:rsidRPr="00D524BC">
        <w:rPr>
          <w:rFonts w:ascii="GHEA Grapalat" w:hAnsi="GHEA Grapalat" w:cs="Sylfaen"/>
          <w:sz w:val="20"/>
          <w:lang w:val="af-ZA"/>
        </w:rPr>
        <w:t xml:space="preserve"> </w:t>
      </w:r>
      <w:r w:rsidRPr="00D524BC">
        <w:rPr>
          <w:rFonts w:ascii="GHEA Grapalat" w:hAnsi="GHEA Grapalat" w:cs="Sylfaen"/>
          <w:sz w:val="20"/>
          <w:lang w:val="hy-AM"/>
        </w:rPr>
        <w:t>սույն</w:t>
      </w:r>
      <w:r w:rsidRPr="00D524BC">
        <w:rPr>
          <w:rFonts w:ascii="GHEA Grapalat" w:hAnsi="GHEA Grapalat" w:cs="Sylfaen"/>
          <w:sz w:val="20"/>
          <w:lang w:val="af-ZA"/>
        </w:rPr>
        <w:t xml:space="preserve"> </w:t>
      </w:r>
      <w:r w:rsidRPr="00D524BC">
        <w:rPr>
          <w:rFonts w:ascii="GHEA Grapalat" w:hAnsi="GHEA Grapalat" w:cs="Sylfaen"/>
          <w:sz w:val="20"/>
          <w:lang w:val="hy-AM"/>
        </w:rPr>
        <w:t>հրավերով</w:t>
      </w:r>
      <w:r w:rsidRPr="00D524BC">
        <w:rPr>
          <w:rFonts w:ascii="GHEA Grapalat" w:hAnsi="GHEA Grapalat" w:cs="Sylfaen"/>
          <w:sz w:val="20"/>
          <w:lang w:val="af-ZA"/>
        </w:rPr>
        <w:t xml:space="preserve"> </w:t>
      </w:r>
      <w:r w:rsidRPr="00D524BC">
        <w:rPr>
          <w:rFonts w:ascii="GHEA Grapalat" w:hAnsi="GHEA Grapalat" w:cs="Sylfaen"/>
          <w:sz w:val="20"/>
          <w:lang w:val="hy-AM"/>
        </w:rPr>
        <w:t>սահմանված</w:t>
      </w:r>
      <w:r w:rsidRPr="00D524BC">
        <w:rPr>
          <w:rFonts w:ascii="GHEA Grapalat" w:hAnsi="GHEA Grapalat" w:cs="Sylfaen"/>
          <w:sz w:val="20"/>
          <w:lang w:val="af-ZA"/>
        </w:rPr>
        <w:t xml:space="preserve"> </w:t>
      </w:r>
      <w:r w:rsidRPr="00D524BC">
        <w:rPr>
          <w:rFonts w:ascii="GHEA Grapalat" w:hAnsi="GHEA Grapalat" w:cs="Sylfaen"/>
          <w:sz w:val="20"/>
          <w:lang w:val="hy-AM"/>
        </w:rPr>
        <w:t>կարգով</w:t>
      </w:r>
      <w:r w:rsidRPr="00D524BC">
        <w:rPr>
          <w:rFonts w:ascii="GHEA Grapalat" w:hAnsi="GHEA Grapalat" w:cs="Sylfaen"/>
          <w:sz w:val="20"/>
          <w:lang w:val="af-ZA"/>
        </w:rPr>
        <w:t xml:space="preserve">: </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cs="Sylfaen"/>
          <w:sz w:val="20"/>
        </w:rPr>
        <w:t>Գնման</w:t>
      </w:r>
      <w:r w:rsidRPr="00D524BC">
        <w:rPr>
          <w:rFonts w:ascii="GHEA Grapalat" w:hAnsi="GHEA Grapalat" w:cs="Sylfaen"/>
          <w:sz w:val="20"/>
          <w:lang w:val="af-ZA"/>
        </w:rPr>
        <w:t xml:space="preserve"> </w:t>
      </w:r>
      <w:r w:rsidRPr="00D524BC">
        <w:rPr>
          <w:rFonts w:ascii="GHEA Grapalat" w:hAnsi="GHEA Grapalat" w:cs="Sylfaen"/>
          <w:sz w:val="20"/>
        </w:rPr>
        <w:t>ընթացակարգի</w:t>
      </w:r>
      <w:r w:rsidRPr="00D524BC">
        <w:rPr>
          <w:rFonts w:ascii="GHEA Grapalat" w:hAnsi="GHEA Grapalat" w:cs="Sylfaen"/>
          <w:sz w:val="20"/>
          <w:lang w:val="af-ZA"/>
        </w:rPr>
        <w:t xml:space="preserve"> </w:t>
      </w:r>
      <w:r w:rsidRPr="00D524BC">
        <w:rPr>
          <w:rFonts w:ascii="GHEA Grapalat" w:hAnsi="GHEA Grapalat" w:cs="Sylfaen"/>
          <w:sz w:val="20"/>
        </w:rPr>
        <w:t>չափաբաժինների</w:t>
      </w:r>
      <w:r w:rsidRPr="00D524BC">
        <w:rPr>
          <w:rFonts w:ascii="GHEA Grapalat" w:hAnsi="GHEA Grapalat" w:cs="Sylfaen"/>
          <w:sz w:val="20"/>
          <w:lang w:val="af-ZA"/>
        </w:rPr>
        <w:t xml:space="preserve"> </w:t>
      </w:r>
      <w:r w:rsidRPr="00D524BC">
        <w:rPr>
          <w:rFonts w:ascii="GHEA Grapalat" w:hAnsi="GHEA Grapalat" w:cs="Sylfaen"/>
          <w:sz w:val="20"/>
        </w:rPr>
        <w:t>քանակը</w:t>
      </w:r>
      <w:r w:rsidRPr="00D524BC">
        <w:rPr>
          <w:rFonts w:ascii="GHEA Grapalat" w:hAnsi="GHEA Grapalat" w:cs="Sylfaen"/>
          <w:sz w:val="20"/>
          <w:lang w:val="af-ZA"/>
        </w:rPr>
        <w:t xml:space="preserve"> </w:t>
      </w:r>
      <w:r w:rsidRPr="00D524BC">
        <w:rPr>
          <w:rFonts w:ascii="GHEA Grapalat" w:hAnsi="GHEA Grapalat" w:cs="Sylfaen"/>
          <w:sz w:val="20"/>
        </w:rPr>
        <w:t>յոթանասունհինգը</w:t>
      </w:r>
      <w:r w:rsidRPr="00D524BC">
        <w:rPr>
          <w:rFonts w:ascii="GHEA Grapalat" w:hAnsi="GHEA Grapalat" w:cs="Sylfaen"/>
          <w:sz w:val="20"/>
          <w:lang w:val="af-ZA"/>
        </w:rPr>
        <w:t xml:space="preserve"> </w:t>
      </w:r>
      <w:r w:rsidRPr="00D524BC">
        <w:rPr>
          <w:rFonts w:ascii="GHEA Grapalat" w:hAnsi="GHEA Grapalat" w:cs="Sylfaen"/>
          <w:sz w:val="20"/>
        </w:rPr>
        <w:t>չգերազանցելու</w:t>
      </w:r>
      <w:r w:rsidRPr="00D524BC">
        <w:rPr>
          <w:rFonts w:ascii="GHEA Grapalat" w:hAnsi="GHEA Grapalat" w:cs="Sylfaen"/>
          <w:sz w:val="20"/>
          <w:lang w:val="af-ZA"/>
        </w:rPr>
        <w:t xml:space="preserve"> </w:t>
      </w:r>
      <w:r w:rsidRPr="00D524BC">
        <w:rPr>
          <w:rFonts w:ascii="GHEA Grapalat" w:hAnsi="GHEA Grapalat" w:cs="Sylfaen"/>
          <w:sz w:val="20"/>
        </w:rPr>
        <w:t>դեպքում</w:t>
      </w:r>
      <w:r w:rsidRPr="00D524BC">
        <w:rPr>
          <w:rFonts w:ascii="GHEA Grapalat" w:hAnsi="GHEA Grapalat" w:cs="Sylfaen"/>
          <w:sz w:val="20"/>
          <w:lang w:val="af-ZA"/>
        </w:rPr>
        <w:t xml:space="preserve"> </w:t>
      </w:r>
      <w:r w:rsidRPr="00D524BC">
        <w:rPr>
          <w:rFonts w:ascii="GHEA Grapalat" w:hAnsi="GHEA Grapalat" w:cs="Sylfaen"/>
          <w:sz w:val="20"/>
        </w:rPr>
        <w:t>հայտերի</w:t>
      </w:r>
      <w:r w:rsidRPr="00D524BC">
        <w:rPr>
          <w:rFonts w:ascii="GHEA Grapalat" w:hAnsi="GHEA Grapalat" w:cs="Sylfaen"/>
          <w:sz w:val="20"/>
          <w:lang w:val="af-ZA"/>
        </w:rPr>
        <w:t xml:space="preserve"> </w:t>
      </w:r>
      <w:r w:rsidRPr="00D524BC">
        <w:rPr>
          <w:rFonts w:ascii="GHEA Grapalat" w:hAnsi="GHEA Grapalat" w:cs="Sylfaen"/>
          <w:sz w:val="20"/>
        </w:rPr>
        <w:t>գնահատումն</w:t>
      </w:r>
      <w:r w:rsidRPr="00D524BC">
        <w:rPr>
          <w:rFonts w:ascii="GHEA Grapalat" w:hAnsi="GHEA Grapalat" w:cs="Sylfaen"/>
          <w:sz w:val="20"/>
          <w:lang w:val="af-ZA"/>
        </w:rPr>
        <w:t xml:space="preserve"> </w:t>
      </w:r>
      <w:r w:rsidRPr="00D524BC">
        <w:rPr>
          <w:rFonts w:ascii="GHEA Grapalat" w:hAnsi="GHEA Grapalat" w:cs="Sylfaen"/>
          <w:sz w:val="20"/>
        </w:rPr>
        <w:t>իրականացվում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դրանց</w:t>
      </w:r>
      <w:r w:rsidRPr="00D524BC">
        <w:rPr>
          <w:rFonts w:ascii="GHEA Grapalat" w:hAnsi="GHEA Grapalat" w:cs="Sylfaen"/>
          <w:sz w:val="20"/>
          <w:lang w:val="af-ZA"/>
        </w:rPr>
        <w:t xml:space="preserve"> </w:t>
      </w:r>
      <w:r w:rsidRPr="00D524BC">
        <w:rPr>
          <w:rFonts w:ascii="GHEA Grapalat" w:hAnsi="GHEA Grapalat" w:cs="Sylfaen"/>
          <w:sz w:val="20"/>
        </w:rPr>
        <w:t>ներկայացման</w:t>
      </w:r>
      <w:r w:rsidRPr="00D524BC">
        <w:rPr>
          <w:rFonts w:ascii="GHEA Grapalat" w:hAnsi="GHEA Grapalat" w:cs="Sylfaen"/>
          <w:sz w:val="20"/>
          <w:lang w:val="af-ZA"/>
        </w:rPr>
        <w:t xml:space="preserve"> </w:t>
      </w:r>
      <w:r w:rsidRPr="00D524BC">
        <w:rPr>
          <w:rFonts w:ascii="GHEA Grapalat" w:hAnsi="GHEA Grapalat" w:cs="Sylfaen"/>
          <w:sz w:val="20"/>
        </w:rPr>
        <w:t>վերջնաժամկետը</w:t>
      </w:r>
      <w:r w:rsidRPr="00D524BC">
        <w:rPr>
          <w:rFonts w:ascii="GHEA Grapalat" w:hAnsi="GHEA Grapalat" w:cs="Sylfaen"/>
          <w:sz w:val="20"/>
          <w:lang w:val="af-ZA"/>
        </w:rPr>
        <w:t xml:space="preserve"> </w:t>
      </w:r>
      <w:r w:rsidRPr="00D524BC">
        <w:rPr>
          <w:rFonts w:ascii="GHEA Grapalat" w:hAnsi="GHEA Grapalat" w:cs="Sylfaen"/>
          <w:sz w:val="20"/>
        </w:rPr>
        <w:t>լրանալու</w:t>
      </w:r>
      <w:r w:rsidRPr="00D524BC">
        <w:rPr>
          <w:rFonts w:ascii="GHEA Grapalat" w:hAnsi="GHEA Grapalat" w:cs="Sylfaen"/>
          <w:sz w:val="20"/>
          <w:lang w:val="af-ZA"/>
        </w:rPr>
        <w:t xml:space="preserve"> </w:t>
      </w:r>
      <w:r w:rsidRPr="00D524BC">
        <w:rPr>
          <w:rFonts w:ascii="GHEA Grapalat" w:hAnsi="GHEA Grapalat" w:cs="Sylfaen"/>
          <w:sz w:val="20"/>
        </w:rPr>
        <w:t>օրվանից</w:t>
      </w:r>
      <w:r w:rsidRPr="00D524BC">
        <w:rPr>
          <w:rFonts w:ascii="GHEA Grapalat" w:hAnsi="GHEA Grapalat" w:cs="Sylfaen"/>
          <w:sz w:val="20"/>
          <w:lang w:val="af-ZA"/>
        </w:rPr>
        <w:t xml:space="preserve"> </w:t>
      </w:r>
      <w:r w:rsidRPr="00D524BC">
        <w:rPr>
          <w:rFonts w:ascii="GHEA Grapalat" w:hAnsi="GHEA Grapalat" w:cs="Sylfaen"/>
          <w:sz w:val="20"/>
        </w:rPr>
        <w:t>հաշված</w:t>
      </w:r>
      <w:r w:rsidRPr="00D524BC">
        <w:rPr>
          <w:rFonts w:ascii="GHEA Grapalat" w:hAnsi="GHEA Grapalat" w:cs="Sylfaen"/>
          <w:sz w:val="20"/>
          <w:lang w:val="af-ZA"/>
        </w:rPr>
        <w:t xml:space="preserve">  </w:t>
      </w:r>
      <w:r w:rsidRPr="00D524BC">
        <w:rPr>
          <w:rFonts w:ascii="GHEA Grapalat" w:hAnsi="GHEA Grapalat" w:cs="Sylfaen"/>
          <w:sz w:val="20"/>
        </w:rPr>
        <w:t>տաս</w:t>
      </w:r>
      <w:r w:rsidRPr="00D524BC">
        <w:rPr>
          <w:rFonts w:ascii="GHEA Grapalat" w:hAnsi="GHEA Grapalat" w:cs="Sylfaen"/>
          <w:sz w:val="20"/>
          <w:lang w:val="af-ZA"/>
        </w:rPr>
        <w:t xml:space="preserve">, </w:t>
      </w:r>
      <w:r w:rsidRPr="00D524BC">
        <w:rPr>
          <w:rFonts w:ascii="GHEA Grapalat" w:hAnsi="GHEA Grapalat" w:cs="Sylfaen"/>
          <w:sz w:val="20"/>
        </w:rPr>
        <w:t>իսկ</w:t>
      </w:r>
      <w:r w:rsidRPr="00D524BC">
        <w:rPr>
          <w:rFonts w:ascii="GHEA Grapalat" w:hAnsi="GHEA Grapalat" w:cs="Sylfaen"/>
          <w:sz w:val="20"/>
          <w:lang w:val="af-ZA"/>
        </w:rPr>
        <w:t xml:space="preserve"> </w:t>
      </w:r>
      <w:r w:rsidRPr="00D524BC">
        <w:rPr>
          <w:rFonts w:ascii="GHEA Grapalat" w:hAnsi="GHEA Grapalat" w:cs="Sylfaen"/>
          <w:sz w:val="20"/>
        </w:rPr>
        <w:t>գերազանցելու</w:t>
      </w:r>
      <w:r w:rsidRPr="00D524BC">
        <w:rPr>
          <w:rFonts w:ascii="GHEA Grapalat" w:hAnsi="GHEA Grapalat" w:cs="Sylfaen"/>
          <w:sz w:val="20"/>
          <w:lang w:val="af-ZA"/>
        </w:rPr>
        <w:t xml:space="preserve"> </w:t>
      </w:r>
      <w:r w:rsidRPr="00D524BC">
        <w:rPr>
          <w:rFonts w:ascii="GHEA Grapalat" w:hAnsi="GHEA Grapalat" w:cs="Sylfaen"/>
          <w:sz w:val="20"/>
        </w:rPr>
        <w:t>դեպքում՝</w:t>
      </w:r>
      <w:r w:rsidRPr="00D524BC">
        <w:rPr>
          <w:rFonts w:ascii="GHEA Grapalat" w:hAnsi="GHEA Grapalat" w:cs="Sylfaen"/>
          <w:sz w:val="20"/>
          <w:lang w:val="af-ZA"/>
        </w:rPr>
        <w:t xml:space="preserve"> տասնհինգ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rPr>
        <w:t>օրվա</w:t>
      </w:r>
      <w:r w:rsidRPr="00D524BC">
        <w:rPr>
          <w:rFonts w:ascii="GHEA Grapalat" w:hAnsi="GHEA Grapalat" w:cs="Sylfaen"/>
          <w:sz w:val="20"/>
          <w:lang w:val="af-ZA"/>
        </w:rPr>
        <w:t xml:space="preserve"> </w:t>
      </w:r>
      <w:r w:rsidRPr="00D524BC">
        <w:rPr>
          <w:rFonts w:ascii="GHEA Grapalat" w:hAnsi="GHEA Grapalat" w:cs="Sylfaen"/>
          <w:sz w:val="20"/>
        </w:rPr>
        <w:t>ընթացքում</w:t>
      </w:r>
      <w:r w:rsidRPr="00D524BC">
        <w:rPr>
          <w:rFonts w:ascii="GHEA Grapalat" w:hAnsi="GHEA Grapalat" w:cs="Sylfaen"/>
          <w:sz w:val="20"/>
          <w:lang w:val="af-ZA"/>
        </w:rPr>
        <w:t xml:space="preserve">: </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cs="Sylfaen"/>
          <w:sz w:val="20"/>
        </w:rPr>
        <w:t>Բավարար</w:t>
      </w:r>
      <w:r w:rsidRPr="00D524BC">
        <w:rPr>
          <w:rFonts w:ascii="GHEA Grapalat" w:hAnsi="GHEA Grapalat" w:cs="Sylfaen"/>
          <w:sz w:val="20"/>
          <w:lang w:val="af-ZA"/>
        </w:rPr>
        <w:t xml:space="preserve"> </w:t>
      </w:r>
      <w:r w:rsidRPr="00D524BC">
        <w:rPr>
          <w:rFonts w:ascii="GHEA Grapalat" w:hAnsi="GHEA Grapalat" w:cs="Sylfaen"/>
          <w:sz w:val="20"/>
        </w:rPr>
        <w:t>են</w:t>
      </w:r>
      <w:r w:rsidRPr="00D524BC">
        <w:rPr>
          <w:rFonts w:ascii="GHEA Grapalat" w:hAnsi="GHEA Grapalat" w:cs="Sylfaen"/>
          <w:sz w:val="20"/>
          <w:lang w:val="af-ZA"/>
        </w:rPr>
        <w:t xml:space="preserve"> </w:t>
      </w:r>
      <w:r w:rsidRPr="00D524BC">
        <w:rPr>
          <w:rFonts w:ascii="GHEA Grapalat" w:hAnsi="GHEA Grapalat" w:cs="Sylfaen"/>
          <w:sz w:val="20"/>
        </w:rPr>
        <w:t>գնահատվում</w:t>
      </w:r>
      <w:r w:rsidRPr="00D524BC">
        <w:rPr>
          <w:rFonts w:ascii="GHEA Grapalat" w:hAnsi="GHEA Grapalat" w:cs="Sylfaen"/>
          <w:sz w:val="20"/>
          <w:lang w:val="af-ZA"/>
        </w:rPr>
        <w:t xml:space="preserve"> </w:t>
      </w:r>
      <w:r w:rsidRPr="00D524BC">
        <w:rPr>
          <w:rFonts w:ascii="GHEA Grapalat" w:hAnsi="GHEA Grapalat" w:cs="Sylfaen"/>
          <w:sz w:val="20"/>
        </w:rPr>
        <w:t>սույն</w:t>
      </w:r>
      <w:r w:rsidRPr="00D524BC">
        <w:rPr>
          <w:rFonts w:ascii="GHEA Grapalat" w:hAnsi="GHEA Grapalat" w:cs="Sylfaen"/>
          <w:sz w:val="20"/>
          <w:lang w:val="af-ZA"/>
        </w:rPr>
        <w:t xml:space="preserve"> </w:t>
      </w:r>
      <w:r w:rsidRPr="00D524BC">
        <w:rPr>
          <w:rFonts w:ascii="GHEA Grapalat" w:hAnsi="GHEA Grapalat" w:cs="Sylfaen"/>
          <w:sz w:val="20"/>
        </w:rPr>
        <w:t>հրավերով</w:t>
      </w:r>
      <w:r w:rsidRPr="00D524BC">
        <w:rPr>
          <w:rFonts w:ascii="GHEA Grapalat" w:hAnsi="GHEA Grapalat" w:cs="Sylfaen"/>
          <w:sz w:val="20"/>
          <w:lang w:val="af-ZA"/>
        </w:rPr>
        <w:t xml:space="preserve"> </w:t>
      </w:r>
      <w:r w:rsidRPr="00D524BC">
        <w:rPr>
          <w:rFonts w:ascii="GHEA Grapalat" w:hAnsi="GHEA Grapalat" w:cs="Sylfaen"/>
          <w:sz w:val="20"/>
        </w:rPr>
        <w:t>նախատեսված</w:t>
      </w:r>
      <w:r w:rsidRPr="00D524BC">
        <w:rPr>
          <w:rFonts w:ascii="GHEA Grapalat" w:hAnsi="GHEA Grapalat" w:cs="Sylfaen"/>
          <w:sz w:val="20"/>
          <w:lang w:val="af-ZA"/>
        </w:rPr>
        <w:t xml:space="preserve"> </w:t>
      </w:r>
      <w:r w:rsidRPr="00D524BC">
        <w:rPr>
          <w:rFonts w:ascii="GHEA Grapalat" w:hAnsi="GHEA Grapalat" w:cs="Sylfaen"/>
          <w:sz w:val="20"/>
        </w:rPr>
        <w:t>պայմաններին</w:t>
      </w:r>
      <w:r w:rsidRPr="00D524BC">
        <w:rPr>
          <w:rFonts w:ascii="GHEA Grapalat" w:hAnsi="GHEA Grapalat" w:cs="Sylfaen"/>
          <w:sz w:val="20"/>
          <w:lang w:val="af-ZA"/>
        </w:rPr>
        <w:t xml:space="preserve"> </w:t>
      </w:r>
      <w:r w:rsidRPr="00D524BC">
        <w:rPr>
          <w:rFonts w:ascii="GHEA Grapalat" w:hAnsi="GHEA Grapalat" w:cs="Sylfaen"/>
          <w:sz w:val="20"/>
        </w:rPr>
        <w:t>համապատասխանող</w:t>
      </w:r>
      <w:r w:rsidRPr="00D524BC">
        <w:rPr>
          <w:rFonts w:ascii="GHEA Grapalat" w:hAnsi="GHEA Grapalat" w:cs="Sylfaen"/>
          <w:sz w:val="20"/>
          <w:lang w:val="af-ZA"/>
        </w:rPr>
        <w:t xml:space="preserve"> </w:t>
      </w:r>
      <w:r w:rsidRPr="00D524BC">
        <w:rPr>
          <w:rFonts w:ascii="GHEA Grapalat" w:hAnsi="GHEA Grapalat" w:cs="Sylfaen"/>
          <w:sz w:val="20"/>
        </w:rPr>
        <w:t>հայտերը</w:t>
      </w:r>
      <w:r w:rsidRPr="00D524BC">
        <w:rPr>
          <w:rFonts w:ascii="GHEA Grapalat" w:hAnsi="GHEA Grapalat" w:cs="Sylfaen"/>
          <w:sz w:val="20"/>
          <w:lang w:val="af-ZA"/>
        </w:rPr>
        <w:t xml:space="preserve">, </w:t>
      </w:r>
      <w:r w:rsidRPr="00D524BC">
        <w:rPr>
          <w:rFonts w:ascii="GHEA Grapalat" w:hAnsi="GHEA Grapalat" w:cs="Sylfaen"/>
          <w:sz w:val="20"/>
        </w:rPr>
        <w:t>հակառակ</w:t>
      </w:r>
      <w:r w:rsidRPr="00D524BC">
        <w:rPr>
          <w:rFonts w:ascii="GHEA Grapalat" w:hAnsi="GHEA Grapalat" w:cs="Sylfaen"/>
          <w:sz w:val="20"/>
          <w:lang w:val="af-ZA"/>
        </w:rPr>
        <w:t xml:space="preserve"> </w:t>
      </w:r>
      <w:r w:rsidRPr="00D524BC">
        <w:rPr>
          <w:rFonts w:ascii="GHEA Grapalat" w:hAnsi="GHEA Grapalat" w:cs="Sylfaen"/>
          <w:sz w:val="20"/>
        </w:rPr>
        <w:t>դեպքում</w:t>
      </w:r>
      <w:r w:rsidRPr="00D524BC">
        <w:rPr>
          <w:rFonts w:ascii="GHEA Grapalat" w:hAnsi="GHEA Grapalat" w:cs="Sylfaen"/>
          <w:sz w:val="20"/>
          <w:lang w:val="af-ZA"/>
        </w:rPr>
        <w:t xml:space="preserve"> </w:t>
      </w:r>
      <w:r w:rsidRPr="00D524BC">
        <w:rPr>
          <w:rFonts w:ascii="GHEA Grapalat" w:hAnsi="GHEA Grapalat" w:cs="Sylfaen"/>
          <w:sz w:val="20"/>
        </w:rPr>
        <w:t>հայտերը</w:t>
      </w:r>
      <w:r w:rsidRPr="00D524BC">
        <w:rPr>
          <w:rFonts w:ascii="GHEA Grapalat" w:hAnsi="GHEA Grapalat" w:cs="Sylfaen"/>
          <w:sz w:val="20"/>
          <w:lang w:val="af-ZA"/>
        </w:rPr>
        <w:t xml:space="preserve"> </w:t>
      </w:r>
      <w:r w:rsidRPr="00D524BC">
        <w:rPr>
          <w:rFonts w:ascii="GHEA Grapalat" w:hAnsi="GHEA Grapalat" w:cs="Sylfaen"/>
          <w:sz w:val="20"/>
        </w:rPr>
        <w:t>գնահատվում</w:t>
      </w:r>
      <w:r w:rsidRPr="00D524BC">
        <w:rPr>
          <w:rFonts w:ascii="GHEA Grapalat" w:hAnsi="GHEA Grapalat" w:cs="Sylfaen"/>
          <w:sz w:val="20"/>
          <w:lang w:val="af-ZA"/>
        </w:rPr>
        <w:t xml:space="preserve"> </w:t>
      </w:r>
      <w:r w:rsidRPr="00D524BC">
        <w:rPr>
          <w:rFonts w:ascii="GHEA Grapalat" w:hAnsi="GHEA Grapalat" w:cs="Sylfaen"/>
          <w:sz w:val="20"/>
        </w:rPr>
        <w:t>են</w:t>
      </w:r>
      <w:r w:rsidRPr="00D524BC">
        <w:rPr>
          <w:rFonts w:ascii="GHEA Grapalat" w:hAnsi="GHEA Grapalat" w:cs="Sylfaen"/>
          <w:sz w:val="20"/>
          <w:lang w:val="af-ZA"/>
        </w:rPr>
        <w:t xml:space="preserve"> </w:t>
      </w:r>
      <w:r w:rsidRPr="00D524BC">
        <w:rPr>
          <w:rFonts w:ascii="GHEA Grapalat" w:hAnsi="GHEA Grapalat" w:cs="Sylfaen"/>
          <w:sz w:val="20"/>
        </w:rPr>
        <w:t>անբավարար</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մերժվում</w:t>
      </w:r>
      <w:r w:rsidRPr="00D524BC">
        <w:rPr>
          <w:rFonts w:ascii="GHEA Grapalat" w:hAnsi="GHEA Grapalat" w:cs="Sylfaen"/>
          <w:sz w:val="20"/>
          <w:lang w:val="af-ZA"/>
        </w:rPr>
        <w:t xml:space="preserve"> </w:t>
      </w:r>
      <w:r w:rsidRPr="00D524BC">
        <w:rPr>
          <w:rFonts w:ascii="GHEA Grapalat" w:hAnsi="GHEA Grapalat" w:cs="Sylfaen"/>
          <w:sz w:val="20"/>
        </w:rPr>
        <w:t>են</w:t>
      </w:r>
      <w:r w:rsidRPr="00D524BC">
        <w:rPr>
          <w:rFonts w:ascii="GHEA Grapalat" w:hAnsi="GHEA Grapalat" w:cs="Sylfaen"/>
          <w:sz w:val="20"/>
          <w:lang w:val="af-ZA"/>
        </w:rPr>
        <w:t xml:space="preserve">: </w:t>
      </w:r>
      <w:r w:rsidRPr="00D524BC">
        <w:rPr>
          <w:rFonts w:ascii="GHEA Grapalat" w:hAnsi="GHEA Grapalat" w:cs="Sylfaen"/>
          <w:sz w:val="20"/>
        </w:rPr>
        <w:t>Ընդ</w:t>
      </w:r>
      <w:r w:rsidRPr="00D524BC">
        <w:rPr>
          <w:rFonts w:ascii="GHEA Grapalat" w:hAnsi="GHEA Grapalat" w:cs="Sylfaen"/>
          <w:sz w:val="20"/>
          <w:lang w:val="af-ZA"/>
        </w:rPr>
        <w:t xml:space="preserve"> որում հայտերի բացման և գնահատման նիստում հանձնաժողովը մերժում է այն հայտերը, </w:t>
      </w:r>
      <w:r w:rsidRPr="00D524BC">
        <w:rPr>
          <w:rFonts w:ascii="GHEA Grapalat" w:hAnsi="GHEA Grapalat" w:cs="Sylfaen"/>
          <w:sz w:val="20"/>
        </w:rPr>
        <w:t>որոնցում</w:t>
      </w:r>
      <w:r w:rsidRPr="00D524BC">
        <w:rPr>
          <w:rFonts w:ascii="GHEA Grapalat" w:hAnsi="GHEA Grapalat" w:cs="Sylfaen"/>
          <w:sz w:val="20"/>
          <w:lang w:val="af-ZA"/>
        </w:rPr>
        <w:t xml:space="preserve"> </w:t>
      </w:r>
      <w:r w:rsidRPr="00D524BC">
        <w:rPr>
          <w:rFonts w:ascii="GHEA Grapalat" w:hAnsi="GHEA Grapalat" w:cs="Sylfaen"/>
          <w:sz w:val="20"/>
        </w:rPr>
        <w:t>բացակայում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rPr>
        <w:t>գնային</w:t>
      </w:r>
      <w:r w:rsidRPr="00D524BC">
        <w:rPr>
          <w:rFonts w:ascii="GHEA Grapalat" w:hAnsi="GHEA Grapalat" w:cs="Sylfaen"/>
          <w:sz w:val="20"/>
          <w:lang w:val="af-ZA"/>
        </w:rPr>
        <w:t xml:space="preserve"> </w:t>
      </w:r>
      <w:r w:rsidRPr="00D524BC">
        <w:rPr>
          <w:rFonts w:ascii="GHEA Grapalat" w:hAnsi="GHEA Grapalat" w:cs="Sylfaen"/>
          <w:sz w:val="20"/>
        </w:rPr>
        <w:t>առաջարկները</w:t>
      </w:r>
      <w:r w:rsidRPr="00D524BC">
        <w:rPr>
          <w:rFonts w:ascii="GHEA Grapalat" w:hAnsi="GHEA Grapalat" w:cs="Sylfaen"/>
          <w:sz w:val="20"/>
          <w:lang w:val="af-ZA"/>
        </w:rPr>
        <w:t xml:space="preserve"> </w:t>
      </w:r>
      <w:r w:rsidRPr="00D524BC">
        <w:rPr>
          <w:rFonts w:ascii="GHEA Grapalat" w:hAnsi="GHEA Grapalat" w:cs="Sylfaen"/>
          <w:sz w:val="20"/>
        </w:rPr>
        <w:t>կամ</w:t>
      </w:r>
      <w:r w:rsidRPr="00D524BC">
        <w:rPr>
          <w:rFonts w:ascii="GHEA Grapalat" w:hAnsi="GHEA Grapalat" w:cs="Sylfaen"/>
          <w:sz w:val="20"/>
          <w:lang w:val="af-ZA"/>
        </w:rPr>
        <w:t xml:space="preserve"> դրանք </w:t>
      </w:r>
      <w:r w:rsidRPr="00D524BC">
        <w:rPr>
          <w:rFonts w:ascii="GHEA Grapalat" w:hAnsi="GHEA Grapalat" w:cs="Sylfaen"/>
          <w:sz w:val="20"/>
        </w:rPr>
        <w:t>ներկայացված</w:t>
      </w:r>
      <w:r w:rsidRPr="00D524BC">
        <w:rPr>
          <w:rFonts w:ascii="GHEA Grapalat" w:hAnsi="GHEA Grapalat" w:cs="Sylfaen"/>
          <w:sz w:val="20"/>
          <w:lang w:val="af-ZA"/>
        </w:rPr>
        <w:t xml:space="preserve"> </w:t>
      </w:r>
      <w:r w:rsidRPr="00D524BC">
        <w:rPr>
          <w:rFonts w:ascii="GHEA Grapalat" w:hAnsi="GHEA Grapalat" w:cs="Sylfaen"/>
          <w:sz w:val="20"/>
        </w:rPr>
        <w:t>են</w:t>
      </w:r>
      <w:r w:rsidRPr="00D524BC">
        <w:rPr>
          <w:rFonts w:ascii="GHEA Grapalat" w:hAnsi="GHEA Grapalat" w:cs="Sylfaen"/>
          <w:sz w:val="20"/>
          <w:lang w:val="af-ZA"/>
        </w:rPr>
        <w:t xml:space="preserve"> </w:t>
      </w:r>
      <w:r w:rsidRPr="00D524BC">
        <w:rPr>
          <w:rFonts w:ascii="GHEA Grapalat" w:hAnsi="GHEA Grapalat" w:cs="Sylfaen"/>
          <w:sz w:val="20"/>
        </w:rPr>
        <w:t>հրավերի</w:t>
      </w:r>
      <w:r w:rsidRPr="00D524BC">
        <w:rPr>
          <w:rFonts w:ascii="GHEA Grapalat" w:hAnsi="GHEA Grapalat" w:cs="Sylfaen"/>
          <w:sz w:val="20"/>
          <w:lang w:val="af-ZA"/>
        </w:rPr>
        <w:t xml:space="preserve"> </w:t>
      </w:r>
      <w:r w:rsidRPr="00D524BC">
        <w:rPr>
          <w:rFonts w:ascii="GHEA Grapalat" w:hAnsi="GHEA Grapalat" w:cs="Sylfaen"/>
          <w:sz w:val="20"/>
        </w:rPr>
        <w:t>պահանջներին</w:t>
      </w:r>
      <w:r w:rsidRPr="00D524BC">
        <w:rPr>
          <w:rFonts w:ascii="GHEA Grapalat" w:hAnsi="GHEA Grapalat" w:cs="Sylfaen"/>
          <w:sz w:val="20"/>
          <w:lang w:val="af-ZA"/>
        </w:rPr>
        <w:t xml:space="preserve"> </w:t>
      </w:r>
      <w:r w:rsidRPr="00D524BC">
        <w:rPr>
          <w:rFonts w:ascii="GHEA Grapalat" w:hAnsi="GHEA Grapalat" w:cs="Sylfaen"/>
          <w:sz w:val="20"/>
        </w:rPr>
        <w:t>անհամապատասխան</w:t>
      </w:r>
      <w:r w:rsidRPr="00D524BC">
        <w:rPr>
          <w:rFonts w:ascii="GHEA Grapalat" w:hAnsi="GHEA Grapalat" w:cs="Sylfaen"/>
          <w:sz w:val="20"/>
          <w:lang w:val="af-ZA"/>
        </w:rPr>
        <w:t>:</w:t>
      </w:r>
    </w:p>
    <w:p w:rsidR="006E5207" w:rsidRPr="00D524BC" w:rsidRDefault="006E5207" w:rsidP="00B001A1">
      <w:pPr>
        <w:pStyle w:val="23"/>
        <w:spacing w:line="240" w:lineRule="auto"/>
        <w:ind w:firstLine="0"/>
        <w:rPr>
          <w:rFonts w:ascii="GHEA Grapalat" w:hAnsi="GHEA Grapalat" w:cs="Sylfaen"/>
          <w:szCs w:val="24"/>
          <w:lang w:val="hy-AM"/>
        </w:rPr>
      </w:pPr>
      <w:r w:rsidRPr="00D524BC">
        <w:rPr>
          <w:rFonts w:ascii="GHEA Grapalat" w:hAnsi="GHEA Grapalat" w:cs="Sylfaen"/>
          <w:szCs w:val="24"/>
        </w:rPr>
        <w:t xml:space="preserve">8.3 </w:t>
      </w:r>
      <w:r w:rsidRPr="00D524BC">
        <w:rPr>
          <w:rFonts w:ascii="GHEA Grapalat" w:hAnsi="GHEA Grapalat" w:cs="Sylfaen"/>
          <w:szCs w:val="24"/>
          <w:lang w:val="hy-AM"/>
        </w:rPr>
        <w:t xml:space="preserve">Ընտրված </w:t>
      </w:r>
      <w:r w:rsidRPr="00D524BC">
        <w:rPr>
          <w:rFonts w:ascii="GHEA Grapalat" w:hAnsi="GHEA Grapalat" w:cs="Sylfaen"/>
          <w:szCs w:val="24"/>
          <w:lang w:val="ru-RU"/>
        </w:rPr>
        <w:t>մասնակիցը</w:t>
      </w:r>
      <w:r w:rsidRPr="00D524BC">
        <w:rPr>
          <w:rFonts w:ascii="GHEA Grapalat" w:hAnsi="GHEA Grapalat" w:cs="Sylfaen"/>
          <w:szCs w:val="24"/>
        </w:rPr>
        <w:t xml:space="preserve"> </w:t>
      </w:r>
      <w:r w:rsidRPr="00D524BC">
        <w:rPr>
          <w:rFonts w:ascii="GHEA Grapalat" w:hAnsi="GHEA Grapalat" w:cs="Sylfaen"/>
          <w:szCs w:val="24"/>
          <w:lang w:val="ru-RU"/>
        </w:rPr>
        <w:t>որոշվում</w:t>
      </w:r>
      <w:r w:rsidRPr="00D524BC">
        <w:rPr>
          <w:rFonts w:ascii="GHEA Grapalat" w:hAnsi="GHEA Grapalat" w:cs="Sylfaen"/>
          <w:szCs w:val="24"/>
        </w:rPr>
        <w:t xml:space="preserve"> </w:t>
      </w:r>
      <w:r w:rsidRPr="00D524BC">
        <w:rPr>
          <w:rFonts w:ascii="GHEA Grapalat" w:hAnsi="GHEA Grapalat" w:cs="Sylfaen"/>
          <w:szCs w:val="24"/>
          <w:lang w:val="ru-RU"/>
        </w:rPr>
        <w:t>է</w:t>
      </w:r>
      <w:r w:rsidRPr="00D524BC">
        <w:rPr>
          <w:rFonts w:ascii="GHEA Grapalat" w:hAnsi="GHEA Grapalat" w:cs="Sylfaen"/>
          <w:szCs w:val="24"/>
        </w:rPr>
        <w:t xml:space="preserve">` </w:t>
      </w:r>
      <w:r w:rsidRPr="00D524BC">
        <w:rPr>
          <w:rFonts w:ascii="GHEA Grapalat" w:hAnsi="GHEA Grapalat" w:cs="Sylfaen"/>
          <w:szCs w:val="24"/>
          <w:lang w:val="ru-RU"/>
        </w:rPr>
        <w:t>բավարար</w:t>
      </w:r>
      <w:r w:rsidRPr="00D524BC">
        <w:rPr>
          <w:rFonts w:ascii="GHEA Grapalat" w:hAnsi="GHEA Grapalat" w:cs="Sylfaen"/>
          <w:szCs w:val="24"/>
        </w:rPr>
        <w:t xml:space="preserve"> </w:t>
      </w:r>
      <w:r w:rsidRPr="00D524BC">
        <w:rPr>
          <w:rFonts w:ascii="GHEA Grapalat" w:hAnsi="GHEA Grapalat" w:cs="Sylfaen"/>
          <w:szCs w:val="24"/>
          <w:lang w:val="ru-RU"/>
        </w:rPr>
        <w:t>գնահատված</w:t>
      </w:r>
      <w:r w:rsidRPr="00D524BC">
        <w:rPr>
          <w:rFonts w:ascii="GHEA Grapalat" w:hAnsi="GHEA Grapalat" w:cs="Sylfaen"/>
          <w:szCs w:val="24"/>
        </w:rPr>
        <w:t xml:space="preserve"> </w:t>
      </w:r>
      <w:r w:rsidRPr="00D524BC">
        <w:rPr>
          <w:rFonts w:ascii="GHEA Grapalat" w:hAnsi="GHEA Grapalat" w:cs="Sylfaen"/>
          <w:szCs w:val="24"/>
          <w:lang w:val="ru-RU"/>
        </w:rPr>
        <w:t>հայտեր</w:t>
      </w:r>
      <w:r w:rsidRPr="00D524BC">
        <w:rPr>
          <w:rFonts w:ascii="GHEA Grapalat" w:hAnsi="GHEA Grapalat" w:cs="Sylfaen"/>
          <w:szCs w:val="24"/>
        </w:rPr>
        <w:t xml:space="preserve"> </w:t>
      </w:r>
      <w:r w:rsidRPr="00D524BC">
        <w:rPr>
          <w:rFonts w:ascii="GHEA Grapalat" w:hAnsi="GHEA Grapalat" w:cs="Sylfaen"/>
          <w:szCs w:val="24"/>
          <w:lang w:val="ru-RU"/>
        </w:rPr>
        <w:t>ներկայացրած</w:t>
      </w:r>
      <w:r w:rsidRPr="00D524BC">
        <w:rPr>
          <w:rFonts w:ascii="GHEA Grapalat" w:hAnsi="GHEA Grapalat" w:cs="Sylfaen"/>
          <w:szCs w:val="24"/>
        </w:rPr>
        <w:t xml:space="preserve"> </w:t>
      </w:r>
      <w:r w:rsidRPr="00D524BC">
        <w:rPr>
          <w:rFonts w:ascii="GHEA Grapalat" w:hAnsi="GHEA Grapalat" w:cs="Sylfaen"/>
          <w:szCs w:val="24"/>
          <w:lang w:val="ru-RU"/>
        </w:rPr>
        <w:t>մասնակիցների</w:t>
      </w:r>
      <w:r w:rsidRPr="00D524BC">
        <w:rPr>
          <w:rFonts w:ascii="GHEA Grapalat" w:hAnsi="GHEA Grapalat" w:cs="Sylfaen"/>
          <w:szCs w:val="24"/>
        </w:rPr>
        <w:t xml:space="preserve"> </w:t>
      </w:r>
      <w:r w:rsidRPr="00D524BC">
        <w:rPr>
          <w:rFonts w:ascii="GHEA Grapalat" w:hAnsi="GHEA Grapalat" w:cs="Sylfaen"/>
          <w:szCs w:val="24"/>
          <w:lang w:val="ru-RU"/>
        </w:rPr>
        <w:t>թվից</w:t>
      </w:r>
      <w:r w:rsidRPr="00D524BC">
        <w:rPr>
          <w:rFonts w:ascii="GHEA Grapalat" w:hAnsi="GHEA Grapalat" w:cs="Sylfaen"/>
          <w:szCs w:val="24"/>
        </w:rPr>
        <w:t xml:space="preserve">` </w:t>
      </w:r>
      <w:r w:rsidRPr="00D524BC">
        <w:rPr>
          <w:rFonts w:ascii="GHEA Grapalat" w:hAnsi="GHEA Grapalat" w:cs="Sylfaen"/>
          <w:szCs w:val="24"/>
          <w:lang w:val="ru-RU"/>
        </w:rPr>
        <w:t>նվազագույն</w:t>
      </w:r>
      <w:r w:rsidRPr="00D524BC">
        <w:rPr>
          <w:rFonts w:ascii="GHEA Grapalat" w:hAnsi="GHEA Grapalat" w:cs="Sylfaen"/>
          <w:szCs w:val="24"/>
        </w:rPr>
        <w:t xml:space="preserve"> </w:t>
      </w:r>
      <w:r w:rsidRPr="00D524BC">
        <w:rPr>
          <w:rFonts w:ascii="GHEA Grapalat" w:hAnsi="GHEA Grapalat" w:cs="Sylfaen"/>
          <w:szCs w:val="24"/>
          <w:lang w:val="ru-RU"/>
        </w:rPr>
        <w:t>գնային</w:t>
      </w:r>
      <w:r w:rsidRPr="00D524BC">
        <w:rPr>
          <w:rFonts w:ascii="GHEA Grapalat" w:hAnsi="GHEA Grapalat" w:cs="Sylfaen"/>
          <w:szCs w:val="24"/>
        </w:rPr>
        <w:t xml:space="preserve"> </w:t>
      </w:r>
      <w:r w:rsidRPr="00D524BC">
        <w:rPr>
          <w:rFonts w:ascii="GHEA Grapalat" w:hAnsi="GHEA Grapalat" w:cs="Sylfaen"/>
          <w:szCs w:val="24"/>
          <w:lang w:val="ru-RU"/>
        </w:rPr>
        <w:t>առաջարկ</w:t>
      </w:r>
      <w:r w:rsidRPr="00D524BC">
        <w:rPr>
          <w:rFonts w:ascii="GHEA Grapalat" w:hAnsi="GHEA Grapalat" w:cs="Sylfaen"/>
          <w:szCs w:val="24"/>
        </w:rPr>
        <w:t xml:space="preserve"> </w:t>
      </w:r>
      <w:r w:rsidRPr="00D524BC">
        <w:rPr>
          <w:rFonts w:ascii="GHEA Grapalat" w:hAnsi="GHEA Grapalat" w:cs="Sylfaen"/>
          <w:szCs w:val="24"/>
          <w:lang w:val="ru-RU"/>
        </w:rPr>
        <w:t>ներկայացրած</w:t>
      </w:r>
      <w:r w:rsidRPr="00D524BC">
        <w:rPr>
          <w:rFonts w:ascii="GHEA Grapalat" w:hAnsi="GHEA Grapalat" w:cs="Sylfaen"/>
          <w:szCs w:val="24"/>
        </w:rPr>
        <w:t xml:space="preserve"> </w:t>
      </w:r>
      <w:r w:rsidRPr="00D524BC">
        <w:rPr>
          <w:rFonts w:ascii="GHEA Grapalat" w:hAnsi="GHEA Grapalat" w:cs="Sylfaen"/>
          <w:szCs w:val="24"/>
          <w:lang w:val="en-US"/>
        </w:rPr>
        <w:t>մ</w:t>
      </w:r>
      <w:r w:rsidRPr="00D524BC">
        <w:rPr>
          <w:rFonts w:ascii="GHEA Grapalat" w:hAnsi="GHEA Grapalat" w:cs="Sylfaen"/>
          <w:szCs w:val="24"/>
          <w:lang w:val="ru-RU"/>
        </w:rPr>
        <w:t>ասնակցին</w:t>
      </w:r>
      <w:r w:rsidRPr="00D524BC">
        <w:rPr>
          <w:rFonts w:ascii="GHEA Grapalat" w:hAnsi="GHEA Grapalat" w:cs="Sylfaen"/>
          <w:szCs w:val="24"/>
        </w:rPr>
        <w:t xml:space="preserve"> </w:t>
      </w:r>
      <w:r w:rsidRPr="00D524BC">
        <w:rPr>
          <w:rFonts w:ascii="GHEA Grapalat" w:hAnsi="GHEA Grapalat" w:cs="Sylfaen"/>
          <w:szCs w:val="24"/>
          <w:lang w:val="ru-RU"/>
        </w:rPr>
        <w:t>նախապատվություն</w:t>
      </w:r>
      <w:r w:rsidRPr="00D524BC">
        <w:rPr>
          <w:rFonts w:ascii="GHEA Grapalat" w:hAnsi="GHEA Grapalat" w:cs="Sylfaen"/>
          <w:szCs w:val="24"/>
        </w:rPr>
        <w:t xml:space="preserve"> </w:t>
      </w:r>
      <w:r w:rsidRPr="00D524BC">
        <w:rPr>
          <w:rFonts w:ascii="GHEA Grapalat" w:hAnsi="GHEA Grapalat" w:cs="Sylfaen"/>
          <w:szCs w:val="24"/>
          <w:lang w:val="ru-RU"/>
        </w:rPr>
        <w:t>տալու</w:t>
      </w:r>
      <w:r w:rsidRPr="00D524BC">
        <w:rPr>
          <w:rFonts w:ascii="GHEA Grapalat" w:hAnsi="GHEA Grapalat" w:cs="Sylfaen"/>
          <w:szCs w:val="24"/>
        </w:rPr>
        <w:t xml:space="preserve"> </w:t>
      </w:r>
      <w:r w:rsidRPr="00D524BC">
        <w:rPr>
          <w:rFonts w:ascii="GHEA Grapalat" w:hAnsi="GHEA Grapalat" w:cs="Sylfaen"/>
          <w:szCs w:val="24"/>
          <w:lang w:val="ru-RU"/>
        </w:rPr>
        <w:t>սկզբունքով։</w:t>
      </w:r>
      <w:r w:rsidRPr="00D524BC">
        <w:rPr>
          <w:rFonts w:ascii="GHEA Grapalat" w:hAnsi="GHEA Grapalat" w:cs="Sylfaen"/>
          <w:szCs w:val="24"/>
        </w:rPr>
        <w:t xml:space="preserve"> </w:t>
      </w:r>
      <w:r w:rsidRPr="00D524BC">
        <w:rPr>
          <w:rFonts w:ascii="GHEA Grapalat" w:hAnsi="GHEA Grapalat" w:cs="Sylfaen"/>
          <w:szCs w:val="24"/>
          <w:lang w:val="ru-RU"/>
        </w:rPr>
        <w:t>Ընդ</w:t>
      </w:r>
      <w:r w:rsidRPr="00D524BC">
        <w:rPr>
          <w:rFonts w:ascii="GHEA Grapalat" w:hAnsi="GHEA Grapalat" w:cs="Sylfaen"/>
          <w:szCs w:val="24"/>
        </w:rPr>
        <w:t xml:space="preserve"> </w:t>
      </w:r>
      <w:r w:rsidRPr="00D524BC">
        <w:rPr>
          <w:rFonts w:ascii="GHEA Grapalat" w:hAnsi="GHEA Grapalat" w:cs="Sylfaen"/>
          <w:szCs w:val="24"/>
          <w:lang w:val="ru-RU"/>
        </w:rPr>
        <w:t>որում</w:t>
      </w:r>
      <w:r w:rsidRPr="00D524BC">
        <w:rPr>
          <w:rFonts w:ascii="GHEA Grapalat" w:hAnsi="GHEA Grapalat" w:cs="Sylfaen"/>
          <w:szCs w:val="24"/>
        </w:rPr>
        <w:t xml:space="preserve">, </w:t>
      </w:r>
      <w:r w:rsidRPr="00D524BC">
        <w:rPr>
          <w:rFonts w:ascii="GHEA Grapalat" w:hAnsi="GHEA Grapalat" w:cs="Sylfaen"/>
          <w:szCs w:val="24"/>
          <w:lang w:val="ru-RU"/>
        </w:rPr>
        <w:t>հանձնաժողովի</w:t>
      </w:r>
      <w:r w:rsidRPr="00D524BC">
        <w:rPr>
          <w:rFonts w:ascii="GHEA Grapalat" w:hAnsi="GHEA Grapalat" w:cs="Sylfaen"/>
          <w:szCs w:val="24"/>
        </w:rPr>
        <w:t xml:space="preserve"> </w:t>
      </w:r>
      <w:r w:rsidRPr="00D524BC">
        <w:rPr>
          <w:rFonts w:ascii="GHEA Grapalat" w:hAnsi="GHEA Grapalat" w:cs="Sylfaen"/>
          <w:szCs w:val="24"/>
          <w:lang w:val="ru-RU"/>
        </w:rPr>
        <w:t>կողմից</w:t>
      </w:r>
      <w:r w:rsidRPr="00D524BC">
        <w:rPr>
          <w:rFonts w:ascii="GHEA Grapalat" w:hAnsi="GHEA Grapalat" w:cs="Sylfaen"/>
          <w:szCs w:val="24"/>
        </w:rPr>
        <w:t xml:space="preserve"> </w:t>
      </w:r>
      <w:r w:rsidRPr="00D524BC">
        <w:rPr>
          <w:rFonts w:ascii="GHEA Grapalat" w:hAnsi="GHEA Grapalat" w:cs="Sylfaen"/>
          <w:szCs w:val="24"/>
          <w:lang w:val="hy-AM"/>
        </w:rPr>
        <w:t xml:space="preserve">ընտրված </w:t>
      </w:r>
      <w:r w:rsidRPr="00D524BC">
        <w:rPr>
          <w:rFonts w:ascii="GHEA Grapalat" w:hAnsi="GHEA Grapalat" w:cs="Sylfaen"/>
          <w:szCs w:val="24"/>
          <w:lang w:val="en-US"/>
        </w:rPr>
        <w:t>և</w:t>
      </w:r>
      <w:r w:rsidRPr="00D524BC">
        <w:rPr>
          <w:rFonts w:ascii="GHEA Grapalat" w:hAnsi="GHEA Grapalat" w:cs="Sylfaen"/>
          <w:szCs w:val="24"/>
        </w:rPr>
        <w:t xml:space="preserve"> </w:t>
      </w:r>
      <w:r w:rsidRPr="00D524BC">
        <w:rPr>
          <w:rFonts w:ascii="GHEA Grapalat" w:hAnsi="GHEA Grapalat" w:cs="Sylfaen"/>
          <w:szCs w:val="24"/>
          <w:lang w:val="en-US"/>
        </w:rPr>
        <w:t>հաջորդաբար</w:t>
      </w:r>
      <w:r w:rsidRPr="00D524BC">
        <w:rPr>
          <w:rFonts w:ascii="GHEA Grapalat" w:hAnsi="GHEA Grapalat" w:cs="Sylfaen"/>
          <w:szCs w:val="24"/>
        </w:rPr>
        <w:t xml:space="preserve"> </w:t>
      </w:r>
      <w:r w:rsidRPr="00D524BC">
        <w:rPr>
          <w:rFonts w:ascii="GHEA Grapalat" w:hAnsi="GHEA Grapalat" w:cs="Sylfaen"/>
          <w:szCs w:val="24"/>
          <w:lang w:val="en-US"/>
        </w:rPr>
        <w:t>տեղեր</w:t>
      </w:r>
      <w:r w:rsidRPr="00D524BC">
        <w:rPr>
          <w:rFonts w:ascii="GHEA Grapalat" w:hAnsi="GHEA Grapalat" w:cs="Sylfaen"/>
          <w:szCs w:val="24"/>
        </w:rPr>
        <w:t xml:space="preserve"> </w:t>
      </w:r>
      <w:r w:rsidRPr="00D524BC">
        <w:rPr>
          <w:rFonts w:ascii="GHEA Grapalat" w:hAnsi="GHEA Grapalat" w:cs="Sylfaen"/>
          <w:szCs w:val="24"/>
          <w:lang w:val="ru-RU"/>
        </w:rPr>
        <w:t>զբաղեցրած</w:t>
      </w:r>
      <w:r w:rsidRPr="00D524BC">
        <w:rPr>
          <w:rFonts w:ascii="GHEA Grapalat" w:hAnsi="GHEA Grapalat" w:cs="Sylfaen"/>
          <w:szCs w:val="24"/>
        </w:rPr>
        <w:t xml:space="preserve"> </w:t>
      </w:r>
      <w:r w:rsidRPr="00D524BC">
        <w:rPr>
          <w:rFonts w:ascii="GHEA Grapalat" w:hAnsi="GHEA Grapalat" w:cs="Sylfaen"/>
          <w:szCs w:val="24"/>
          <w:lang w:val="ru-RU"/>
        </w:rPr>
        <w:t>մասնակիցներին</w:t>
      </w:r>
      <w:r w:rsidRPr="00D524BC">
        <w:rPr>
          <w:rFonts w:ascii="GHEA Grapalat" w:hAnsi="GHEA Grapalat" w:cs="Sylfaen"/>
          <w:szCs w:val="24"/>
        </w:rPr>
        <w:t xml:space="preserve"> </w:t>
      </w:r>
      <w:r w:rsidRPr="00D524BC">
        <w:rPr>
          <w:rFonts w:ascii="GHEA Grapalat" w:hAnsi="GHEA Grapalat" w:cs="Sylfaen"/>
          <w:szCs w:val="24"/>
          <w:lang w:val="ru-RU"/>
        </w:rPr>
        <w:t>որոշելիս</w:t>
      </w:r>
      <w:r w:rsidRPr="00D524BC">
        <w:rPr>
          <w:rFonts w:ascii="GHEA Grapalat" w:hAnsi="GHEA Grapalat" w:cs="Sylfaen"/>
          <w:szCs w:val="24"/>
        </w:rPr>
        <w:t xml:space="preserve"> </w:t>
      </w:r>
      <w:r w:rsidRPr="00D524BC">
        <w:rPr>
          <w:rFonts w:ascii="GHEA Grapalat" w:hAnsi="GHEA Grapalat" w:cs="Sylfaen"/>
          <w:szCs w:val="24"/>
          <w:lang w:val="ru-RU"/>
        </w:rPr>
        <w:t>գնային</w:t>
      </w:r>
      <w:r w:rsidRPr="00D524BC">
        <w:rPr>
          <w:rFonts w:ascii="GHEA Grapalat" w:hAnsi="GHEA Grapalat" w:cs="Sylfaen"/>
          <w:szCs w:val="24"/>
        </w:rPr>
        <w:t xml:space="preserve"> </w:t>
      </w:r>
      <w:r w:rsidRPr="00D524BC">
        <w:rPr>
          <w:rFonts w:ascii="GHEA Grapalat" w:hAnsi="GHEA Grapalat" w:cs="Sylfaen"/>
          <w:szCs w:val="24"/>
          <w:lang w:val="ru-RU"/>
        </w:rPr>
        <w:t>առաջարկների</w:t>
      </w:r>
      <w:r w:rsidRPr="00D524BC">
        <w:rPr>
          <w:rFonts w:ascii="GHEA Grapalat" w:hAnsi="GHEA Grapalat" w:cs="Sylfaen"/>
          <w:szCs w:val="24"/>
        </w:rPr>
        <w:t xml:space="preserve"> գնահատումը և </w:t>
      </w:r>
      <w:r w:rsidRPr="00D524BC">
        <w:rPr>
          <w:rFonts w:ascii="GHEA Grapalat" w:hAnsi="GHEA Grapalat" w:cs="Sylfaen"/>
          <w:szCs w:val="24"/>
          <w:lang w:val="ru-RU"/>
        </w:rPr>
        <w:t>համեմատումն</w:t>
      </w:r>
      <w:r w:rsidRPr="00D524BC">
        <w:rPr>
          <w:rFonts w:ascii="GHEA Grapalat" w:hAnsi="GHEA Grapalat" w:cs="Sylfaen"/>
          <w:szCs w:val="24"/>
        </w:rPr>
        <w:t xml:space="preserve"> </w:t>
      </w:r>
      <w:r w:rsidRPr="00D524BC">
        <w:rPr>
          <w:rFonts w:ascii="GHEA Grapalat" w:hAnsi="GHEA Grapalat" w:cs="Sylfaen"/>
          <w:szCs w:val="24"/>
          <w:lang w:val="ru-RU"/>
        </w:rPr>
        <w:t>իրականացվում</w:t>
      </w:r>
      <w:r w:rsidRPr="00D524BC">
        <w:rPr>
          <w:rFonts w:ascii="GHEA Grapalat" w:hAnsi="GHEA Grapalat" w:cs="Sylfaen"/>
          <w:szCs w:val="24"/>
        </w:rPr>
        <w:t xml:space="preserve"> </w:t>
      </w:r>
      <w:r w:rsidRPr="00D524BC">
        <w:rPr>
          <w:rFonts w:ascii="GHEA Grapalat" w:hAnsi="GHEA Grapalat" w:cs="Sylfaen"/>
          <w:szCs w:val="24"/>
          <w:lang w:val="ru-RU"/>
        </w:rPr>
        <w:t>է</w:t>
      </w:r>
      <w:r w:rsidRPr="00D524BC">
        <w:rPr>
          <w:rFonts w:ascii="GHEA Grapalat" w:hAnsi="GHEA Grapalat" w:cs="Sylfaen"/>
          <w:szCs w:val="24"/>
        </w:rPr>
        <w:t xml:space="preserve"> </w:t>
      </w:r>
      <w:r w:rsidRPr="00D524BC">
        <w:rPr>
          <w:rFonts w:ascii="GHEA Grapalat" w:hAnsi="GHEA Grapalat" w:cs="Sylfaen"/>
          <w:szCs w:val="24"/>
          <w:lang w:val="ru-RU"/>
        </w:rPr>
        <w:t>առանց</w:t>
      </w:r>
      <w:r w:rsidRPr="00D524BC">
        <w:rPr>
          <w:rFonts w:ascii="GHEA Grapalat" w:hAnsi="GHEA Grapalat" w:cs="Sylfaen"/>
          <w:szCs w:val="24"/>
        </w:rPr>
        <w:t xml:space="preserve"> </w:t>
      </w:r>
      <w:r w:rsidRPr="00D524BC">
        <w:rPr>
          <w:rFonts w:ascii="GHEA Grapalat" w:hAnsi="GHEA Grapalat" w:cs="Sylfaen"/>
          <w:szCs w:val="24"/>
          <w:lang w:val="ru-RU"/>
        </w:rPr>
        <w:t>սույն</w:t>
      </w:r>
      <w:r w:rsidRPr="00D524BC">
        <w:rPr>
          <w:rFonts w:ascii="GHEA Grapalat" w:hAnsi="GHEA Grapalat" w:cs="Sylfaen"/>
          <w:szCs w:val="24"/>
        </w:rPr>
        <w:t xml:space="preserve"> </w:t>
      </w:r>
      <w:r w:rsidRPr="00D524BC">
        <w:rPr>
          <w:rFonts w:ascii="GHEA Grapalat" w:hAnsi="GHEA Grapalat" w:cs="Sylfaen"/>
          <w:szCs w:val="24"/>
          <w:lang w:val="ru-RU"/>
        </w:rPr>
        <w:t>հրավերի</w:t>
      </w:r>
      <w:r w:rsidRPr="00D524BC">
        <w:rPr>
          <w:rFonts w:ascii="GHEA Grapalat" w:hAnsi="GHEA Grapalat" w:cs="Sylfaen"/>
          <w:szCs w:val="24"/>
        </w:rPr>
        <w:t xml:space="preserve"> 1-ին </w:t>
      </w:r>
      <w:r w:rsidRPr="00D524BC">
        <w:rPr>
          <w:rFonts w:ascii="GHEA Grapalat" w:hAnsi="GHEA Grapalat" w:cs="Sylfaen"/>
          <w:szCs w:val="24"/>
          <w:lang w:val="ru-RU"/>
        </w:rPr>
        <w:t>մասի</w:t>
      </w:r>
      <w:r w:rsidRPr="00D524BC">
        <w:rPr>
          <w:rFonts w:ascii="GHEA Grapalat" w:hAnsi="GHEA Grapalat" w:cs="Sylfaen"/>
          <w:szCs w:val="24"/>
        </w:rPr>
        <w:t xml:space="preserve"> 5.2-րդ </w:t>
      </w:r>
      <w:r w:rsidRPr="00D524BC">
        <w:rPr>
          <w:rFonts w:ascii="GHEA Grapalat" w:hAnsi="GHEA Grapalat" w:cs="Sylfaen"/>
          <w:szCs w:val="24"/>
          <w:lang w:val="ru-RU"/>
        </w:rPr>
        <w:t>կետում</w:t>
      </w:r>
      <w:r w:rsidRPr="00D524BC">
        <w:rPr>
          <w:rFonts w:ascii="GHEA Grapalat" w:hAnsi="GHEA Grapalat" w:cs="Sylfaen"/>
          <w:szCs w:val="24"/>
        </w:rPr>
        <w:t xml:space="preserve"> </w:t>
      </w:r>
      <w:r w:rsidRPr="00D524BC">
        <w:rPr>
          <w:rFonts w:ascii="GHEA Grapalat" w:hAnsi="GHEA Grapalat" w:cs="Sylfaen"/>
          <w:szCs w:val="24"/>
          <w:lang w:val="ru-RU"/>
        </w:rPr>
        <w:t>նշված</w:t>
      </w:r>
      <w:r w:rsidRPr="00D524BC">
        <w:rPr>
          <w:rFonts w:ascii="GHEA Grapalat" w:hAnsi="GHEA Grapalat" w:cs="Sylfaen"/>
          <w:szCs w:val="24"/>
        </w:rPr>
        <w:t xml:space="preserve"> </w:t>
      </w:r>
      <w:r w:rsidRPr="00D524BC">
        <w:rPr>
          <w:rFonts w:ascii="GHEA Grapalat" w:hAnsi="GHEA Grapalat" w:cs="Sylfaen"/>
          <w:szCs w:val="24"/>
          <w:lang w:val="ru-RU"/>
        </w:rPr>
        <w:t>հարկի</w:t>
      </w:r>
      <w:r w:rsidRPr="00D524BC">
        <w:rPr>
          <w:rFonts w:ascii="GHEA Grapalat" w:hAnsi="GHEA Grapalat" w:cs="Sylfaen"/>
          <w:szCs w:val="24"/>
        </w:rPr>
        <w:t xml:space="preserve"> </w:t>
      </w:r>
      <w:r w:rsidRPr="00D524BC">
        <w:rPr>
          <w:rFonts w:ascii="GHEA Grapalat" w:hAnsi="GHEA Grapalat" w:cs="Sylfaen"/>
          <w:szCs w:val="24"/>
          <w:lang w:val="ru-RU"/>
        </w:rPr>
        <w:t>գումարի</w:t>
      </w:r>
      <w:r w:rsidRPr="00D524BC">
        <w:rPr>
          <w:rFonts w:ascii="GHEA Grapalat" w:hAnsi="GHEA Grapalat" w:cs="Sylfaen"/>
          <w:szCs w:val="24"/>
        </w:rPr>
        <w:t xml:space="preserve"> </w:t>
      </w:r>
      <w:r w:rsidRPr="00D524BC">
        <w:rPr>
          <w:rFonts w:ascii="GHEA Grapalat" w:hAnsi="GHEA Grapalat" w:cs="Sylfaen"/>
          <w:szCs w:val="24"/>
          <w:lang w:val="ru-RU"/>
        </w:rPr>
        <w:t>հաշվարկման</w:t>
      </w:r>
      <w:r w:rsidRPr="00D524BC">
        <w:rPr>
          <w:rFonts w:ascii="GHEA Grapalat" w:hAnsi="GHEA Grapalat" w:cs="Sylfaen"/>
          <w:lang w:val="hy-AM"/>
        </w:rPr>
        <w:t>:</w:t>
      </w:r>
    </w:p>
    <w:p w:rsidR="0069073C" w:rsidRPr="00D524BC" w:rsidRDefault="006E5207" w:rsidP="0069073C">
      <w:pPr>
        <w:pStyle w:val="af6"/>
        <w:spacing w:after="0" w:line="240" w:lineRule="auto"/>
        <w:ind w:firstLine="0"/>
        <w:rPr>
          <w:rFonts w:ascii="GHEA Grapalat" w:hAnsi="GHEA Grapalat" w:cs="Sylfaen"/>
          <w:i w:val="0"/>
          <w:sz w:val="20"/>
          <w:lang w:val="af-ZA"/>
        </w:rPr>
      </w:pPr>
      <w:r w:rsidRPr="00D524BC">
        <w:rPr>
          <w:rFonts w:ascii="GHEA Grapalat" w:hAnsi="GHEA Grapalat" w:cs="Sylfaen"/>
          <w:i w:val="0"/>
          <w:sz w:val="20"/>
          <w:szCs w:val="24"/>
          <w:lang w:val="af-ZA"/>
        </w:rPr>
        <w:t xml:space="preserve">8.4 </w:t>
      </w:r>
      <w:r w:rsidRPr="00D524BC">
        <w:rPr>
          <w:rFonts w:ascii="GHEA Grapalat" w:hAnsi="GHEA Grapalat" w:cs="Sylfaen"/>
          <w:i w:val="0"/>
          <w:sz w:val="20"/>
          <w:szCs w:val="24"/>
          <w:lang w:val="hy-AM"/>
        </w:rPr>
        <w:t>Եթե</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հայտում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անհամապատասխանություն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տեղ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գտել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տառերով</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թվերով</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գրված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գումարների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միջև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ապա</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հիմք</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ընդունվում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տառերով</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գրված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hy-AM"/>
        </w:rPr>
        <w:t>գումարը։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Եթե</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առաջարկվող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ներկայացված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երկու</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lastRenderedPageBreak/>
        <w:t>ավելի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արժույթներով</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ապա</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դրանք</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համեմատվում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0069073C" w:rsidRPr="00D524BC">
        <w:rPr>
          <w:rFonts w:ascii="GHEA Grapalat" w:hAnsi="GHEA Grapalat" w:cs="Sylfaen"/>
          <w:i w:val="0"/>
          <w:sz w:val="20"/>
          <w:szCs w:val="20"/>
          <w:lang w:val="ru-RU" w:eastAsia="ru-RU"/>
        </w:rPr>
        <w:t>Հայաստանի</w:t>
      </w:r>
      <w:r w:rsidR="0069073C" w:rsidRPr="00D524BC">
        <w:rPr>
          <w:rFonts w:ascii="GHEA Grapalat" w:hAnsi="GHEA Grapalat" w:cs="Sylfaen"/>
          <w:i w:val="0"/>
          <w:sz w:val="20"/>
          <w:szCs w:val="20"/>
          <w:lang w:val="af-ZA" w:eastAsia="ru-RU"/>
        </w:rPr>
        <w:t xml:space="preserve"> </w:t>
      </w:r>
      <w:r w:rsidR="0069073C" w:rsidRPr="00D524BC">
        <w:rPr>
          <w:rFonts w:ascii="GHEA Grapalat" w:hAnsi="GHEA Grapalat" w:cs="Sylfaen"/>
          <w:i w:val="0"/>
          <w:sz w:val="20"/>
          <w:szCs w:val="20"/>
          <w:lang w:val="ru-RU" w:eastAsia="ru-RU"/>
        </w:rPr>
        <w:t>Հանրապետության</w:t>
      </w:r>
      <w:r w:rsidR="0069073C" w:rsidRPr="00D524BC">
        <w:rPr>
          <w:rFonts w:ascii="GHEA Grapalat" w:hAnsi="GHEA Grapalat" w:cs="Sylfaen"/>
          <w:i w:val="0"/>
          <w:sz w:val="20"/>
          <w:szCs w:val="20"/>
          <w:lang w:val="af-ZA" w:eastAsia="ru-RU"/>
        </w:rPr>
        <w:t xml:space="preserve"> </w:t>
      </w:r>
      <w:r w:rsidR="0069073C" w:rsidRPr="00D524BC">
        <w:rPr>
          <w:rFonts w:ascii="GHEA Grapalat" w:hAnsi="GHEA Grapalat" w:cs="Sylfaen"/>
          <w:i w:val="0"/>
          <w:sz w:val="20"/>
          <w:szCs w:val="20"/>
          <w:lang w:val="ru-RU" w:eastAsia="ru-RU"/>
        </w:rPr>
        <w:t>դրամով</w:t>
      </w:r>
      <w:r w:rsidR="0069073C" w:rsidRPr="00D524BC">
        <w:rPr>
          <w:rFonts w:ascii="GHEA Grapalat" w:hAnsi="GHEA Grapalat" w:cs="Sylfaen"/>
          <w:i w:val="0"/>
          <w:sz w:val="20"/>
          <w:szCs w:val="20"/>
          <w:lang w:val="af-ZA" w:eastAsia="ru-RU"/>
        </w:rPr>
        <w:t xml:space="preserve">` տվյալ օրվա Կենտրոնական Բանկի սահմանած </w:t>
      </w:r>
      <w:r w:rsidR="0069073C" w:rsidRPr="00D524BC">
        <w:rPr>
          <w:rFonts w:ascii="GHEA Grapalat" w:hAnsi="GHEA Grapalat" w:cs="Sylfaen"/>
          <w:i w:val="0"/>
          <w:sz w:val="20"/>
          <w:szCs w:val="20"/>
          <w:lang w:val="ru-RU" w:eastAsia="ru-RU"/>
        </w:rPr>
        <w:t>փոխարժեքով</w:t>
      </w:r>
      <w:r w:rsidR="0069073C" w:rsidRPr="00D524BC">
        <w:rPr>
          <w:rFonts w:ascii="GHEA Grapalat" w:hAnsi="GHEA Grapalat" w:cs="Sylfaen"/>
          <w:i w:val="0"/>
          <w:sz w:val="20"/>
          <w:lang w:val="af-ZA"/>
        </w:rPr>
        <w:t xml:space="preserve"> </w:t>
      </w:r>
    </w:p>
    <w:p w:rsidR="006E5207" w:rsidRPr="00D524BC" w:rsidRDefault="006E5207" w:rsidP="0069073C">
      <w:pPr>
        <w:pStyle w:val="af6"/>
        <w:spacing w:after="0" w:line="240" w:lineRule="auto"/>
        <w:ind w:firstLine="0"/>
        <w:rPr>
          <w:rFonts w:ascii="GHEA Grapalat" w:hAnsi="GHEA Grapalat" w:cs="Sylfaen"/>
          <w:i w:val="0"/>
          <w:sz w:val="20"/>
          <w:lang w:val="af-ZA"/>
        </w:rPr>
      </w:pPr>
      <w:r w:rsidRPr="00D524BC">
        <w:rPr>
          <w:rFonts w:ascii="GHEA Grapalat" w:hAnsi="GHEA Grapalat" w:cs="Sylfaen"/>
          <w:i w:val="0"/>
          <w:sz w:val="20"/>
          <w:szCs w:val="24"/>
          <w:lang w:val="af-ZA"/>
        </w:rPr>
        <w:t>8.5 Հ</w:t>
      </w:r>
      <w:r w:rsidRPr="00D524BC">
        <w:rPr>
          <w:rFonts w:ascii="GHEA Grapalat" w:hAnsi="GHEA Grapalat" w:cs="Sylfaen"/>
          <w:i w:val="0"/>
          <w:sz w:val="20"/>
          <w:szCs w:val="24"/>
          <w:lang w:val="ru-RU"/>
        </w:rPr>
        <w:t>անձնաժողովի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պ</w:t>
      </w:r>
      <w:r w:rsidRPr="00D524BC">
        <w:rPr>
          <w:rFonts w:ascii="GHEA Grapalat" w:hAnsi="GHEA Grapalat" w:cs="Sylfaen"/>
          <w:i w:val="0"/>
          <w:sz w:val="20"/>
          <w:szCs w:val="24"/>
          <w:lang w:val="ru-RU"/>
        </w:rPr>
        <w:t>ատվիրատուի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մ</w:t>
      </w:r>
      <w:r w:rsidRPr="00D524BC">
        <w:rPr>
          <w:rFonts w:ascii="GHEA Grapalat" w:hAnsi="GHEA Grapalat" w:cs="Sylfaen"/>
          <w:i w:val="0"/>
          <w:sz w:val="20"/>
          <w:szCs w:val="24"/>
          <w:lang w:val="ru-RU"/>
        </w:rPr>
        <w:t>ասնակիցների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միջև</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բանակցություններն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արգելվում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բացառությամբ</w:t>
      </w:r>
      <w:r w:rsidRPr="00D524BC">
        <w:rPr>
          <w:rFonts w:ascii="GHEA Grapalat" w:hAnsi="GHEA Grapalat" w:cs="Sylfaen"/>
          <w:i w:val="0"/>
          <w:sz w:val="20"/>
          <w:szCs w:val="24"/>
          <w:lang w:val="af-ZA"/>
        </w:rPr>
        <w:t>`</w:t>
      </w:r>
    </w:p>
    <w:p w:rsidR="006E5207" w:rsidRPr="00D524BC" w:rsidRDefault="006E5207" w:rsidP="0069073C">
      <w:pPr>
        <w:pStyle w:val="af6"/>
        <w:spacing w:after="0" w:line="240" w:lineRule="auto"/>
        <w:ind w:firstLine="0"/>
        <w:rPr>
          <w:rFonts w:ascii="GHEA Grapalat" w:hAnsi="GHEA Grapalat" w:cs="Sylfaen"/>
          <w:i w:val="0"/>
          <w:sz w:val="20"/>
          <w:szCs w:val="24"/>
          <w:lang w:val="af-ZA"/>
        </w:rPr>
      </w:pPr>
      <w:r w:rsidRPr="00D524BC">
        <w:rPr>
          <w:rFonts w:ascii="GHEA Grapalat" w:hAnsi="GHEA Grapalat" w:cs="Sylfaen"/>
          <w:i w:val="0"/>
          <w:sz w:val="20"/>
          <w:szCs w:val="24"/>
          <w:lang w:val="af-ZA"/>
        </w:rPr>
        <w:t xml:space="preserve">1) </w:t>
      </w:r>
      <w:r w:rsidRPr="00D524BC">
        <w:rPr>
          <w:rFonts w:ascii="GHEA Grapalat" w:hAnsi="GHEA Grapalat" w:cs="Sylfaen"/>
          <w:i w:val="0"/>
          <w:sz w:val="20"/>
          <w:szCs w:val="24"/>
          <w:lang w:val="ru-RU"/>
        </w:rPr>
        <w:t>երբ</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ընթացակարգին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մասնակցել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մեկ</w:t>
      </w:r>
      <w:r w:rsidRPr="00D524BC">
        <w:rPr>
          <w:rFonts w:ascii="GHEA Grapalat" w:hAnsi="GHEA Grapalat" w:cs="Sylfaen"/>
          <w:i w:val="0"/>
          <w:sz w:val="20"/>
          <w:szCs w:val="24"/>
          <w:lang w:val="af-ZA"/>
        </w:rPr>
        <w:t xml:space="preserve"> մ</w:t>
      </w:r>
      <w:r w:rsidRPr="00D524BC">
        <w:rPr>
          <w:rFonts w:ascii="GHEA Grapalat" w:hAnsi="GHEA Grapalat" w:cs="Sylfaen"/>
          <w:i w:val="0"/>
          <w:sz w:val="20"/>
          <w:szCs w:val="24"/>
          <w:lang w:val="ru-RU"/>
        </w:rPr>
        <w:t>ասնակից</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որի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ներկայացրած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համապատասխանում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հրավերի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պահանջներին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գնահատման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արդյունքում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հրավերի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պահանջներին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համապատասխան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գնահատվել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միայն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մեկ</w:t>
      </w:r>
      <w:r w:rsidRPr="00D524BC">
        <w:rPr>
          <w:rFonts w:ascii="GHEA Grapalat" w:hAnsi="GHEA Grapalat" w:cs="Sylfaen"/>
          <w:i w:val="0"/>
          <w:sz w:val="20"/>
          <w:szCs w:val="24"/>
          <w:lang w:val="af-ZA"/>
        </w:rPr>
        <w:t xml:space="preserve"> մ</w:t>
      </w:r>
      <w:r w:rsidRPr="00D524BC">
        <w:rPr>
          <w:rFonts w:ascii="GHEA Grapalat" w:hAnsi="GHEA Grapalat" w:cs="Sylfaen"/>
          <w:i w:val="0"/>
          <w:sz w:val="20"/>
          <w:szCs w:val="24"/>
          <w:lang w:val="ru-RU"/>
        </w:rPr>
        <w:t>ասնակցի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առաջարկված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նվազագույն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հավասարության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դեպքում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եթե</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ոչ</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գնային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պայմանները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բավարարող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գնահատված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հայտեր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ներկայացրած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բոլոր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մասնակիցների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ներկայացրած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գնային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առաջարկները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գերազանցում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այդ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գնումը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կատարելու</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նախատեսված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սույն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հրավերի</w:t>
      </w:r>
      <w:r w:rsidRPr="00D524BC">
        <w:rPr>
          <w:rFonts w:ascii="GHEA Grapalat" w:hAnsi="GHEA Grapalat" w:cs="Sylfaen"/>
          <w:i w:val="0"/>
          <w:sz w:val="20"/>
          <w:szCs w:val="24"/>
          <w:lang w:val="af-ZA"/>
        </w:rPr>
        <w:t xml:space="preserve"> 1-</w:t>
      </w:r>
      <w:r w:rsidRPr="00D524BC">
        <w:rPr>
          <w:rFonts w:ascii="GHEA Grapalat" w:hAnsi="GHEA Grapalat" w:cs="Sylfaen"/>
          <w:i w:val="0"/>
          <w:sz w:val="20"/>
          <w:szCs w:val="24"/>
        </w:rPr>
        <w:t>ին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մասի</w:t>
      </w:r>
      <w:r w:rsidRPr="00D524BC">
        <w:rPr>
          <w:rFonts w:ascii="GHEA Grapalat" w:hAnsi="GHEA Grapalat" w:cs="Sylfaen"/>
          <w:i w:val="0"/>
          <w:sz w:val="20"/>
          <w:szCs w:val="24"/>
          <w:lang w:val="af-ZA"/>
        </w:rPr>
        <w:t xml:space="preserve"> 8.1 </w:t>
      </w:r>
      <w:r w:rsidRPr="00D524BC">
        <w:rPr>
          <w:rFonts w:ascii="GHEA Grapalat" w:hAnsi="GHEA Grapalat" w:cs="Sylfaen"/>
          <w:i w:val="0"/>
          <w:sz w:val="20"/>
          <w:szCs w:val="24"/>
        </w:rPr>
        <w:t>կետի</w:t>
      </w:r>
      <w:r w:rsidRPr="00D524BC">
        <w:rPr>
          <w:rFonts w:ascii="GHEA Grapalat" w:hAnsi="GHEA Grapalat" w:cs="Sylfaen"/>
          <w:i w:val="0"/>
          <w:sz w:val="20"/>
          <w:szCs w:val="24"/>
          <w:lang w:val="af-ZA"/>
        </w:rPr>
        <w:t xml:space="preserve"> 2-</w:t>
      </w:r>
      <w:r w:rsidRPr="00D524BC">
        <w:rPr>
          <w:rFonts w:ascii="GHEA Grapalat" w:hAnsi="GHEA Grapalat" w:cs="Sylfaen"/>
          <w:i w:val="0"/>
          <w:sz w:val="20"/>
          <w:szCs w:val="24"/>
        </w:rPr>
        <w:t>րդ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պարբերությամբ</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rPr>
        <w:t>նախատեսված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ֆինանսական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միջոցները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գնումն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իրականացվում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է</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Օրենքի</w:t>
      </w:r>
      <w:r w:rsidRPr="00D524BC">
        <w:rPr>
          <w:rFonts w:ascii="GHEA Grapalat" w:hAnsi="GHEA Grapalat" w:cs="Sylfaen"/>
          <w:i w:val="0"/>
          <w:sz w:val="20"/>
          <w:szCs w:val="24"/>
          <w:lang w:val="af-ZA"/>
        </w:rPr>
        <w:t xml:space="preserve"> 15-</w:t>
      </w:r>
      <w:r w:rsidRPr="00D524BC">
        <w:rPr>
          <w:rFonts w:ascii="GHEA Grapalat" w:hAnsi="GHEA Grapalat" w:cs="Sylfaen"/>
          <w:i w:val="0"/>
          <w:sz w:val="20"/>
          <w:szCs w:val="24"/>
          <w:lang w:val="ru-RU"/>
        </w:rPr>
        <w:t>րդ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հոդվածի</w:t>
      </w:r>
      <w:r w:rsidRPr="00D524BC">
        <w:rPr>
          <w:rFonts w:ascii="GHEA Grapalat" w:hAnsi="GHEA Grapalat" w:cs="Sylfaen"/>
          <w:i w:val="0"/>
          <w:sz w:val="20"/>
          <w:szCs w:val="24"/>
          <w:lang w:val="af-ZA"/>
        </w:rPr>
        <w:t xml:space="preserve"> 6-</w:t>
      </w:r>
      <w:r w:rsidRPr="00D524BC">
        <w:rPr>
          <w:rFonts w:ascii="GHEA Grapalat" w:hAnsi="GHEA Grapalat" w:cs="Sylfaen"/>
          <w:i w:val="0"/>
          <w:sz w:val="20"/>
          <w:szCs w:val="24"/>
          <w:lang w:val="ru-RU"/>
        </w:rPr>
        <w:t>րդ</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մասի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հիման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վրա։</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Սույն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կետի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համաձայն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վարվող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բանակցությունները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կարող</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հանգեցնել</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միայն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առաջարկված</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գնի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նվազեցմանը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կամ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վճարման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պայմանների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փոփոխությանը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իսկ</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բանակցությունները</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վարվում</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են</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միաժամանակյա</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բոլոր</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մասնակիցների</w:t>
      </w:r>
      <w:r w:rsidRPr="00D524BC">
        <w:rPr>
          <w:rFonts w:ascii="GHEA Grapalat" w:hAnsi="GHEA Grapalat" w:cs="Sylfaen"/>
          <w:i w:val="0"/>
          <w:sz w:val="20"/>
          <w:szCs w:val="24"/>
          <w:lang w:val="af-ZA"/>
        </w:rPr>
        <w:t xml:space="preserve"> </w:t>
      </w:r>
      <w:r w:rsidRPr="00D524BC">
        <w:rPr>
          <w:rFonts w:ascii="GHEA Grapalat" w:hAnsi="GHEA Grapalat" w:cs="Sylfaen"/>
          <w:i w:val="0"/>
          <w:sz w:val="20"/>
          <w:szCs w:val="24"/>
          <w:lang w:val="ru-RU"/>
        </w:rPr>
        <w:t>հետ</w:t>
      </w:r>
      <w:r w:rsidRPr="00D524BC">
        <w:rPr>
          <w:rFonts w:ascii="GHEA Grapalat" w:hAnsi="GHEA Grapalat" w:cs="Sylfaen"/>
          <w:i w:val="0"/>
          <w:sz w:val="20"/>
          <w:szCs w:val="24"/>
          <w:lang w:val="af-ZA"/>
        </w:rPr>
        <w:t>.</w:t>
      </w:r>
    </w:p>
    <w:p w:rsidR="006E5207" w:rsidRPr="00D524BC" w:rsidRDefault="006E5207" w:rsidP="00B001A1">
      <w:pPr>
        <w:pStyle w:val="23"/>
        <w:spacing w:line="240" w:lineRule="auto"/>
        <w:ind w:firstLine="0"/>
        <w:rPr>
          <w:rFonts w:ascii="GHEA Grapalat" w:hAnsi="GHEA Grapalat" w:cs="Sylfaen"/>
          <w:szCs w:val="24"/>
        </w:rPr>
      </w:pPr>
      <w:r w:rsidRPr="00D524BC">
        <w:rPr>
          <w:rFonts w:ascii="GHEA Grapalat" w:hAnsi="GHEA Grapalat" w:cs="Sylfaen"/>
          <w:szCs w:val="24"/>
        </w:rPr>
        <w:t xml:space="preserve">2)  </w:t>
      </w:r>
      <w:r w:rsidRPr="00D524BC">
        <w:rPr>
          <w:rFonts w:ascii="GHEA Grapalat" w:hAnsi="GHEA Grapalat" w:cs="Sylfaen"/>
          <w:szCs w:val="24"/>
          <w:lang w:val="ru-RU"/>
        </w:rPr>
        <w:t>Օրենքով</w:t>
      </w:r>
      <w:r w:rsidRPr="00D524BC">
        <w:rPr>
          <w:rFonts w:ascii="GHEA Grapalat" w:hAnsi="GHEA Grapalat" w:cs="Sylfaen"/>
          <w:szCs w:val="24"/>
        </w:rPr>
        <w:t xml:space="preserve"> </w:t>
      </w:r>
      <w:r w:rsidRPr="00D524BC">
        <w:rPr>
          <w:rFonts w:ascii="GHEA Grapalat" w:hAnsi="GHEA Grapalat" w:cs="Sylfaen"/>
          <w:szCs w:val="24"/>
          <w:lang w:val="ru-RU"/>
        </w:rPr>
        <w:t>նախատեսված</w:t>
      </w:r>
      <w:r w:rsidRPr="00D524BC">
        <w:rPr>
          <w:rFonts w:ascii="GHEA Grapalat" w:hAnsi="GHEA Grapalat" w:cs="Sylfaen"/>
          <w:szCs w:val="24"/>
        </w:rPr>
        <w:t xml:space="preserve"> </w:t>
      </w:r>
      <w:r w:rsidRPr="00D524BC">
        <w:rPr>
          <w:rFonts w:ascii="GHEA Grapalat" w:hAnsi="GHEA Grapalat" w:cs="Sylfaen"/>
          <w:szCs w:val="24"/>
          <w:lang w:val="ru-RU"/>
        </w:rPr>
        <w:t>այլ</w:t>
      </w:r>
      <w:r w:rsidRPr="00D524BC">
        <w:rPr>
          <w:rFonts w:ascii="GHEA Grapalat" w:hAnsi="GHEA Grapalat" w:cs="Sylfaen"/>
          <w:szCs w:val="24"/>
        </w:rPr>
        <w:t xml:space="preserve"> </w:t>
      </w:r>
      <w:r w:rsidRPr="00D524BC">
        <w:rPr>
          <w:rFonts w:ascii="GHEA Grapalat" w:hAnsi="GHEA Grapalat" w:cs="Sylfaen"/>
          <w:szCs w:val="24"/>
          <w:lang w:val="ru-RU"/>
        </w:rPr>
        <w:t>դեպքերի։</w:t>
      </w:r>
    </w:p>
    <w:p w:rsidR="006E5207" w:rsidRPr="00D524BC" w:rsidRDefault="006E5207" w:rsidP="00B001A1">
      <w:pPr>
        <w:pStyle w:val="norm"/>
        <w:spacing w:line="240" w:lineRule="auto"/>
        <w:ind w:firstLine="0"/>
        <w:rPr>
          <w:rFonts w:ascii="GHEA Grapalat" w:hAnsi="GHEA Grapalat" w:cs="Sylfaen"/>
          <w:sz w:val="20"/>
          <w:szCs w:val="24"/>
          <w:lang w:val="af-ZA" w:eastAsia="en-US"/>
        </w:rPr>
      </w:pPr>
      <w:r w:rsidRPr="00D524BC">
        <w:rPr>
          <w:rFonts w:ascii="GHEA Grapalat" w:hAnsi="GHEA Grapalat"/>
          <w:sz w:val="20"/>
          <w:lang w:val="af-ZA" w:eastAsia="x-none"/>
        </w:rPr>
        <w:t>8.6 Հ</w:t>
      </w:r>
      <w:r w:rsidRPr="00D524BC">
        <w:rPr>
          <w:rFonts w:ascii="GHEA Grapalat" w:hAnsi="GHEA Grapalat" w:cs="Sylfaen"/>
          <w:sz w:val="20"/>
          <w:szCs w:val="24"/>
          <w:lang w:val="ru-RU" w:eastAsia="en-US"/>
        </w:rPr>
        <w:t>անձնաժողովը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հրավերի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պահանջների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նկատմամբ</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բավարար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գնահատված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w:t>
      </w:r>
      <w:r w:rsidRPr="00D524BC">
        <w:rPr>
          <w:rFonts w:ascii="GHEA Grapalat" w:hAnsi="GHEA Grapalat" w:cs="Sylfaen"/>
          <w:sz w:val="20"/>
          <w:szCs w:val="24"/>
          <w:lang w:val="ru-RU" w:eastAsia="en-US"/>
        </w:rPr>
        <w:t>ասնակիցներից</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որոշում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հայտարարում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ընտրված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հաջորդաբար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տեղեր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զբաղեցրած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մասնակիցներին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Ապրանքների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դեպքում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հանձնաժողովը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գնահատում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նաև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ապրանքի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ամբողջական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նկարագրերի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համապատասխանությունը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հրավերի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պահանջներին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Առաջարկված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նվազագույն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հավասարության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դեպքում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կամ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եթե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ոչ</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պայմաններին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բավարարող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գնահատված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բոլոր</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առաջարկները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գերազանցում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ընթացակարգի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շրջանակում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գնվելիք</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ապրանքների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սահմանված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գինը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կամ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գնումն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իրականացվում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Օրենքի</w:t>
      </w:r>
      <w:r w:rsidRPr="00D524BC">
        <w:rPr>
          <w:rFonts w:ascii="GHEA Grapalat" w:hAnsi="GHEA Grapalat" w:cs="Sylfaen"/>
          <w:sz w:val="20"/>
          <w:szCs w:val="24"/>
          <w:lang w:val="af-ZA" w:eastAsia="en-US"/>
        </w:rPr>
        <w:t xml:space="preserve"> 15-</w:t>
      </w:r>
      <w:r w:rsidRPr="00D524BC">
        <w:rPr>
          <w:rFonts w:ascii="GHEA Grapalat" w:hAnsi="GHEA Grapalat" w:cs="Sylfaen"/>
          <w:sz w:val="20"/>
          <w:szCs w:val="24"/>
          <w:lang w:val="ru-RU" w:eastAsia="en-US"/>
        </w:rPr>
        <w:t>րդ</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հոդվածի</w:t>
      </w:r>
      <w:r w:rsidRPr="00D524BC">
        <w:rPr>
          <w:rFonts w:ascii="GHEA Grapalat" w:hAnsi="GHEA Grapalat" w:cs="Sylfaen"/>
          <w:sz w:val="20"/>
          <w:szCs w:val="24"/>
          <w:lang w:val="af-ZA" w:eastAsia="en-US"/>
        </w:rPr>
        <w:t xml:space="preserve"> 6-</w:t>
      </w:r>
      <w:r w:rsidRPr="00D524BC">
        <w:rPr>
          <w:rFonts w:ascii="GHEA Grapalat" w:hAnsi="GHEA Grapalat" w:cs="Sylfaen"/>
          <w:sz w:val="20"/>
          <w:szCs w:val="24"/>
          <w:lang w:val="ru-RU" w:eastAsia="en-US"/>
        </w:rPr>
        <w:t>րդ</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հիման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վրա՝</w:t>
      </w:r>
      <w:r w:rsidRPr="00D524BC">
        <w:rPr>
          <w:rFonts w:ascii="GHEA Grapalat" w:hAnsi="GHEA Grapalat" w:cs="Sylfaen"/>
          <w:sz w:val="20"/>
          <w:szCs w:val="24"/>
          <w:lang w:val="af-ZA" w:eastAsia="en-US"/>
        </w:rPr>
        <w:t xml:space="preserve"> </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ru-RU" w:eastAsia="en-US"/>
        </w:rPr>
        <w:t>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ընտրված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հաջորդաբար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տեղեր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զբաղեցրած</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որոշելու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նպատակով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հանձնաժողովի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նիստում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առաջարկված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նվազեցման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նպատակով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ոչ</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պայման</w:t>
      </w:r>
      <w:r w:rsidRPr="00D524BC">
        <w:rPr>
          <w:rFonts w:ascii="GHEA Grapalat" w:hAnsi="GHEA Grapalat" w:cs="Sylfaen"/>
          <w:sz w:val="20"/>
          <w:szCs w:val="24"/>
          <w:lang w:val="af-ZA" w:eastAsia="en-US"/>
        </w:rPr>
        <w:softHyphen/>
      </w:r>
      <w:r w:rsidRPr="00D524BC">
        <w:rPr>
          <w:rFonts w:ascii="GHEA Grapalat" w:hAnsi="GHEA Grapalat" w:cs="Sylfaen"/>
          <w:sz w:val="20"/>
          <w:szCs w:val="24"/>
          <w:lang w:val="ru-RU" w:eastAsia="en-US"/>
        </w:rPr>
        <w:t>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բավարարող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գնահատված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բոլոր</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հետ</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վարվում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միաժամանակյա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բանակցություններ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եթե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նիստին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բոլոր</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համապատասխան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լիազորություն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ունեցող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ներկայացուցիչները</w:t>
      </w:r>
      <w:r w:rsidRPr="00D524BC">
        <w:rPr>
          <w:rFonts w:ascii="GHEA Grapalat" w:hAnsi="GHEA Grapalat" w:cs="Sylfaen"/>
          <w:sz w:val="20"/>
          <w:szCs w:val="24"/>
          <w:lang w:val="af-ZA" w:eastAsia="en-US"/>
        </w:rPr>
        <w:t>),</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ru-RU" w:eastAsia="en-US"/>
        </w:rPr>
        <w:t>բ</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հակառակ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դեպքում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հանձնաժողովի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նիստը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կասեցվում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մեկ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աշխատանքային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օրվա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ընթացքում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հանձնաժողովի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քարտուղարը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բավարար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գնահատված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բոլոր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մասնակիցներին</w:t>
      </w:r>
      <w:r w:rsidRPr="00D524BC">
        <w:rPr>
          <w:rFonts w:ascii="GHEA Grapalat" w:hAnsi="GHEA Grapalat" w:cs="Sylfaen"/>
          <w:sz w:val="20"/>
          <w:szCs w:val="24"/>
          <w:lang w:val="af-ZA" w:eastAsia="en-US"/>
        </w:rPr>
        <w:t xml:space="preserve"> էլեկտրոնային եղանակով </w:t>
      </w:r>
      <w:r w:rsidRPr="00D524BC">
        <w:rPr>
          <w:rFonts w:ascii="GHEA Grapalat" w:hAnsi="GHEA Grapalat" w:cs="Sylfaen"/>
          <w:sz w:val="20"/>
          <w:szCs w:val="24"/>
          <w:lang w:val="ru-RU" w:eastAsia="en-US"/>
        </w:rPr>
        <w:t>միաժամանակ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ծանուցում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նվազեցման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շուրջ</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միաժամանակյա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բանակցությունների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վարման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օրվա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ժամի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վայրի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մասին</w:t>
      </w:r>
      <w:r w:rsidRPr="00D524BC">
        <w:rPr>
          <w:rFonts w:ascii="GHEA Grapalat" w:hAnsi="GHEA Grapalat" w:cs="Sylfaen"/>
          <w:sz w:val="20"/>
          <w:szCs w:val="24"/>
          <w:lang w:val="af-ZA" w:eastAsia="en-US"/>
        </w:rPr>
        <w:t>,</w:t>
      </w:r>
    </w:p>
    <w:p w:rsidR="006E5207" w:rsidRPr="00D524BC" w:rsidRDefault="006E5207" w:rsidP="0069073C">
      <w:pPr>
        <w:pStyle w:val="norm"/>
        <w:spacing w:line="240" w:lineRule="auto"/>
        <w:ind w:firstLine="0"/>
        <w:rPr>
          <w:rFonts w:ascii="GHEA Grapalat" w:hAnsi="GHEA Grapalat" w:cs="Sylfaen"/>
          <w:color w:val="FF0000"/>
          <w:sz w:val="20"/>
          <w:szCs w:val="24"/>
          <w:lang w:val="af-ZA" w:eastAsia="en-US"/>
        </w:rPr>
      </w:pPr>
      <w:r w:rsidRPr="00D524BC">
        <w:rPr>
          <w:rFonts w:ascii="GHEA Grapalat" w:hAnsi="GHEA Grapalat" w:cs="Sylfaen"/>
          <w:sz w:val="20"/>
          <w:szCs w:val="24"/>
          <w:lang w:val="ru-RU" w:eastAsia="en-US"/>
        </w:rPr>
        <w:t>գ</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բանակցությունները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վարվում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ոչ</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շուտ</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քան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ծանուցումն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ուղարկվելու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օրվան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հաջորդող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օրվանից</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երկրորդ</w:t>
      </w:r>
      <w:r w:rsidRPr="00D524BC">
        <w:rPr>
          <w:rFonts w:ascii="GHEA Grapalat" w:hAnsi="GHEA Grapalat" w:cs="Sylfaen"/>
          <w:sz w:val="20"/>
          <w:szCs w:val="24"/>
          <w:lang w:val="af-ZA" w:eastAsia="en-US"/>
        </w:rPr>
        <w:t xml:space="preserve"> և ոչ ուշ, քան </w:t>
      </w:r>
      <w:r w:rsidRPr="00D524BC">
        <w:rPr>
          <w:rFonts w:ascii="GHEA Grapalat" w:hAnsi="GHEA Grapalat" w:cs="Sylfaen"/>
          <w:sz w:val="20"/>
          <w:szCs w:val="24"/>
          <w:lang w:val="hy-AM" w:eastAsia="en-US"/>
        </w:rPr>
        <w:t>հինգերորդ</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աշխատանքային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օրը</w:t>
      </w:r>
      <w:r w:rsidRPr="00D524BC">
        <w:rPr>
          <w:rFonts w:ascii="GHEA Grapalat" w:hAnsi="GHEA Grapalat" w:cs="Sylfaen"/>
          <w:sz w:val="20"/>
          <w:szCs w:val="24"/>
          <w:lang w:val="af-ZA" w:eastAsia="en-US"/>
        </w:rPr>
        <w:t xml:space="preserve">, </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ru-RU" w:eastAsia="en-US"/>
        </w:rPr>
        <w:t>դ</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յուրաքանչյուր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մա</w:t>
      </w:r>
      <w:r w:rsidRPr="00D524BC">
        <w:rPr>
          <w:rFonts w:ascii="GHEA Grapalat" w:hAnsi="GHEA Grapalat" w:cs="Sylfaen"/>
          <w:sz w:val="20"/>
          <w:szCs w:val="24"/>
          <w:lang w:val="ru-RU" w:eastAsia="en-US"/>
        </w:rPr>
        <w:t>սնակցի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տվյալ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պահին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առաջարկը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հրապարակվում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մյուս</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համար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մինչև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բանակցությունների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համար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նախատեսված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վերջնաժամկետի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ավարտը</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կարող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վերանայել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իր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առաջարկը</w:t>
      </w:r>
      <w:r w:rsidRPr="00D524BC">
        <w:rPr>
          <w:rFonts w:ascii="GHEA Grapalat" w:hAnsi="GHEA Grapalat" w:cs="Sylfaen"/>
          <w:sz w:val="20"/>
          <w:szCs w:val="24"/>
          <w:lang w:val="af-ZA" w:eastAsia="en-US"/>
        </w:rPr>
        <w:t>,</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ru-RU" w:eastAsia="en-US"/>
        </w:rPr>
        <w:t>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բանակցությունների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համար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սահմանված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վերջնաժամկետը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լրանալու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պահին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ըստ</w:t>
      </w:r>
      <w:r w:rsidRPr="00D524BC">
        <w:rPr>
          <w:rFonts w:ascii="GHEA Grapalat" w:hAnsi="GHEA Grapalat" w:cs="Sylfaen"/>
          <w:sz w:val="20"/>
          <w:szCs w:val="24"/>
          <w:lang w:val="hy-AM" w:eastAsia="en-US"/>
        </w:rPr>
        <w:t xml:space="preserve"> դրան ներկա</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ներկայացրած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որոնք չեն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գերազանցում</w:t>
      </w:r>
      <w:r w:rsidRPr="00D524BC">
        <w:rPr>
          <w:rFonts w:ascii="GHEA Grapalat" w:hAnsi="GHEA Grapalat" w:cs="Sylfaen"/>
          <w:sz w:val="20"/>
          <w:szCs w:val="24"/>
          <w:lang w:val="hy-AM" w:eastAsia="en-US"/>
        </w:rPr>
        <w:t xml:space="preserve"> գնման հայտով սահմանված գինը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որոշվում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հայտարարվում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ընտրված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հաջորդաբար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տեղերը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զբաղեցրած</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ru-RU" w:eastAsia="en-US"/>
        </w:rPr>
        <w:t>ասնակիցները</w:t>
      </w:r>
      <w:r w:rsidRPr="00D524BC">
        <w:rPr>
          <w:rFonts w:ascii="GHEA Grapalat" w:hAnsi="GHEA Grapalat" w:cs="Sylfaen"/>
          <w:sz w:val="20"/>
          <w:szCs w:val="24"/>
          <w:lang w:val="af-ZA" w:eastAsia="en-US"/>
        </w:rPr>
        <w:t>,</w:t>
      </w:r>
    </w:p>
    <w:p w:rsidR="006E5207" w:rsidRPr="00D524BC" w:rsidRDefault="006E5207" w:rsidP="0069073C">
      <w:pPr>
        <w:shd w:val="clear" w:color="auto" w:fill="FFFFFF"/>
        <w:jc w:val="both"/>
        <w:rPr>
          <w:rFonts w:ascii="GHEA Grapalat" w:hAnsi="GHEA Grapalat" w:cs="Sylfaen"/>
          <w:sz w:val="20"/>
          <w:lang w:val="hy-AM"/>
        </w:rPr>
      </w:pPr>
      <w:r w:rsidRPr="00D524BC">
        <w:rPr>
          <w:rFonts w:ascii="GHEA Grapalat" w:hAnsi="GHEA Grapalat" w:cs="Sylfaen"/>
          <w:sz w:val="20"/>
          <w:lang w:val="ru-RU"/>
        </w:rPr>
        <w:t>զ</w:t>
      </w:r>
      <w:r w:rsidRPr="00D524BC">
        <w:rPr>
          <w:rFonts w:ascii="GHEA Grapalat" w:hAnsi="GHEA Grapalat" w:cs="Sylfaen"/>
          <w:sz w:val="20"/>
          <w:lang w:val="af-ZA"/>
        </w:rPr>
        <w:t xml:space="preserve">. </w:t>
      </w:r>
      <w:r w:rsidRPr="00D524BC">
        <w:rPr>
          <w:rFonts w:ascii="GHEA Grapalat" w:hAnsi="GHEA Grapalat" w:cs="Sylfaen"/>
          <w:sz w:val="20"/>
          <w:lang w:val="ru-RU"/>
        </w:rPr>
        <w:t>բանակցությունների</w:t>
      </w:r>
      <w:r w:rsidRPr="00D524BC">
        <w:rPr>
          <w:rFonts w:ascii="GHEA Grapalat" w:hAnsi="GHEA Grapalat" w:cs="Sylfaen"/>
          <w:sz w:val="20"/>
          <w:lang w:val="af-ZA"/>
        </w:rPr>
        <w:t xml:space="preserve"> </w:t>
      </w:r>
      <w:r w:rsidRPr="00D524BC">
        <w:rPr>
          <w:rFonts w:ascii="GHEA Grapalat" w:hAnsi="GHEA Grapalat" w:cs="Sylfaen"/>
          <w:sz w:val="20"/>
          <w:lang w:val="ru-RU"/>
        </w:rPr>
        <w:t>համար</w:t>
      </w:r>
      <w:r w:rsidRPr="00D524BC">
        <w:rPr>
          <w:rFonts w:ascii="GHEA Grapalat" w:hAnsi="GHEA Grapalat" w:cs="Sylfaen"/>
          <w:sz w:val="20"/>
          <w:lang w:val="af-ZA"/>
        </w:rPr>
        <w:t xml:space="preserve"> </w:t>
      </w:r>
      <w:r w:rsidRPr="00D524BC">
        <w:rPr>
          <w:rFonts w:ascii="GHEA Grapalat" w:hAnsi="GHEA Grapalat" w:cs="Sylfaen"/>
          <w:sz w:val="20"/>
          <w:lang w:val="ru-RU"/>
        </w:rPr>
        <w:t>սահմանված</w:t>
      </w:r>
      <w:r w:rsidRPr="00D524BC">
        <w:rPr>
          <w:rFonts w:ascii="GHEA Grapalat" w:hAnsi="GHEA Grapalat" w:cs="Sylfaen"/>
          <w:sz w:val="20"/>
          <w:lang w:val="af-ZA"/>
        </w:rPr>
        <w:t xml:space="preserve"> </w:t>
      </w:r>
      <w:r w:rsidRPr="00D524BC">
        <w:rPr>
          <w:rFonts w:ascii="GHEA Grapalat" w:hAnsi="GHEA Grapalat" w:cs="Sylfaen"/>
          <w:sz w:val="20"/>
          <w:lang w:val="ru-RU"/>
        </w:rPr>
        <w:t>վերջնաժամկետը</w:t>
      </w:r>
      <w:r w:rsidRPr="00D524BC">
        <w:rPr>
          <w:rFonts w:ascii="GHEA Grapalat" w:hAnsi="GHEA Grapalat" w:cs="Sylfaen"/>
          <w:sz w:val="20"/>
          <w:lang w:val="af-ZA"/>
        </w:rPr>
        <w:t xml:space="preserve"> </w:t>
      </w:r>
      <w:r w:rsidRPr="00D524BC">
        <w:rPr>
          <w:rFonts w:ascii="GHEA Grapalat" w:hAnsi="GHEA Grapalat" w:cs="Sylfaen"/>
          <w:sz w:val="20"/>
          <w:lang w:val="ru-RU"/>
        </w:rPr>
        <w:t>լրանալու</w:t>
      </w:r>
      <w:r w:rsidRPr="00D524BC">
        <w:rPr>
          <w:rFonts w:ascii="GHEA Grapalat" w:hAnsi="GHEA Grapalat" w:cs="Sylfaen"/>
          <w:sz w:val="20"/>
          <w:lang w:val="af-ZA"/>
        </w:rPr>
        <w:t xml:space="preserve"> </w:t>
      </w:r>
      <w:r w:rsidRPr="00D524BC">
        <w:rPr>
          <w:rFonts w:ascii="GHEA Grapalat" w:hAnsi="GHEA Grapalat" w:cs="Sylfaen"/>
          <w:sz w:val="20"/>
          <w:lang w:val="ru-RU"/>
        </w:rPr>
        <w:t>պահին</w:t>
      </w:r>
      <w:r w:rsidRPr="00D524BC">
        <w:rPr>
          <w:rFonts w:ascii="GHEA Grapalat" w:hAnsi="GHEA Grapalat" w:cs="Sylfaen"/>
          <w:sz w:val="20"/>
          <w:lang w:val="af-ZA"/>
        </w:rPr>
        <w:t xml:space="preserve">, </w:t>
      </w:r>
      <w:r w:rsidRPr="00D524BC">
        <w:rPr>
          <w:rFonts w:ascii="GHEA Grapalat" w:hAnsi="GHEA Grapalat" w:cs="Sylfaen"/>
          <w:sz w:val="20"/>
          <w:lang w:val="ru-RU"/>
        </w:rPr>
        <w:t>եթե</w:t>
      </w:r>
      <w:r w:rsidRPr="00D524BC">
        <w:rPr>
          <w:rFonts w:ascii="GHEA Grapalat" w:hAnsi="GHEA Grapalat" w:cs="Sylfaen"/>
          <w:sz w:val="20"/>
          <w:lang w:val="af-ZA"/>
        </w:rPr>
        <w:t xml:space="preserve"> </w:t>
      </w:r>
      <w:r w:rsidRPr="00D524BC">
        <w:rPr>
          <w:rFonts w:ascii="GHEA Grapalat" w:hAnsi="GHEA Grapalat" w:cs="Sylfaen"/>
          <w:sz w:val="20"/>
          <w:lang w:val="hy-AM"/>
        </w:rPr>
        <w:t xml:space="preserve">դրան ներկա </w:t>
      </w:r>
      <w:r w:rsidRPr="00D524BC">
        <w:rPr>
          <w:rFonts w:ascii="GHEA Grapalat" w:hAnsi="GHEA Grapalat" w:cs="Sylfaen"/>
          <w:sz w:val="20"/>
          <w:lang w:val="af-ZA"/>
        </w:rPr>
        <w:t>մ</w:t>
      </w:r>
      <w:r w:rsidRPr="00D524BC">
        <w:rPr>
          <w:rFonts w:ascii="GHEA Grapalat" w:hAnsi="GHEA Grapalat" w:cs="Sylfaen"/>
          <w:sz w:val="20"/>
          <w:lang w:val="ru-RU"/>
        </w:rPr>
        <w:t>ասնակիցների</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ներկայացրած</w:t>
      </w:r>
      <w:r w:rsidRPr="00D524BC">
        <w:rPr>
          <w:rFonts w:ascii="GHEA Grapalat" w:hAnsi="GHEA Grapalat" w:cs="Sylfaen"/>
          <w:sz w:val="20"/>
          <w:lang w:val="af-ZA"/>
        </w:rPr>
        <w:t xml:space="preserve"> </w:t>
      </w:r>
      <w:r w:rsidRPr="00D524BC">
        <w:rPr>
          <w:rFonts w:ascii="GHEA Grapalat" w:hAnsi="GHEA Grapalat" w:cs="Sylfaen"/>
          <w:sz w:val="20"/>
          <w:lang w:val="ru-RU"/>
        </w:rPr>
        <w:t>գները</w:t>
      </w:r>
      <w:r w:rsidRPr="00D524BC">
        <w:rPr>
          <w:rFonts w:ascii="GHEA Grapalat" w:hAnsi="GHEA Grapalat" w:cs="Sylfaen"/>
          <w:sz w:val="20"/>
          <w:lang w:val="af-ZA"/>
        </w:rPr>
        <w:t xml:space="preserve"> </w:t>
      </w:r>
      <w:r w:rsidRPr="00D524BC">
        <w:rPr>
          <w:rFonts w:ascii="GHEA Grapalat" w:hAnsi="GHEA Grapalat" w:cs="Sylfaen"/>
          <w:sz w:val="20"/>
          <w:lang w:val="ru-RU"/>
        </w:rPr>
        <w:t>գերազանցում</w:t>
      </w:r>
      <w:r w:rsidRPr="00D524BC">
        <w:rPr>
          <w:rFonts w:ascii="GHEA Grapalat" w:hAnsi="GHEA Grapalat" w:cs="Sylfaen"/>
          <w:sz w:val="20"/>
          <w:lang w:val="af-ZA"/>
        </w:rPr>
        <w:t xml:space="preserve"> </w:t>
      </w:r>
      <w:r w:rsidRPr="00D524BC">
        <w:rPr>
          <w:rFonts w:ascii="GHEA Grapalat" w:hAnsi="GHEA Grapalat" w:cs="Sylfaen"/>
          <w:sz w:val="20"/>
          <w:lang w:val="ru-RU"/>
        </w:rPr>
        <w:t>են</w:t>
      </w:r>
      <w:r w:rsidRPr="00D524BC">
        <w:rPr>
          <w:rFonts w:ascii="GHEA Grapalat" w:hAnsi="GHEA Grapalat" w:cs="Sylfaen"/>
          <w:sz w:val="20"/>
          <w:lang w:val="af-ZA"/>
        </w:rPr>
        <w:t xml:space="preserve"> </w:t>
      </w:r>
      <w:r w:rsidRPr="00D524BC">
        <w:rPr>
          <w:rFonts w:ascii="GHEA Grapalat" w:hAnsi="GHEA Grapalat" w:cs="Sylfaen"/>
          <w:sz w:val="20"/>
          <w:lang w:val="ru-RU"/>
        </w:rPr>
        <w:t>գնման</w:t>
      </w:r>
      <w:r w:rsidRPr="00D524BC">
        <w:rPr>
          <w:rFonts w:ascii="GHEA Grapalat" w:hAnsi="GHEA Grapalat" w:cs="Sylfaen"/>
          <w:sz w:val="20"/>
          <w:lang w:val="af-ZA"/>
        </w:rPr>
        <w:t xml:space="preserve"> </w:t>
      </w:r>
      <w:r w:rsidRPr="00D524BC">
        <w:rPr>
          <w:rFonts w:ascii="GHEA Grapalat" w:hAnsi="GHEA Grapalat" w:cs="Sylfaen"/>
          <w:sz w:val="20"/>
          <w:lang w:val="ru-RU"/>
        </w:rPr>
        <w:t>հայտով</w:t>
      </w:r>
      <w:r w:rsidRPr="00D524BC">
        <w:rPr>
          <w:rFonts w:ascii="GHEA Grapalat" w:hAnsi="GHEA Grapalat" w:cs="Sylfaen"/>
          <w:sz w:val="20"/>
          <w:lang w:val="af-ZA"/>
        </w:rPr>
        <w:t xml:space="preserve"> </w:t>
      </w:r>
      <w:r w:rsidRPr="00D524BC">
        <w:rPr>
          <w:rFonts w:ascii="GHEA Grapalat" w:hAnsi="GHEA Grapalat" w:cs="Sylfaen"/>
          <w:sz w:val="20"/>
          <w:lang w:val="ru-RU"/>
        </w:rPr>
        <w:t>սահմանված</w:t>
      </w:r>
      <w:r w:rsidRPr="00D524BC">
        <w:rPr>
          <w:rFonts w:ascii="GHEA Grapalat" w:hAnsi="GHEA Grapalat" w:cs="Sylfaen"/>
          <w:sz w:val="20"/>
          <w:lang w:val="af-ZA"/>
        </w:rPr>
        <w:t xml:space="preserve"> </w:t>
      </w:r>
      <w:r w:rsidRPr="00D524BC">
        <w:rPr>
          <w:rFonts w:ascii="GHEA Grapalat" w:hAnsi="GHEA Grapalat" w:cs="Sylfaen"/>
          <w:sz w:val="20"/>
          <w:lang w:val="ru-RU"/>
        </w:rPr>
        <w:t>գինը</w:t>
      </w:r>
      <w:r w:rsidRPr="00D524BC">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Pr="00D524BC" w:rsidRDefault="006E5207" w:rsidP="0069073C">
      <w:pPr>
        <w:shd w:val="clear" w:color="auto" w:fill="FFFFFF"/>
        <w:jc w:val="both"/>
        <w:rPr>
          <w:rFonts w:ascii="GHEA Grapalat" w:hAnsi="GHEA Grapalat" w:cs="Sylfaen"/>
          <w:sz w:val="20"/>
          <w:lang w:val="hy-AM"/>
        </w:rPr>
      </w:pPr>
      <w:r w:rsidRPr="00D524BC">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Pr="00D524BC" w:rsidRDefault="006E5207" w:rsidP="0069073C">
      <w:pPr>
        <w:shd w:val="clear" w:color="auto" w:fill="FFFFFF"/>
        <w:jc w:val="both"/>
        <w:rPr>
          <w:rFonts w:ascii="GHEA Grapalat" w:hAnsi="GHEA Grapalat" w:cs="Sylfaen"/>
          <w:sz w:val="20"/>
          <w:lang w:val="hy-AM"/>
        </w:rPr>
      </w:pPr>
      <w:r w:rsidRPr="00D524BC">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Pr="00D524BC" w:rsidRDefault="006E5207" w:rsidP="0069073C">
      <w:pPr>
        <w:jc w:val="both"/>
        <w:rPr>
          <w:rFonts w:ascii="GHEA Grapalat" w:hAnsi="GHEA Grapalat" w:cs="Sylfaen"/>
          <w:sz w:val="20"/>
          <w:lang w:val="hy-AM"/>
        </w:rPr>
      </w:pPr>
      <w:r w:rsidRPr="00D524BC">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D524BC">
        <w:rPr>
          <w:rFonts w:ascii="GHEA Grapalat" w:hAnsi="GHEA Grapalat" w:cs="Sylfaen"/>
          <w:sz w:val="20"/>
          <w:lang w:val="af-ZA"/>
        </w:rPr>
        <w:t xml:space="preserve"> </w:t>
      </w:r>
      <w:r w:rsidRPr="00D524BC">
        <w:rPr>
          <w:rFonts w:ascii="GHEA Grapalat" w:hAnsi="GHEA Grapalat" w:cs="Sylfaen"/>
          <w:sz w:val="20"/>
          <w:lang w:val="hy-AM"/>
        </w:rPr>
        <w:t>նվազագույն</w:t>
      </w:r>
      <w:r w:rsidRPr="00D524BC">
        <w:rPr>
          <w:rFonts w:ascii="GHEA Grapalat" w:hAnsi="GHEA Grapalat" w:cs="Sylfaen"/>
          <w:sz w:val="20"/>
          <w:lang w:val="af-ZA"/>
        </w:rPr>
        <w:t xml:space="preserve"> </w:t>
      </w:r>
      <w:r w:rsidRPr="00D524BC">
        <w:rPr>
          <w:rFonts w:ascii="GHEA Grapalat" w:hAnsi="GHEA Grapalat" w:cs="Sylfaen"/>
          <w:sz w:val="20"/>
          <w:lang w:val="hy-AM"/>
        </w:rPr>
        <w:t>գները</w:t>
      </w:r>
      <w:r w:rsidRPr="00D524BC">
        <w:rPr>
          <w:rFonts w:ascii="GHEA Grapalat" w:hAnsi="GHEA Grapalat" w:cs="Sylfaen"/>
          <w:sz w:val="20"/>
          <w:lang w:val="af-ZA"/>
        </w:rPr>
        <w:t xml:space="preserve"> </w:t>
      </w:r>
      <w:r w:rsidRPr="00D524BC">
        <w:rPr>
          <w:rFonts w:ascii="GHEA Grapalat" w:hAnsi="GHEA Grapalat" w:cs="Sylfaen"/>
          <w:sz w:val="20"/>
          <w:lang w:val="hy-AM"/>
        </w:rPr>
        <w:t>հավասար</w:t>
      </w:r>
      <w:r w:rsidRPr="00D524BC">
        <w:rPr>
          <w:rFonts w:ascii="GHEA Grapalat" w:hAnsi="GHEA Grapalat" w:cs="Sylfaen"/>
          <w:sz w:val="20"/>
          <w:lang w:val="af-ZA"/>
        </w:rPr>
        <w:t xml:space="preserve"> </w:t>
      </w:r>
      <w:r w:rsidRPr="00D524BC">
        <w:rPr>
          <w:rFonts w:ascii="GHEA Grapalat" w:hAnsi="GHEA Grapalat" w:cs="Sylfaen"/>
          <w:sz w:val="20"/>
          <w:lang w:val="hy-AM"/>
        </w:rPr>
        <w:t>են</w:t>
      </w:r>
      <w:r w:rsidRPr="00D524BC">
        <w:rPr>
          <w:rFonts w:ascii="GHEA Grapalat" w:hAnsi="GHEA Grapalat" w:cs="Sylfaen"/>
          <w:sz w:val="20"/>
          <w:lang w:val="af-ZA"/>
        </w:rPr>
        <w:t xml:space="preserve">, </w:t>
      </w:r>
      <w:r w:rsidRPr="00D524BC">
        <w:rPr>
          <w:rFonts w:ascii="GHEA Grapalat" w:hAnsi="GHEA Grapalat" w:cs="Sylfaen"/>
          <w:sz w:val="20"/>
          <w:lang w:val="hy-AM"/>
        </w:rPr>
        <w:t>գնման</w:t>
      </w:r>
      <w:r w:rsidRPr="00D524BC">
        <w:rPr>
          <w:rFonts w:ascii="GHEA Grapalat" w:hAnsi="GHEA Grapalat" w:cs="Sylfaen"/>
          <w:sz w:val="20"/>
          <w:lang w:val="af-ZA"/>
        </w:rPr>
        <w:t xml:space="preserve"> </w:t>
      </w:r>
      <w:r w:rsidRPr="00D524BC">
        <w:rPr>
          <w:rFonts w:ascii="GHEA Grapalat" w:hAnsi="GHEA Grapalat" w:cs="Sylfaen"/>
          <w:sz w:val="20"/>
          <w:lang w:val="hy-AM"/>
        </w:rPr>
        <w:t>ընթացակարգը</w:t>
      </w:r>
      <w:r w:rsidRPr="00D524BC">
        <w:rPr>
          <w:rFonts w:ascii="GHEA Grapalat" w:hAnsi="GHEA Grapalat" w:cs="Sylfaen"/>
          <w:sz w:val="20"/>
          <w:lang w:val="af-ZA"/>
        </w:rPr>
        <w:t xml:space="preserve"> </w:t>
      </w:r>
      <w:r w:rsidRPr="00D524BC">
        <w:rPr>
          <w:rFonts w:ascii="GHEA Grapalat" w:hAnsi="GHEA Grapalat" w:cs="Sylfaen"/>
          <w:sz w:val="20"/>
          <w:lang w:val="hy-AM"/>
        </w:rPr>
        <w:t>Օրենքի</w:t>
      </w:r>
      <w:r w:rsidRPr="00D524BC">
        <w:rPr>
          <w:rFonts w:ascii="GHEA Grapalat" w:hAnsi="GHEA Grapalat" w:cs="Sylfaen"/>
          <w:sz w:val="20"/>
          <w:lang w:val="af-ZA"/>
        </w:rPr>
        <w:t xml:space="preserve"> 37-</w:t>
      </w:r>
      <w:r w:rsidRPr="00D524BC">
        <w:rPr>
          <w:rFonts w:ascii="GHEA Grapalat" w:hAnsi="GHEA Grapalat" w:cs="Sylfaen"/>
          <w:sz w:val="20"/>
          <w:lang w:val="hy-AM"/>
        </w:rPr>
        <w:t>րդ</w:t>
      </w:r>
      <w:r w:rsidRPr="00D524BC">
        <w:rPr>
          <w:rFonts w:ascii="GHEA Grapalat" w:hAnsi="GHEA Grapalat" w:cs="Sylfaen"/>
          <w:sz w:val="20"/>
          <w:lang w:val="af-ZA"/>
        </w:rPr>
        <w:t xml:space="preserve"> </w:t>
      </w:r>
      <w:r w:rsidRPr="00D524BC">
        <w:rPr>
          <w:rFonts w:ascii="GHEA Grapalat" w:hAnsi="GHEA Grapalat" w:cs="Sylfaen"/>
          <w:sz w:val="20"/>
          <w:lang w:val="hy-AM"/>
        </w:rPr>
        <w:t>հոդվածի</w:t>
      </w:r>
      <w:r w:rsidRPr="00D524BC">
        <w:rPr>
          <w:rFonts w:ascii="GHEA Grapalat" w:hAnsi="GHEA Grapalat" w:cs="Sylfaen"/>
          <w:sz w:val="20"/>
          <w:lang w:val="af-ZA"/>
        </w:rPr>
        <w:t xml:space="preserve"> 1-</w:t>
      </w:r>
      <w:r w:rsidRPr="00D524BC">
        <w:rPr>
          <w:rFonts w:ascii="GHEA Grapalat" w:hAnsi="GHEA Grapalat" w:cs="Sylfaen"/>
          <w:sz w:val="20"/>
          <w:lang w:val="hy-AM"/>
        </w:rPr>
        <w:t>ին</w:t>
      </w:r>
      <w:r w:rsidRPr="00D524BC">
        <w:rPr>
          <w:rFonts w:ascii="GHEA Grapalat" w:hAnsi="GHEA Grapalat" w:cs="Sylfaen"/>
          <w:sz w:val="20"/>
          <w:lang w:val="af-ZA"/>
        </w:rPr>
        <w:t xml:space="preserve"> </w:t>
      </w:r>
      <w:r w:rsidRPr="00D524BC">
        <w:rPr>
          <w:rFonts w:ascii="GHEA Grapalat" w:hAnsi="GHEA Grapalat" w:cs="Sylfaen"/>
          <w:sz w:val="20"/>
          <w:lang w:val="hy-AM"/>
        </w:rPr>
        <w:t>մասի</w:t>
      </w:r>
      <w:r w:rsidRPr="00D524BC">
        <w:rPr>
          <w:rFonts w:ascii="GHEA Grapalat" w:hAnsi="GHEA Grapalat" w:cs="Sylfaen"/>
          <w:sz w:val="20"/>
          <w:lang w:val="af-ZA"/>
        </w:rPr>
        <w:t xml:space="preserve"> 1-</w:t>
      </w:r>
      <w:r w:rsidRPr="00D524BC">
        <w:rPr>
          <w:rFonts w:ascii="GHEA Grapalat" w:hAnsi="GHEA Grapalat" w:cs="Sylfaen"/>
          <w:sz w:val="20"/>
          <w:lang w:val="hy-AM"/>
        </w:rPr>
        <w:t>ին</w:t>
      </w:r>
      <w:r w:rsidRPr="00D524BC">
        <w:rPr>
          <w:rFonts w:ascii="GHEA Grapalat" w:hAnsi="GHEA Grapalat" w:cs="Sylfaen"/>
          <w:sz w:val="20"/>
          <w:lang w:val="af-ZA"/>
        </w:rPr>
        <w:t xml:space="preserve"> </w:t>
      </w:r>
      <w:r w:rsidRPr="00D524BC">
        <w:rPr>
          <w:rFonts w:ascii="GHEA Grapalat" w:hAnsi="GHEA Grapalat" w:cs="Sylfaen"/>
          <w:sz w:val="20"/>
          <w:lang w:val="hy-AM"/>
        </w:rPr>
        <w:t>կետի</w:t>
      </w:r>
      <w:r w:rsidRPr="00D524BC">
        <w:rPr>
          <w:rFonts w:ascii="GHEA Grapalat" w:hAnsi="GHEA Grapalat" w:cs="Sylfaen"/>
          <w:sz w:val="20"/>
          <w:lang w:val="af-ZA"/>
        </w:rPr>
        <w:t xml:space="preserve"> </w:t>
      </w:r>
      <w:r w:rsidRPr="00D524BC">
        <w:rPr>
          <w:rFonts w:ascii="GHEA Grapalat" w:hAnsi="GHEA Grapalat" w:cs="Sylfaen"/>
          <w:sz w:val="20"/>
          <w:lang w:val="hy-AM"/>
        </w:rPr>
        <w:t>հիման</w:t>
      </w:r>
      <w:r w:rsidRPr="00D524BC">
        <w:rPr>
          <w:rFonts w:ascii="GHEA Grapalat" w:hAnsi="GHEA Grapalat" w:cs="Sylfaen"/>
          <w:sz w:val="20"/>
          <w:lang w:val="af-ZA"/>
        </w:rPr>
        <w:t xml:space="preserve"> </w:t>
      </w:r>
      <w:r w:rsidRPr="00D524BC">
        <w:rPr>
          <w:rFonts w:ascii="GHEA Grapalat" w:hAnsi="GHEA Grapalat" w:cs="Sylfaen"/>
          <w:sz w:val="20"/>
          <w:lang w:val="hy-AM"/>
        </w:rPr>
        <w:t>վրա</w:t>
      </w:r>
      <w:r w:rsidRPr="00D524BC">
        <w:rPr>
          <w:rFonts w:ascii="GHEA Grapalat" w:hAnsi="GHEA Grapalat" w:cs="Sylfaen"/>
          <w:sz w:val="20"/>
          <w:lang w:val="af-ZA"/>
        </w:rPr>
        <w:t xml:space="preserve"> </w:t>
      </w:r>
      <w:r w:rsidRPr="00D524BC">
        <w:rPr>
          <w:rFonts w:ascii="GHEA Grapalat" w:hAnsi="GHEA Grapalat" w:cs="Sylfaen"/>
          <w:sz w:val="20"/>
          <w:lang w:val="hy-AM"/>
        </w:rPr>
        <w:t>հայտարարվում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lang w:val="hy-AM"/>
        </w:rPr>
        <w:t>չկայացած, բացառությամբ սույն ենթակետի «զ» պարբերությամբ նախատեսված դեպքի:</w:t>
      </w:r>
    </w:p>
    <w:p w:rsidR="006E5207" w:rsidRPr="00D524BC" w:rsidRDefault="006E5207" w:rsidP="0069073C">
      <w:pPr>
        <w:jc w:val="both"/>
        <w:rPr>
          <w:rFonts w:ascii="GHEA Grapalat" w:hAnsi="GHEA Grapalat"/>
          <w:sz w:val="20"/>
          <w:szCs w:val="20"/>
          <w:lang w:val="hy-AM" w:eastAsia="x-none"/>
        </w:rPr>
      </w:pPr>
      <w:r w:rsidRPr="00D524BC">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D524BC">
        <w:rPr>
          <w:rFonts w:ascii="GHEA Grapalat" w:hAnsi="GHEA Grapalat"/>
          <w:sz w:val="20"/>
          <w:szCs w:val="20"/>
          <w:lang w:val="hy-AM" w:eastAsia="x-none"/>
        </w:rPr>
        <w:t xml:space="preserve"> </w:t>
      </w:r>
      <w:r w:rsidRPr="00D524B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D524BC">
        <w:rPr>
          <w:rFonts w:ascii="GHEA Grapalat" w:hAnsi="GHEA Grapalat"/>
          <w:sz w:val="20"/>
          <w:szCs w:val="20"/>
          <w:lang w:val="hy-AM" w:eastAsia="x-none"/>
        </w:rPr>
        <w:t xml:space="preserve">հայտում ներառված </w:t>
      </w:r>
      <w:r w:rsidRPr="00D524BC">
        <w:rPr>
          <w:rFonts w:ascii="GHEA Grapalat" w:hAnsi="GHEA Grapalat"/>
          <w:sz w:val="20"/>
          <w:szCs w:val="20"/>
          <w:lang w:val="af-ZA" w:eastAsia="x-none"/>
        </w:rPr>
        <w:t xml:space="preserve">փաստաթղթերը, </w:t>
      </w:r>
      <w:r w:rsidRPr="00D524BC">
        <w:rPr>
          <w:rFonts w:ascii="GHEA Grapalat" w:hAnsi="GHEA Grapalat"/>
          <w:sz w:val="20"/>
          <w:szCs w:val="20"/>
          <w:lang w:val="af-ZA" w:eastAsia="x-none"/>
        </w:rPr>
        <w:lastRenderedPageBreak/>
        <w:t>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D524BC">
        <w:rPr>
          <w:rFonts w:ascii="GHEA Grapalat" w:hAnsi="GHEA Grapalat"/>
          <w:sz w:val="20"/>
          <w:szCs w:val="20"/>
          <w:lang w:val="hy-AM" w:eastAsia="x-none"/>
        </w:rPr>
        <w:t>:</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sz w:val="20"/>
          <w:lang w:val="af-ZA" w:eastAsia="x-none"/>
        </w:rPr>
        <w:t>8.8 Եթե հայտերի բացման</w:t>
      </w:r>
      <w:r w:rsidRPr="00D524BC">
        <w:rPr>
          <w:rFonts w:ascii="GHEA Grapalat" w:hAnsi="GHEA Grapalat"/>
          <w:sz w:val="20"/>
          <w:lang w:val="hy-AM" w:eastAsia="x-none"/>
        </w:rPr>
        <w:t xml:space="preserve"> և գնահատման</w:t>
      </w:r>
      <w:r w:rsidRPr="00D524BC">
        <w:rPr>
          <w:rFonts w:ascii="GHEA Grapalat" w:hAnsi="GHEA Grapalat"/>
          <w:sz w:val="20"/>
          <w:lang w:val="af-ZA" w:eastAsia="x-none"/>
        </w:rPr>
        <w:t xml:space="preserve"> նիստի ընթացքում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իրականացված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գնահատման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արդյուն</w:t>
      </w:r>
      <w:r w:rsidRPr="00D524BC">
        <w:rPr>
          <w:rFonts w:ascii="GHEA Grapalat" w:hAnsi="GHEA Grapalat" w:cs="Sylfaen"/>
          <w:sz w:val="20"/>
          <w:szCs w:val="24"/>
          <w:lang w:val="af-ZA" w:eastAsia="en-US"/>
        </w:rPr>
        <w:softHyphen/>
      </w:r>
      <w:r w:rsidRPr="00D524BC">
        <w:rPr>
          <w:rFonts w:ascii="GHEA Grapalat" w:hAnsi="GHEA Grapalat" w:cs="Sylfaen"/>
          <w:sz w:val="20"/>
          <w:szCs w:val="24"/>
          <w:lang w:val="hy-AM" w:eastAsia="en-US"/>
        </w:rPr>
        <w:t>քում</w:t>
      </w:r>
      <w:r w:rsidRPr="00D524BC">
        <w:rPr>
          <w:rFonts w:ascii="GHEA Grapalat" w:hAnsi="GHEA Grapalat" w:cs="Sylfaen"/>
          <w:sz w:val="20"/>
          <w:szCs w:val="24"/>
          <w:lang w:val="af-ZA" w:eastAsia="en-US"/>
        </w:rPr>
        <w:t xml:space="preserve"> մասնակցի </w:t>
      </w:r>
      <w:r w:rsidRPr="00D524BC">
        <w:rPr>
          <w:rFonts w:ascii="GHEA Grapalat" w:hAnsi="GHEA Grapalat" w:cs="Sylfaen"/>
          <w:sz w:val="20"/>
          <w:szCs w:val="24"/>
          <w:lang w:val="hy-AM" w:eastAsia="en-US"/>
        </w:rPr>
        <w:t>հայտում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արձանագրվում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անհամապատասխանություններ՝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հրավերի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պահանջների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նկատմամբ,ապա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հանձնաժողովը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մեկ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աշխատանքային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օրով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կասեցնում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նիստը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իսկ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հանձնաժողովի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քարտուղարը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նույն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օրը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դրա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մասին</w:t>
      </w:r>
      <w:r w:rsidRPr="00D524BC">
        <w:rPr>
          <w:rFonts w:ascii="GHEA Grapalat" w:hAnsi="GHEA Grapalat" w:cs="Sylfaen"/>
          <w:sz w:val="20"/>
          <w:szCs w:val="24"/>
          <w:lang w:val="af-ZA" w:eastAsia="en-US"/>
        </w:rPr>
        <w:t xml:space="preserve"> էլեկտրոնային եղանակով </w:t>
      </w:r>
      <w:r w:rsidRPr="00D524BC">
        <w:rPr>
          <w:rFonts w:ascii="GHEA Grapalat" w:hAnsi="GHEA Grapalat" w:cs="Sylfaen"/>
          <w:sz w:val="20"/>
          <w:szCs w:val="24"/>
          <w:lang w:val="hy-AM" w:eastAsia="en-US"/>
        </w:rPr>
        <w:t>տեղեկացնում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hy-AM" w:eastAsia="en-US"/>
        </w:rPr>
        <w:t>ասնակցին՝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առաջարկելով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մինչև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կասեցման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ժամկետի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ավարտը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շտկել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անհամապատասխանությունը</w:t>
      </w:r>
      <w:r w:rsidRPr="00D524BC">
        <w:rPr>
          <w:rFonts w:ascii="GHEA Grapalat" w:hAnsi="GHEA Grapalat" w:cs="Sylfaen"/>
          <w:sz w:val="20"/>
          <w:szCs w:val="24"/>
          <w:lang w:val="af-ZA" w:eastAsia="en-US"/>
        </w:rPr>
        <w:t>:</w:t>
      </w:r>
    </w:p>
    <w:p w:rsidR="006E5207" w:rsidRPr="00D524BC" w:rsidRDefault="006E5207" w:rsidP="0069073C">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D524BC">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D524BC">
        <w:rPr>
          <w:rFonts w:ascii="GHEA Grapalat" w:hAnsi="GHEA Grapalat" w:cs="Sylfaen"/>
          <w:sz w:val="20"/>
          <w:szCs w:val="24"/>
          <w:lang w:eastAsia="en-US"/>
        </w:rPr>
        <w:t>ա</w:t>
      </w:r>
      <w:r w:rsidRPr="00D524BC">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Pr="00D524BC" w:rsidRDefault="006E5207" w:rsidP="0069073C">
      <w:pPr>
        <w:pStyle w:val="norm"/>
        <w:spacing w:line="240" w:lineRule="auto"/>
        <w:ind w:firstLine="0"/>
        <w:rPr>
          <w:rFonts w:ascii="GHEA Grapalat" w:hAnsi="GHEA Grapalat" w:cs="Sylfaen"/>
          <w:sz w:val="20"/>
          <w:szCs w:val="24"/>
          <w:lang w:val="hy-AM" w:eastAsia="en-US"/>
        </w:rPr>
      </w:pPr>
      <w:r w:rsidRPr="00D524BC">
        <w:rPr>
          <w:rFonts w:ascii="GHEA Grapalat" w:hAnsi="GHEA Grapalat" w:cs="Sylfaen"/>
          <w:sz w:val="20"/>
          <w:szCs w:val="24"/>
          <w:lang w:val="af-ZA" w:eastAsia="en-US"/>
        </w:rPr>
        <w:t xml:space="preserve">8.9 </w:t>
      </w:r>
      <w:r w:rsidRPr="00D524BC">
        <w:rPr>
          <w:rFonts w:ascii="GHEA Grapalat" w:hAnsi="GHEA Grapalat" w:cs="Sylfaen"/>
          <w:sz w:val="20"/>
          <w:szCs w:val="24"/>
          <w:lang w:val="hy-AM" w:eastAsia="en-US"/>
        </w:rPr>
        <w:t>Եթե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սույն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հրավերի</w:t>
      </w:r>
      <w:r w:rsidRPr="00D524BC">
        <w:rPr>
          <w:rFonts w:ascii="GHEA Grapalat" w:hAnsi="GHEA Grapalat" w:cs="Sylfaen"/>
          <w:sz w:val="20"/>
          <w:szCs w:val="24"/>
          <w:lang w:val="af-ZA" w:eastAsia="en-US"/>
        </w:rPr>
        <w:t xml:space="preserve"> 8.8-</w:t>
      </w:r>
      <w:r w:rsidRPr="00D524BC">
        <w:rPr>
          <w:rFonts w:ascii="GHEA Grapalat" w:hAnsi="GHEA Grapalat" w:cs="Sylfaen"/>
          <w:sz w:val="20"/>
          <w:szCs w:val="24"/>
          <w:lang w:val="hy-AM" w:eastAsia="en-US"/>
        </w:rPr>
        <w:t>րդ</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կետով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սահմանված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ժամկետում</w:t>
      </w:r>
      <w:r w:rsidRPr="00D524BC">
        <w:rPr>
          <w:rFonts w:ascii="GHEA Grapalat" w:hAnsi="GHEA Grapalat" w:cs="Sylfaen"/>
          <w:sz w:val="20"/>
          <w:szCs w:val="24"/>
          <w:lang w:val="af-ZA" w:eastAsia="en-US"/>
        </w:rPr>
        <w:t xml:space="preserve"> մ</w:t>
      </w:r>
      <w:r w:rsidRPr="00D524BC">
        <w:rPr>
          <w:rFonts w:ascii="GHEA Grapalat" w:hAnsi="GHEA Grapalat" w:cs="Sylfaen"/>
          <w:sz w:val="20"/>
          <w:szCs w:val="24"/>
          <w:lang w:val="hy-AM" w:eastAsia="en-US"/>
        </w:rPr>
        <w:t>ասնակիցը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շտկում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արձանագրված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անհամապատասխանությունը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ապա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վերջինիս</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հայտը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գնահատվում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բավարար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Հակառակ</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դեպքում տվյալ մասնակցի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հայտը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գնահատվում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անբավարար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մերժվում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Pr="00D524BC" w:rsidRDefault="006E5207" w:rsidP="006E5207">
      <w:pPr>
        <w:pStyle w:val="norm"/>
        <w:spacing w:line="240" w:lineRule="auto"/>
        <w:ind w:firstLine="567"/>
        <w:rPr>
          <w:rFonts w:ascii="GHEA Grapalat" w:hAnsi="GHEA Grapalat" w:cs="Sylfaen"/>
          <w:sz w:val="20"/>
          <w:szCs w:val="24"/>
          <w:lang w:val="hy-AM" w:eastAsia="en-US"/>
        </w:rPr>
      </w:pPr>
      <w:r w:rsidRPr="00D524BC">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Pr="00D524BC" w:rsidRDefault="006E5207" w:rsidP="0069073C">
      <w:pPr>
        <w:pStyle w:val="23"/>
        <w:spacing w:line="240" w:lineRule="auto"/>
        <w:ind w:firstLine="0"/>
        <w:rPr>
          <w:rFonts w:ascii="GHEA Grapalat" w:hAnsi="GHEA Grapalat" w:cs="Sylfaen"/>
          <w:szCs w:val="24"/>
          <w:lang w:val="hy-AM"/>
        </w:rPr>
      </w:pPr>
      <w:r w:rsidRPr="00D524BC">
        <w:rPr>
          <w:rFonts w:ascii="GHEA Grapalat" w:hAnsi="GHEA Grapalat" w:cs="Sylfaen"/>
          <w:szCs w:val="24"/>
        </w:rPr>
        <w:t>8.</w:t>
      </w:r>
      <w:r w:rsidRPr="00D524BC">
        <w:rPr>
          <w:rFonts w:ascii="GHEA Grapalat" w:hAnsi="GHEA Grapalat" w:cs="Sylfaen"/>
          <w:szCs w:val="24"/>
          <w:lang w:val="hy-AM"/>
        </w:rPr>
        <w:t>10 Հանձնաժողովի անդամը կամ քարտուղարը չի կարող մասնակցել հանձնաժողովի աշխատանքներին</w:t>
      </w:r>
      <w:r w:rsidRPr="00D524BC">
        <w:rPr>
          <w:rFonts w:ascii="GHEA Grapalat" w:hAnsi="GHEA Grapalat" w:cs="Sylfaen"/>
          <w:szCs w:val="24"/>
        </w:rPr>
        <w:t xml:space="preserve">, </w:t>
      </w:r>
      <w:r w:rsidRPr="00D524BC">
        <w:rPr>
          <w:rFonts w:ascii="GHEA Grapalat" w:hAnsi="GHEA Grapalat" w:cs="Sylfaen"/>
          <w:szCs w:val="24"/>
          <w:lang w:val="hy-AM"/>
        </w:rPr>
        <w:t>եթե հայտերի բացման նիստում պարզվում է</w:t>
      </w:r>
      <w:r w:rsidRPr="00D524BC">
        <w:rPr>
          <w:rFonts w:ascii="GHEA Grapalat" w:hAnsi="GHEA Grapalat" w:cs="Sylfaen"/>
          <w:szCs w:val="24"/>
        </w:rPr>
        <w:t xml:space="preserve">, </w:t>
      </w:r>
      <w:r w:rsidRPr="00D524BC">
        <w:rPr>
          <w:rFonts w:ascii="GHEA Grapalat" w:hAnsi="GHEA Grapalat" w:cs="Sylfaen"/>
          <w:szCs w:val="24"/>
          <w:lang w:val="hy-AM"/>
        </w:rPr>
        <w:t>որ վերջիններիս կողմից հիմնադրված կամ բաժնեմաս</w:t>
      </w:r>
      <w:r w:rsidRPr="00D524BC">
        <w:rPr>
          <w:rFonts w:ascii="GHEA Grapalat" w:hAnsi="GHEA Grapalat" w:cs="Sylfaen"/>
          <w:szCs w:val="24"/>
        </w:rPr>
        <w:t xml:space="preserve"> (</w:t>
      </w:r>
      <w:r w:rsidRPr="00D524BC">
        <w:rPr>
          <w:rFonts w:ascii="GHEA Grapalat" w:hAnsi="GHEA Grapalat" w:cs="Sylfaen"/>
          <w:szCs w:val="24"/>
          <w:lang w:val="hy-AM"/>
        </w:rPr>
        <w:t>փայաբաժին</w:t>
      </w:r>
      <w:r w:rsidRPr="00D524BC">
        <w:rPr>
          <w:rFonts w:ascii="GHEA Grapalat" w:hAnsi="GHEA Grapalat" w:cs="Sylfaen"/>
          <w:szCs w:val="24"/>
        </w:rPr>
        <w:t xml:space="preserve">) </w:t>
      </w:r>
      <w:r w:rsidRPr="00D524BC">
        <w:rPr>
          <w:rFonts w:ascii="GHEA Grapalat" w:hAnsi="GHEA Grapalat" w:cs="Sylfaen"/>
          <w:szCs w:val="24"/>
          <w:lang w:val="hy-AM"/>
        </w:rPr>
        <w:t>ունեցող կազմակերպությունը</w:t>
      </w:r>
      <w:r w:rsidRPr="00D524BC">
        <w:rPr>
          <w:rFonts w:ascii="GHEA Grapalat" w:hAnsi="GHEA Grapalat" w:cs="Sylfaen"/>
          <w:szCs w:val="24"/>
        </w:rPr>
        <w:t xml:space="preserve">, </w:t>
      </w:r>
      <w:r w:rsidRPr="00D524BC">
        <w:rPr>
          <w:rFonts w:ascii="GHEA Grapalat" w:hAnsi="GHEA Grapalat" w:cs="Sylfaen"/>
          <w:szCs w:val="24"/>
          <w:lang w:val="hy-AM"/>
        </w:rPr>
        <w:t>կամ իրենց մերձավոր ազգակցությամբ կամ խնամիությամբ կապված անձը</w:t>
      </w:r>
      <w:r w:rsidRPr="00D524BC">
        <w:rPr>
          <w:rFonts w:ascii="GHEA Grapalat" w:hAnsi="GHEA Grapalat" w:cs="Sylfaen"/>
          <w:szCs w:val="24"/>
        </w:rPr>
        <w:t xml:space="preserve"> (</w:t>
      </w:r>
      <w:r w:rsidRPr="00D524BC">
        <w:rPr>
          <w:rFonts w:ascii="GHEA Grapalat" w:hAnsi="GHEA Grapalat" w:cs="Sylfaen"/>
          <w:szCs w:val="24"/>
          <w:lang w:val="hy-AM"/>
        </w:rPr>
        <w:t>ծնող</w:t>
      </w:r>
      <w:r w:rsidRPr="00D524BC">
        <w:rPr>
          <w:rFonts w:ascii="GHEA Grapalat" w:hAnsi="GHEA Grapalat" w:cs="Sylfaen"/>
          <w:szCs w:val="24"/>
        </w:rPr>
        <w:t xml:space="preserve">, </w:t>
      </w:r>
      <w:r w:rsidRPr="00D524BC">
        <w:rPr>
          <w:rFonts w:ascii="GHEA Grapalat" w:hAnsi="GHEA Grapalat" w:cs="Sylfaen"/>
          <w:szCs w:val="24"/>
          <w:lang w:val="hy-AM"/>
        </w:rPr>
        <w:t>ամուսին</w:t>
      </w:r>
      <w:r w:rsidRPr="00D524BC">
        <w:rPr>
          <w:rFonts w:ascii="GHEA Grapalat" w:hAnsi="GHEA Grapalat" w:cs="Sylfaen"/>
          <w:szCs w:val="24"/>
        </w:rPr>
        <w:t xml:space="preserve">, </w:t>
      </w:r>
      <w:r w:rsidRPr="00D524BC">
        <w:rPr>
          <w:rFonts w:ascii="GHEA Grapalat" w:hAnsi="GHEA Grapalat" w:cs="Sylfaen"/>
          <w:szCs w:val="24"/>
          <w:lang w:val="hy-AM"/>
        </w:rPr>
        <w:t>երեխա</w:t>
      </w:r>
      <w:r w:rsidRPr="00D524BC">
        <w:rPr>
          <w:rFonts w:ascii="GHEA Grapalat" w:hAnsi="GHEA Grapalat" w:cs="Sylfaen"/>
          <w:szCs w:val="24"/>
        </w:rPr>
        <w:t xml:space="preserve">, </w:t>
      </w:r>
      <w:r w:rsidRPr="00D524BC">
        <w:rPr>
          <w:rFonts w:ascii="GHEA Grapalat" w:hAnsi="GHEA Grapalat" w:cs="Sylfaen"/>
          <w:szCs w:val="24"/>
          <w:lang w:val="hy-AM"/>
        </w:rPr>
        <w:t>եղբայր</w:t>
      </w:r>
      <w:r w:rsidRPr="00D524BC">
        <w:rPr>
          <w:rFonts w:ascii="GHEA Grapalat" w:hAnsi="GHEA Grapalat" w:cs="Sylfaen"/>
          <w:szCs w:val="24"/>
        </w:rPr>
        <w:t xml:space="preserve">, </w:t>
      </w:r>
      <w:r w:rsidRPr="00D524BC">
        <w:rPr>
          <w:rFonts w:ascii="GHEA Grapalat" w:hAnsi="GHEA Grapalat" w:cs="Sylfaen"/>
          <w:szCs w:val="24"/>
          <w:lang w:val="hy-AM"/>
        </w:rPr>
        <w:t>քույր</w:t>
      </w:r>
      <w:r w:rsidRPr="00D524BC">
        <w:rPr>
          <w:rFonts w:ascii="GHEA Grapalat" w:hAnsi="GHEA Grapalat" w:cs="Sylfaen"/>
          <w:szCs w:val="24"/>
        </w:rPr>
        <w:t xml:space="preserve">, </w:t>
      </w:r>
      <w:r w:rsidRPr="00D524BC">
        <w:rPr>
          <w:rFonts w:ascii="GHEA Grapalat" w:hAnsi="GHEA Grapalat" w:cs="Sylfaen"/>
          <w:szCs w:val="24"/>
          <w:lang w:val="hy-AM"/>
        </w:rPr>
        <w:t>ինչպես նաև ամուսնու ծնող</w:t>
      </w:r>
      <w:r w:rsidRPr="00D524BC">
        <w:rPr>
          <w:rFonts w:ascii="GHEA Grapalat" w:hAnsi="GHEA Grapalat" w:cs="Sylfaen"/>
          <w:szCs w:val="24"/>
        </w:rPr>
        <w:t xml:space="preserve">, </w:t>
      </w:r>
      <w:r w:rsidRPr="00D524BC">
        <w:rPr>
          <w:rFonts w:ascii="GHEA Grapalat" w:hAnsi="GHEA Grapalat" w:cs="Sylfaen"/>
          <w:szCs w:val="24"/>
          <w:lang w:val="hy-AM"/>
        </w:rPr>
        <w:t>երեխա</w:t>
      </w:r>
      <w:r w:rsidRPr="00D524BC">
        <w:rPr>
          <w:rFonts w:ascii="GHEA Grapalat" w:hAnsi="GHEA Grapalat" w:cs="Sylfaen"/>
          <w:szCs w:val="24"/>
        </w:rPr>
        <w:t xml:space="preserve">, </w:t>
      </w:r>
      <w:r w:rsidRPr="00D524BC">
        <w:rPr>
          <w:rFonts w:ascii="GHEA Grapalat" w:hAnsi="GHEA Grapalat" w:cs="Sylfaen"/>
          <w:szCs w:val="24"/>
          <w:lang w:val="hy-AM"/>
        </w:rPr>
        <w:t>եղբայր կամ քույր</w:t>
      </w:r>
      <w:r w:rsidRPr="00D524BC">
        <w:rPr>
          <w:rFonts w:ascii="GHEA Grapalat" w:hAnsi="GHEA Grapalat" w:cs="Sylfaen"/>
          <w:szCs w:val="24"/>
        </w:rPr>
        <w:t xml:space="preserve">) </w:t>
      </w:r>
      <w:r w:rsidRPr="00D524BC">
        <w:rPr>
          <w:rFonts w:ascii="GHEA Grapalat" w:hAnsi="GHEA Grapalat" w:cs="Sylfaen"/>
          <w:szCs w:val="24"/>
          <w:lang w:val="hy-AM"/>
        </w:rPr>
        <w:t>կամ այդ անձի կողմից հիմնադրված կամ բաժնեմաս</w:t>
      </w:r>
      <w:r w:rsidRPr="00D524BC">
        <w:rPr>
          <w:rFonts w:ascii="GHEA Grapalat" w:hAnsi="GHEA Grapalat" w:cs="Sylfaen"/>
          <w:szCs w:val="24"/>
        </w:rPr>
        <w:t xml:space="preserve"> (</w:t>
      </w:r>
      <w:r w:rsidRPr="00D524BC">
        <w:rPr>
          <w:rFonts w:ascii="GHEA Grapalat" w:hAnsi="GHEA Grapalat" w:cs="Sylfaen"/>
          <w:szCs w:val="24"/>
          <w:lang w:val="hy-AM"/>
        </w:rPr>
        <w:t>փայաբաժին</w:t>
      </w:r>
      <w:r w:rsidRPr="00D524BC">
        <w:rPr>
          <w:rFonts w:ascii="GHEA Grapalat" w:hAnsi="GHEA Grapalat" w:cs="Sylfaen"/>
          <w:szCs w:val="24"/>
        </w:rPr>
        <w:t xml:space="preserve">) </w:t>
      </w:r>
      <w:r w:rsidRPr="00D524BC">
        <w:rPr>
          <w:rFonts w:ascii="GHEA Grapalat" w:hAnsi="GHEA Grapalat" w:cs="Sylfaen"/>
          <w:szCs w:val="24"/>
          <w:lang w:val="hy-AM"/>
        </w:rPr>
        <w:t>ունեցող կազմակերպությունը տվյալ ընթացակարգին մասնակցելու համար ներկայացրել է հայտ</w:t>
      </w:r>
      <w:r w:rsidRPr="00D524BC">
        <w:rPr>
          <w:rFonts w:ascii="GHEA Grapalat" w:hAnsi="GHEA Grapalat" w:cs="Sylfaen"/>
          <w:szCs w:val="24"/>
        </w:rPr>
        <w:t>:</w:t>
      </w:r>
      <w:r w:rsidRPr="00D524BC">
        <w:rPr>
          <w:rFonts w:ascii="GHEA Grapalat" w:hAnsi="GHEA Grapalat" w:cs="Sylfaen"/>
          <w:szCs w:val="24"/>
          <w:lang w:val="hy-AM"/>
        </w:rPr>
        <w:t xml:space="preserve"> Եթե առկա է սույն կետով նախատեսված պայմանը</w:t>
      </w:r>
      <w:r w:rsidRPr="00D524BC">
        <w:rPr>
          <w:rFonts w:ascii="GHEA Grapalat" w:hAnsi="GHEA Grapalat" w:cs="Sylfaen"/>
          <w:szCs w:val="24"/>
        </w:rPr>
        <w:t xml:space="preserve">, </w:t>
      </w:r>
      <w:r w:rsidRPr="00D524BC">
        <w:rPr>
          <w:rFonts w:ascii="GHEA Grapalat" w:hAnsi="GHEA Grapalat" w:cs="Sylfaen"/>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sidRPr="00D524BC">
        <w:rPr>
          <w:rFonts w:ascii="GHEA Grapalat" w:hAnsi="GHEA Grapalat" w:cs="Sylfaen"/>
          <w:szCs w:val="24"/>
        </w:rPr>
        <w:t xml:space="preserve">: </w:t>
      </w:r>
    </w:p>
    <w:p w:rsidR="0069073C" w:rsidRPr="00D524BC" w:rsidRDefault="006E5207" w:rsidP="0069073C">
      <w:pPr>
        <w:pStyle w:val="23"/>
        <w:spacing w:line="240" w:lineRule="auto"/>
        <w:ind w:firstLine="0"/>
        <w:rPr>
          <w:rFonts w:ascii="GHEA Grapalat" w:hAnsi="GHEA Grapalat" w:cs="Sylfaen"/>
          <w:szCs w:val="24"/>
          <w:lang w:val="hy-AM"/>
        </w:rPr>
      </w:pPr>
      <w:r w:rsidRPr="00D524BC">
        <w:rPr>
          <w:rFonts w:ascii="GHEA Grapalat" w:hAnsi="GHEA Grapalat" w:cs="Sylfaen"/>
          <w:szCs w:val="24"/>
          <w:lang w:val="hy-AM"/>
        </w:rPr>
        <w:t xml:space="preserve">8.11 </w:t>
      </w:r>
      <w:r w:rsidRPr="00D524BC">
        <w:rPr>
          <w:rFonts w:ascii="GHEA Grapalat" w:hAnsi="GHEA Grapalat" w:cs="Sylfaen"/>
          <w:szCs w:val="24"/>
          <w:lang w:val="es-ES"/>
        </w:rPr>
        <w:t>Հայտերը բացվելուց և գնահատվելուց հետո հետո կազմվում է արձանագրություն`</w:t>
      </w:r>
      <w:r w:rsidRPr="00D524BC">
        <w:rPr>
          <w:rFonts w:ascii="GHEA Grapalat" w:hAnsi="GHEA Grapalat" w:cs="Sylfaen"/>
        </w:rPr>
        <w:t xml:space="preserve"> գնումների մասին ՀՀ օրենսդրությամբ սահմանված կարգով</w:t>
      </w:r>
      <w:r w:rsidRPr="00D524BC">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D524BC">
        <w:rPr>
          <w:rFonts w:ascii="GHEA Grapalat" w:hAnsi="GHEA Grapalat" w:cs="Sylfaen"/>
          <w:szCs w:val="24"/>
          <w:lang w:val="hy-AM"/>
        </w:rPr>
        <w:t>Արձանագրությունն ստորագրում են հանձնաժողովի նիստին ներկա անդամները։</w:t>
      </w:r>
    </w:p>
    <w:p w:rsidR="006E5207" w:rsidRPr="00D524BC" w:rsidRDefault="006E5207" w:rsidP="0069073C">
      <w:pPr>
        <w:pStyle w:val="23"/>
        <w:spacing w:line="240" w:lineRule="auto"/>
        <w:ind w:firstLine="0"/>
        <w:rPr>
          <w:rFonts w:ascii="GHEA Grapalat" w:hAnsi="GHEA Grapalat" w:cs="Sylfaen"/>
          <w:szCs w:val="24"/>
          <w:lang w:val="hy-AM"/>
        </w:rPr>
      </w:pPr>
      <w:r w:rsidRPr="00D524BC">
        <w:rPr>
          <w:rFonts w:ascii="GHEA Grapalat" w:hAnsi="GHEA Grapalat" w:cs="Sylfaen"/>
          <w:szCs w:val="24"/>
          <w:lang w:val="hy-AM"/>
        </w:rPr>
        <w:t xml:space="preserve">8.12  </w:t>
      </w:r>
      <w:r w:rsidRPr="00D524BC">
        <w:rPr>
          <w:rFonts w:ascii="GHEA Grapalat" w:hAnsi="GHEA Grapalat" w:cs="Sylfaen"/>
          <w:szCs w:val="24"/>
        </w:rPr>
        <w:t>Հանձնաժողովի քարտուղարը հայտերի բացման</w:t>
      </w:r>
      <w:r w:rsidRPr="00D524BC">
        <w:rPr>
          <w:rFonts w:ascii="GHEA Grapalat" w:hAnsi="GHEA Grapalat" w:cs="Sylfaen"/>
          <w:szCs w:val="24"/>
          <w:lang w:val="hy-AM"/>
        </w:rPr>
        <w:t xml:space="preserve"> և գնահատման</w:t>
      </w:r>
      <w:r w:rsidRPr="00D524BC">
        <w:rPr>
          <w:rFonts w:ascii="GHEA Grapalat" w:hAnsi="GHEA Grapalat" w:cs="Sylfaen"/>
          <w:szCs w:val="24"/>
        </w:rPr>
        <w:t xml:space="preserve"> նիստի ավարտից հետո ոչ ուշ քան</w:t>
      </w:r>
      <w:r w:rsidRPr="00D524BC">
        <w:rPr>
          <w:rFonts w:ascii="GHEA Grapalat" w:hAnsi="GHEA Grapalat" w:cs="Arial"/>
          <w:spacing w:val="-8"/>
          <w:sz w:val="24"/>
          <w:szCs w:val="24"/>
        </w:rPr>
        <w:t xml:space="preserve"> </w:t>
      </w:r>
      <w:r w:rsidRPr="00D524BC">
        <w:rPr>
          <w:rFonts w:ascii="GHEA Grapalat" w:hAnsi="GHEA Grapalat" w:cs="Sylfaen"/>
          <w:szCs w:val="24"/>
        </w:rPr>
        <w:t xml:space="preserve">հաջորդող աշխատանքային օրը` </w:t>
      </w:r>
    </w:p>
    <w:p w:rsidR="006E5207" w:rsidRPr="00D524BC" w:rsidRDefault="006E5207" w:rsidP="0069073C">
      <w:pPr>
        <w:pStyle w:val="23"/>
        <w:spacing w:line="240" w:lineRule="auto"/>
        <w:ind w:firstLine="0"/>
        <w:rPr>
          <w:rFonts w:ascii="GHEA Grapalat" w:hAnsi="GHEA Grapalat" w:cs="Sylfaen"/>
          <w:szCs w:val="24"/>
        </w:rPr>
      </w:pPr>
      <w:r w:rsidRPr="00D524BC">
        <w:rPr>
          <w:rFonts w:ascii="GHEA Grapalat" w:hAnsi="GHEA Grapalat" w:cs="Sylfaen"/>
        </w:rPr>
        <w:t>1)</w:t>
      </w:r>
      <w:r w:rsidRPr="00D524BC">
        <w:rPr>
          <w:rFonts w:ascii="GHEA Grapalat" w:hAnsi="GHEA Grapalat" w:cs="Sylfaen"/>
          <w:lang w:val="hy-AM"/>
        </w:rPr>
        <w:t xml:space="preserve"> հայտերի բացման</w:t>
      </w:r>
      <w:r w:rsidRPr="00D524BC">
        <w:rPr>
          <w:rFonts w:ascii="GHEA Grapalat" w:hAnsi="GHEA Grapalat" w:cs="Sylfaen"/>
        </w:rPr>
        <w:t xml:space="preserve"> և գնահատման</w:t>
      </w:r>
      <w:r w:rsidRPr="00D524BC">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D524BC">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8.13 </w:t>
      </w:r>
      <w:r w:rsidRPr="00D524BC">
        <w:rPr>
          <w:rFonts w:ascii="GHEA Grapalat" w:hAnsi="GHEA Grapalat" w:cs="Sylfaen"/>
          <w:sz w:val="20"/>
        </w:rPr>
        <w:t>Օրենքի</w:t>
      </w:r>
      <w:r w:rsidRPr="00D524BC">
        <w:rPr>
          <w:rFonts w:ascii="GHEA Grapalat" w:hAnsi="GHEA Grapalat" w:cs="Sylfaen"/>
          <w:sz w:val="20"/>
          <w:lang w:val="af-ZA"/>
        </w:rPr>
        <w:t xml:space="preserve"> 6-</w:t>
      </w:r>
      <w:r w:rsidRPr="00D524BC">
        <w:rPr>
          <w:rFonts w:ascii="GHEA Grapalat" w:hAnsi="GHEA Grapalat" w:cs="Sylfaen"/>
          <w:sz w:val="20"/>
        </w:rPr>
        <w:t>րդ</w:t>
      </w:r>
      <w:r w:rsidRPr="00D524BC">
        <w:rPr>
          <w:rFonts w:ascii="GHEA Grapalat" w:hAnsi="GHEA Grapalat" w:cs="Sylfaen"/>
          <w:sz w:val="20"/>
          <w:lang w:val="af-ZA"/>
        </w:rPr>
        <w:t xml:space="preserve"> </w:t>
      </w:r>
      <w:r w:rsidRPr="00D524BC">
        <w:rPr>
          <w:rFonts w:ascii="GHEA Grapalat" w:hAnsi="GHEA Grapalat" w:cs="Sylfaen"/>
          <w:sz w:val="20"/>
        </w:rPr>
        <w:t>հոդվածի</w:t>
      </w:r>
      <w:r w:rsidRPr="00D524BC">
        <w:rPr>
          <w:rFonts w:ascii="GHEA Grapalat" w:hAnsi="GHEA Grapalat" w:cs="Sylfaen"/>
          <w:sz w:val="20"/>
          <w:lang w:val="af-ZA"/>
        </w:rPr>
        <w:t xml:space="preserve"> 1-</w:t>
      </w:r>
      <w:r w:rsidRPr="00D524BC">
        <w:rPr>
          <w:rFonts w:ascii="GHEA Grapalat" w:hAnsi="GHEA Grapalat" w:cs="Sylfaen"/>
          <w:sz w:val="20"/>
        </w:rPr>
        <w:t>ին</w:t>
      </w:r>
      <w:r w:rsidRPr="00D524BC">
        <w:rPr>
          <w:rFonts w:ascii="GHEA Grapalat" w:hAnsi="GHEA Grapalat" w:cs="Sylfaen"/>
          <w:sz w:val="20"/>
          <w:lang w:val="af-ZA"/>
        </w:rPr>
        <w:t xml:space="preserve"> </w:t>
      </w:r>
      <w:r w:rsidRPr="00D524BC">
        <w:rPr>
          <w:rFonts w:ascii="GHEA Grapalat" w:hAnsi="GHEA Grapalat" w:cs="Sylfaen"/>
          <w:sz w:val="20"/>
        </w:rPr>
        <w:t>մասի</w:t>
      </w:r>
      <w:r w:rsidRPr="00D524BC">
        <w:rPr>
          <w:rFonts w:ascii="GHEA Grapalat" w:hAnsi="GHEA Grapalat" w:cs="Sylfaen"/>
          <w:sz w:val="20"/>
          <w:lang w:val="af-ZA"/>
        </w:rPr>
        <w:t xml:space="preserve"> 6-</w:t>
      </w:r>
      <w:r w:rsidRPr="00D524BC">
        <w:rPr>
          <w:rFonts w:ascii="GHEA Grapalat" w:hAnsi="GHEA Grapalat" w:cs="Sylfaen"/>
          <w:sz w:val="20"/>
        </w:rPr>
        <w:t>րդ</w:t>
      </w:r>
      <w:r w:rsidRPr="00D524BC">
        <w:rPr>
          <w:rFonts w:ascii="GHEA Grapalat" w:hAnsi="GHEA Grapalat" w:cs="Sylfaen"/>
          <w:sz w:val="20"/>
          <w:lang w:val="af-ZA"/>
        </w:rPr>
        <w:t xml:space="preserve"> </w:t>
      </w:r>
      <w:r w:rsidRPr="00D524BC">
        <w:rPr>
          <w:rFonts w:ascii="GHEA Grapalat" w:hAnsi="GHEA Grapalat" w:cs="Sylfaen"/>
          <w:sz w:val="20"/>
        </w:rPr>
        <w:t>կետով</w:t>
      </w:r>
      <w:r w:rsidRPr="00D524BC">
        <w:rPr>
          <w:rFonts w:ascii="GHEA Grapalat" w:hAnsi="GHEA Grapalat" w:cs="Sylfaen"/>
          <w:sz w:val="20"/>
          <w:lang w:val="af-ZA"/>
        </w:rPr>
        <w:t xml:space="preserve"> </w:t>
      </w:r>
      <w:r w:rsidRPr="00D524BC">
        <w:rPr>
          <w:rFonts w:ascii="GHEA Grapalat" w:hAnsi="GHEA Grapalat" w:cs="Sylfaen"/>
          <w:sz w:val="20"/>
        </w:rPr>
        <w:t>նախատեսված</w:t>
      </w:r>
      <w:r w:rsidRPr="00D524BC">
        <w:rPr>
          <w:rFonts w:ascii="GHEA Grapalat" w:hAnsi="GHEA Grapalat" w:cs="Sylfaen"/>
          <w:sz w:val="20"/>
          <w:lang w:val="af-ZA"/>
        </w:rPr>
        <w:t xml:space="preserve"> </w:t>
      </w:r>
      <w:r w:rsidRPr="00D524BC">
        <w:rPr>
          <w:rFonts w:ascii="GHEA Grapalat" w:hAnsi="GHEA Grapalat" w:cs="Sylfaen"/>
          <w:sz w:val="20"/>
        </w:rPr>
        <w:t>հիմքերն</w:t>
      </w:r>
      <w:r w:rsidRPr="00D524BC">
        <w:rPr>
          <w:rFonts w:ascii="GHEA Grapalat" w:hAnsi="GHEA Grapalat" w:cs="Sylfaen"/>
          <w:sz w:val="20"/>
          <w:lang w:val="af-ZA"/>
        </w:rPr>
        <w:t xml:space="preserve"> </w:t>
      </w:r>
      <w:r w:rsidRPr="00D524BC">
        <w:rPr>
          <w:rFonts w:ascii="GHEA Grapalat" w:hAnsi="GHEA Grapalat" w:cs="Sylfaen"/>
          <w:sz w:val="20"/>
        </w:rPr>
        <w:t>ի</w:t>
      </w:r>
      <w:r w:rsidRPr="00D524BC">
        <w:rPr>
          <w:rFonts w:ascii="GHEA Grapalat" w:hAnsi="GHEA Grapalat" w:cs="Sylfaen"/>
          <w:sz w:val="20"/>
          <w:lang w:val="af-ZA"/>
        </w:rPr>
        <w:t xml:space="preserve"> </w:t>
      </w:r>
      <w:r w:rsidRPr="00D524BC">
        <w:rPr>
          <w:rFonts w:ascii="GHEA Grapalat" w:hAnsi="GHEA Grapalat" w:cs="Sylfaen"/>
          <w:sz w:val="20"/>
        </w:rPr>
        <w:t>հայտ</w:t>
      </w:r>
      <w:r w:rsidRPr="00D524BC">
        <w:rPr>
          <w:rFonts w:ascii="GHEA Grapalat" w:hAnsi="GHEA Grapalat" w:cs="Sylfaen"/>
          <w:sz w:val="20"/>
          <w:lang w:val="af-ZA"/>
        </w:rPr>
        <w:t xml:space="preserve"> </w:t>
      </w:r>
      <w:r w:rsidRPr="00D524BC">
        <w:rPr>
          <w:rFonts w:ascii="GHEA Grapalat" w:hAnsi="GHEA Grapalat" w:cs="Sylfaen"/>
          <w:sz w:val="20"/>
        </w:rPr>
        <w:t>գալու</w:t>
      </w:r>
      <w:r w:rsidRPr="00D524BC">
        <w:rPr>
          <w:rFonts w:ascii="GHEA Grapalat" w:hAnsi="GHEA Grapalat" w:cs="Sylfaen"/>
          <w:sz w:val="20"/>
          <w:lang w:val="af-ZA"/>
        </w:rPr>
        <w:t xml:space="preserve"> </w:t>
      </w:r>
      <w:r w:rsidRPr="00D524BC">
        <w:rPr>
          <w:rFonts w:ascii="GHEA Grapalat" w:hAnsi="GHEA Grapalat" w:cs="Sylfaen"/>
          <w:sz w:val="20"/>
        </w:rPr>
        <w:t>օրվան</w:t>
      </w:r>
      <w:r w:rsidRPr="00D524BC">
        <w:rPr>
          <w:rFonts w:ascii="GHEA Grapalat" w:hAnsi="GHEA Grapalat" w:cs="Sylfaen"/>
          <w:sz w:val="20"/>
          <w:lang w:val="af-ZA"/>
        </w:rPr>
        <w:t xml:space="preserve"> </w:t>
      </w:r>
      <w:r w:rsidRPr="00D524BC">
        <w:rPr>
          <w:rFonts w:ascii="GHEA Grapalat" w:hAnsi="GHEA Grapalat" w:cs="Sylfaen"/>
          <w:sz w:val="20"/>
        </w:rPr>
        <w:t>հաջորդող</w:t>
      </w:r>
      <w:r w:rsidRPr="00D524BC">
        <w:rPr>
          <w:rFonts w:ascii="GHEA Grapalat" w:hAnsi="GHEA Grapalat" w:cs="Sylfaen"/>
          <w:sz w:val="20"/>
          <w:lang w:val="af-ZA"/>
        </w:rPr>
        <w:t xml:space="preserve"> </w:t>
      </w:r>
      <w:r w:rsidRPr="00D524BC">
        <w:rPr>
          <w:rFonts w:ascii="GHEA Grapalat" w:hAnsi="GHEA Grapalat" w:cs="Sylfaen"/>
          <w:sz w:val="20"/>
        </w:rPr>
        <w:t>հինգ</w:t>
      </w:r>
      <w:r w:rsidRPr="00D524BC">
        <w:rPr>
          <w:rFonts w:ascii="GHEA Grapalat" w:hAnsi="GHEA Grapalat" w:cs="Sylfaen"/>
          <w:sz w:val="20"/>
          <w:lang w:val="af-ZA"/>
        </w:rPr>
        <w:t xml:space="preserve">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rPr>
        <w:t>օրվա</w:t>
      </w:r>
      <w:r w:rsidRPr="00D524BC">
        <w:rPr>
          <w:rFonts w:ascii="GHEA Grapalat" w:hAnsi="GHEA Grapalat" w:cs="Sylfaen"/>
          <w:sz w:val="20"/>
          <w:lang w:val="af-ZA"/>
        </w:rPr>
        <w:t xml:space="preserve"> </w:t>
      </w:r>
      <w:r w:rsidRPr="00D524BC">
        <w:rPr>
          <w:rFonts w:ascii="GHEA Grapalat" w:hAnsi="GHEA Grapalat" w:cs="Sylfaen"/>
          <w:sz w:val="20"/>
        </w:rPr>
        <w:t>ընթացքում</w:t>
      </w:r>
      <w:r w:rsidRPr="00D524BC">
        <w:rPr>
          <w:rFonts w:ascii="GHEA Grapalat" w:hAnsi="GHEA Grapalat" w:cs="Sylfaen"/>
          <w:sz w:val="20"/>
          <w:lang w:val="af-ZA"/>
        </w:rPr>
        <w:t xml:space="preserve"> </w:t>
      </w:r>
      <w:r w:rsidRPr="00D524BC">
        <w:rPr>
          <w:rFonts w:ascii="GHEA Grapalat" w:hAnsi="GHEA Grapalat" w:cs="Sylfaen"/>
          <w:sz w:val="20"/>
        </w:rPr>
        <w:t>պատվիրատուն</w:t>
      </w:r>
      <w:r w:rsidRPr="00D524BC">
        <w:rPr>
          <w:rFonts w:ascii="GHEA Grapalat" w:hAnsi="GHEA Grapalat" w:cs="Sylfaen"/>
          <w:sz w:val="20"/>
          <w:lang w:val="af-ZA"/>
        </w:rPr>
        <w:t xml:space="preserve"> </w:t>
      </w:r>
      <w:r w:rsidRPr="00D524BC">
        <w:rPr>
          <w:rFonts w:ascii="GHEA Grapalat" w:hAnsi="GHEA Grapalat" w:cs="Sylfaen"/>
          <w:sz w:val="20"/>
        </w:rPr>
        <w:t>տվյալ</w:t>
      </w:r>
      <w:r w:rsidRPr="00D524BC">
        <w:rPr>
          <w:rFonts w:ascii="GHEA Grapalat" w:hAnsi="GHEA Grapalat" w:cs="Sylfaen"/>
          <w:sz w:val="20"/>
          <w:lang w:val="af-ZA"/>
        </w:rPr>
        <w:t xml:space="preserve"> </w:t>
      </w:r>
      <w:r w:rsidRPr="00D524BC">
        <w:rPr>
          <w:rFonts w:ascii="GHEA Grapalat" w:hAnsi="GHEA Grapalat" w:cs="Sylfaen"/>
          <w:sz w:val="20"/>
        </w:rPr>
        <w:t>մասնակցի</w:t>
      </w:r>
      <w:r w:rsidRPr="00D524BC">
        <w:rPr>
          <w:rFonts w:ascii="GHEA Grapalat" w:hAnsi="GHEA Grapalat" w:cs="Sylfaen"/>
          <w:sz w:val="20"/>
          <w:lang w:val="af-ZA"/>
        </w:rPr>
        <w:t xml:space="preserve"> </w:t>
      </w:r>
      <w:r w:rsidRPr="00D524BC">
        <w:rPr>
          <w:rFonts w:ascii="GHEA Grapalat" w:hAnsi="GHEA Grapalat" w:cs="Sylfaen"/>
          <w:sz w:val="20"/>
        </w:rPr>
        <w:t>տվյալները</w:t>
      </w:r>
      <w:r w:rsidRPr="00D524BC">
        <w:rPr>
          <w:rFonts w:ascii="GHEA Grapalat" w:hAnsi="GHEA Grapalat" w:cs="Sylfaen"/>
          <w:sz w:val="20"/>
          <w:lang w:val="af-ZA"/>
        </w:rPr>
        <w:t xml:space="preserve">` </w:t>
      </w:r>
      <w:r w:rsidRPr="00D524BC">
        <w:rPr>
          <w:rFonts w:ascii="GHEA Grapalat" w:hAnsi="GHEA Grapalat" w:cs="Sylfaen"/>
          <w:sz w:val="20"/>
        </w:rPr>
        <w:t>համապատասխան</w:t>
      </w:r>
      <w:r w:rsidRPr="00D524BC">
        <w:rPr>
          <w:rFonts w:ascii="GHEA Grapalat" w:hAnsi="GHEA Grapalat" w:cs="Sylfaen"/>
          <w:sz w:val="20"/>
          <w:lang w:val="af-ZA"/>
        </w:rPr>
        <w:t xml:space="preserve"> </w:t>
      </w:r>
      <w:r w:rsidRPr="00D524BC">
        <w:rPr>
          <w:rFonts w:ascii="GHEA Grapalat" w:hAnsi="GHEA Grapalat" w:cs="Sylfaen"/>
          <w:sz w:val="20"/>
        </w:rPr>
        <w:t>հիմքերով</w:t>
      </w:r>
      <w:r w:rsidRPr="00D524BC">
        <w:rPr>
          <w:rFonts w:ascii="GHEA Grapalat" w:hAnsi="GHEA Grapalat" w:cs="Sylfaen"/>
          <w:sz w:val="20"/>
          <w:lang w:val="af-ZA"/>
        </w:rPr>
        <w:t xml:space="preserve">, </w:t>
      </w:r>
      <w:r w:rsidRPr="00D524BC">
        <w:rPr>
          <w:rFonts w:ascii="GHEA Grapalat" w:hAnsi="GHEA Grapalat" w:cs="Sylfaen"/>
          <w:sz w:val="20"/>
        </w:rPr>
        <w:t>գրավոր</w:t>
      </w:r>
      <w:r w:rsidRPr="00D524BC">
        <w:rPr>
          <w:rFonts w:ascii="GHEA Grapalat" w:hAnsi="GHEA Grapalat" w:cs="Sylfaen"/>
          <w:sz w:val="20"/>
          <w:lang w:val="af-ZA"/>
        </w:rPr>
        <w:t xml:space="preserve"> </w:t>
      </w:r>
      <w:r w:rsidRPr="00D524BC">
        <w:rPr>
          <w:rFonts w:ascii="GHEA Grapalat" w:hAnsi="GHEA Grapalat" w:cs="Sylfaen"/>
          <w:sz w:val="20"/>
        </w:rPr>
        <w:t>ուղարկում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լիազորված</w:t>
      </w:r>
      <w:r w:rsidRPr="00D524BC">
        <w:rPr>
          <w:rFonts w:ascii="GHEA Grapalat" w:hAnsi="GHEA Grapalat" w:cs="Sylfaen"/>
          <w:sz w:val="20"/>
          <w:lang w:val="af-ZA"/>
        </w:rPr>
        <w:t xml:space="preserve"> </w:t>
      </w:r>
      <w:r w:rsidRPr="00D524BC">
        <w:rPr>
          <w:rFonts w:ascii="GHEA Grapalat" w:hAnsi="GHEA Grapalat" w:cs="Sylfaen"/>
          <w:sz w:val="20"/>
        </w:rPr>
        <w:t>մարմին</w:t>
      </w:r>
      <w:r w:rsidRPr="00D524BC">
        <w:rPr>
          <w:rFonts w:ascii="GHEA Grapalat" w:hAnsi="GHEA Grapalat" w:cs="Sylfaen"/>
          <w:sz w:val="20"/>
          <w:lang w:val="hy-AM"/>
        </w:rPr>
        <w:t xml:space="preserve">, </w:t>
      </w:r>
      <w:r w:rsidRPr="00D524BC">
        <w:rPr>
          <w:rFonts w:ascii="GHEA Grapalat" w:hAnsi="GHEA Grapalat" w:cs="Sylfaen"/>
          <w:sz w:val="20"/>
        </w:rPr>
        <w:t>որը</w:t>
      </w:r>
      <w:r w:rsidRPr="00D524BC">
        <w:rPr>
          <w:rFonts w:ascii="GHEA Grapalat" w:hAnsi="GHEA Grapalat" w:cs="Sylfaen"/>
          <w:sz w:val="20"/>
          <w:lang w:val="af-ZA"/>
        </w:rPr>
        <w:t xml:space="preserve"> </w:t>
      </w:r>
      <w:r w:rsidRPr="00D524BC">
        <w:rPr>
          <w:rFonts w:ascii="GHEA Grapalat" w:hAnsi="GHEA Grapalat" w:cs="Sylfaen"/>
          <w:sz w:val="20"/>
        </w:rPr>
        <w:t>դրանք</w:t>
      </w:r>
      <w:r w:rsidRPr="00D524BC">
        <w:rPr>
          <w:rFonts w:ascii="GHEA Grapalat" w:hAnsi="GHEA Grapalat" w:cs="Sylfaen"/>
          <w:sz w:val="20"/>
          <w:lang w:val="af-ZA"/>
        </w:rPr>
        <w:t xml:space="preserve"> </w:t>
      </w:r>
      <w:r w:rsidRPr="00D524BC">
        <w:rPr>
          <w:rFonts w:ascii="GHEA Grapalat" w:hAnsi="GHEA Grapalat" w:cs="Sylfaen"/>
          <w:sz w:val="20"/>
        </w:rPr>
        <w:t>ստանալուն</w:t>
      </w:r>
      <w:r w:rsidRPr="00D524BC">
        <w:rPr>
          <w:rFonts w:ascii="GHEA Grapalat" w:hAnsi="GHEA Grapalat" w:cs="Sylfaen"/>
          <w:sz w:val="20"/>
          <w:lang w:val="af-ZA"/>
        </w:rPr>
        <w:t xml:space="preserve"> </w:t>
      </w:r>
      <w:r w:rsidRPr="00D524BC">
        <w:rPr>
          <w:rFonts w:ascii="GHEA Grapalat" w:hAnsi="GHEA Grapalat" w:cs="Sylfaen"/>
          <w:sz w:val="20"/>
        </w:rPr>
        <w:t>հաջորդող</w:t>
      </w:r>
      <w:r w:rsidRPr="00D524BC">
        <w:rPr>
          <w:rFonts w:ascii="GHEA Grapalat" w:hAnsi="GHEA Grapalat" w:cs="Sylfaen"/>
          <w:sz w:val="20"/>
          <w:lang w:val="af-ZA"/>
        </w:rPr>
        <w:t xml:space="preserve"> </w:t>
      </w:r>
      <w:r w:rsidRPr="00D524BC">
        <w:rPr>
          <w:rFonts w:ascii="GHEA Grapalat" w:hAnsi="GHEA Grapalat" w:cs="Sylfaen"/>
          <w:sz w:val="20"/>
        </w:rPr>
        <w:t>հինգ</w:t>
      </w:r>
      <w:r w:rsidRPr="00D524BC">
        <w:rPr>
          <w:rFonts w:ascii="GHEA Grapalat" w:hAnsi="GHEA Grapalat" w:cs="Sylfaen"/>
          <w:sz w:val="20"/>
          <w:lang w:val="af-ZA"/>
        </w:rPr>
        <w:t xml:space="preserve">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rPr>
        <w:t>օրվա</w:t>
      </w:r>
      <w:r w:rsidRPr="00D524BC">
        <w:rPr>
          <w:rFonts w:ascii="GHEA Grapalat" w:hAnsi="GHEA Grapalat" w:cs="Sylfaen"/>
          <w:sz w:val="20"/>
          <w:lang w:val="af-ZA"/>
        </w:rPr>
        <w:t xml:space="preserve"> </w:t>
      </w:r>
      <w:r w:rsidRPr="00D524BC">
        <w:rPr>
          <w:rFonts w:ascii="GHEA Grapalat" w:hAnsi="GHEA Grapalat" w:cs="Sylfaen"/>
          <w:sz w:val="20"/>
        </w:rPr>
        <w:t>ընթացքում</w:t>
      </w:r>
      <w:r w:rsidRPr="00D524BC">
        <w:rPr>
          <w:rFonts w:ascii="GHEA Grapalat" w:hAnsi="GHEA Grapalat" w:cs="Sylfaen"/>
          <w:sz w:val="20"/>
          <w:lang w:val="af-ZA"/>
        </w:rPr>
        <w:t xml:space="preserve"> </w:t>
      </w:r>
      <w:bookmarkStart w:id="5" w:name="_Hlk9262748"/>
      <w:r w:rsidRPr="00D524BC">
        <w:rPr>
          <w:rFonts w:ascii="GHEA Grapalat" w:hAnsi="GHEA Grapalat" w:cs="Sylfaen"/>
          <w:sz w:val="20"/>
        </w:rPr>
        <w:t>նախաձեռնում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տվյալ</w:t>
      </w:r>
      <w:r w:rsidRPr="00D524BC">
        <w:rPr>
          <w:rFonts w:ascii="GHEA Grapalat" w:hAnsi="GHEA Grapalat" w:cs="Sylfaen"/>
          <w:sz w:val="20"/>
          <w:lang w:val="af-ZA"/>
        </w:rPr>
        <w:t xml:space="preserve"> </w:t>
      </w:r>
      <w:r w:rsidRPr="00D524BC">
        <w:rPr>
          <w:rFonts w:ascii="GHEA Grapalat" w:hAnsi="GHEA Grapalat" w:cs="Sylfaen"/>
          <w:sz w:val="20"/>
        </w:rPr>
        <w:t>մասնակցին</w:t>
      </w:r>
      <w:r w:rsidRPr="00D524BC">
        <w:rPr>
          <w:rFonts w:ascii="GHEA Grapalat" w:hAnsi="GHEA Grapalat" w:cs="Sylfaen"/>
          <w:sz w:val="20"/>
          <w:lang w:val="af-ZA"/>
        </w:rPr>
        <w:t xml:space="preserve"> </w:t>
      </w:r>
      <w:r w:rsidRPr="00D524BC">
        <w:rPr>
          <w:rFonts w:ascii="GHEA Grapalat" w:hAnsi="GHEA Grapalat" w:cs="Sylfaen"/>
          <w:sz w:val="20"/>
        </w:rPr>
        <w:t>գնումների</w:t>
      </w:r>
      <w:r w:rsidRPr="00D524BC">
        <w:rPr>
          <w:rFonts w:ascii="GHEA Grapalat" w:hAnsi="GHEA Grapalat" w:cs="Sylfaen"/>
          <w:sz w:val="20"/>
          <w:lang w:val="af-ZA"/>
        </w:rPr>
        <w:t xml:space="preserve"> </w:t>
      </w:r>
      <w:r w:rsidRPr="00D524BC">
        <w:rPr>
          <w:rFonts w:ascii="GHEA Grapalat" w:hAnsi="GHEA Grapalat" w:cs="Sylfaen"/>
          <w:sz w:val="20"/>
        </w:rPr>
        <w:t>գործընթացին</w:t>
      </w:r>
      <w:r w:rsidRPr="00D524BC">
        <w:rPr>
          <w:rFonts w:ascii="GHEA Grapalat" w:hAnsi="GHEA Grapalat" w:cs="Sylfaen"/>
          <w:sz w:val="20"/>
          <w:lang w:val="af-ZA"/>
        </w:rPr>
        <w:t xml:space="preserve"> </w:t>
      </w:r>
      <w:r w:rsidRPr="00D524BC">
        <w:rPr>
          <w:rFonts w:ascii="GHEA Grapalat" w:hAnsi="GHEA Grapalat" w:cs="Sylfaen"/>
          <w:sz w:val="20"/>
        </w:rPr>
        <w:t>մասնակցելու</w:t>
      </w:r>
      <w:r w:rsidRPr="00D524BC">
        <w:rPr>
          <w:rFonts w:ascii="GHEA Grapalat" w:hAnsi="GHEA Grapalat" w:cs="Sylfaen"/>
          <w:sz w:val="20"/>
          <w:lang w:val="af-ZA"/>
        </w:rPr>
        <w:t xml:space="preserve"> </w:t>
      </w:r>
      <w:r w:rsidRPr="00D524BC">
        <w:rPr>
          <w:rFonts w:ascii="GHEA Grapalat" w:hAnsi="GHEA Grapalat" w:cs="Sylfaen"/>
          <w:sz w:val="20"/>
        </w:rPr>
        <w:t>իրավունք</w:t>
      </w:r>
      <w:r w:rsidRPr="00D524BC">
        <w:rPr>
          <w:rFonts w:ascii="GHEA Grapalat" w:hAnsi="GHEA Grapalat" w:cs="Sylfaen"/>
          <w:sz w:val="20"/>
          <w:lang w:val="af-ZA"/>
        </w:rPr>
        <w:t xml:space="preserve"> </w:t>
      </w:r>
      <w:r w:rsidRPr="00D524BC">
        <w:rPr>
          <w:rFonts w:ascii="GHEA Grapalat" w:hAnsi="GHEA Grapalat" w:cs="Sylfaen"/>
          <w:sz w:val="20"/>
        </w:rPr>
        <w:t>չունեցող</w:t>
      </w:r>
      <w:r w:rsidRPr="00D524BC">
        <w:rPr>
          <w:rFonts w:ascii="GHEA Grapalat" w:hAnsi="GHEA Grapalat" w:cs="Sylfaen"/>
          <w:sz w:val="20"/>
          <w:lang w:val="af-ZA"/>
        </w:rPr>
        <w:t xml:space="preserve"> </w:t>
      </w:r>
      <w:r w:rsidRPr="00D524BC">
        <w:rPr>
          <w:rFonts w:ascii="GHEA Grapalat" w:hAnsi="GHEA Grapalat" w:cs="Sylfaen"/>
          <w:sz w:val="20"/>
        </w:rPr>
        <w:t>մասնակիցների</w:t>
      </w:r>
      <w:r w:rsidRPr="00D524BC">
        <w:rPr>
          <w:rFonts w:ascii="GHEA Grapalat" w:hAnsi="GHEA Grapalat" w:cs="Sylfaen"/>
          <w:sz w:val="20"/>
          <w:lang w:val="af-ZA"/>
        </w:rPr>
        <w:t xml:space="preserve"> </w:t>
      </w:r>
      <w:r w:rsidRPr="00D524BC">
        <w:rPr>
          <w:rFonts w:ascii="GHEA Grapalat" w:hAnsi="GHEA Grapalat" w:cs="Sylfaen"/>
          <w:sz w:val="20"/>
        </w:rPr>
        <w:t>ցուցակում</w:t>
      </w:r>
      <w:r w:rsidRPr="00D524BC">
        <w:rPr>
          <w:rFonts w:ascii="GHEA Grapalat" w:hAnsi="GHEA Grapalat" w:cs="Sylfaen"/>
          <w:sz w:val="20"/>
          <w:lang w:val="af-ZA"/>
        </w:rPr>
        <w:t xml:space="preserve"> </w:t>
      </w:r>
      <w:r w:rsidRPr="00D524BC">
        <w:rPr>
          <w:rFonts w:ascii="GHEA Grapalat" w:hAnsi="GHEA Grapalat" w:cs="Sylfaen"/>
          <w:sz w:val="20"/>
        </w:rPr>
        <w:t>ներառելու</w:t>
      </w:r>
      <w:r w:rsidRPr="00D524BC">
        <w:rPr>
          <w:rFonts w:ascii="GHEA Grapalat" w:hAnsi="GHEA Grapalat" w:cs="Sylfaen"/>
          <w:sz w:val="20"/>
          <w:lang w:val="af-ZA"/>
        </w:rPr>
        <w:t xml:space="preserve"> </w:t>
      </w:r>
      <w:r w:rsidRPr="00D524BC">
        <w:rPr>
          <w:rFonts w:ascii="GHEA Grapalat" w:hAnsi="GHEA Grapalat" w:cs="Sylfaen"/>
          <w:sz w:val="20"/>
        </w:rPr>
        <w:t>ընթացակարգ</w:t>
      </w:r>
      <w:bookmarkEnd w:id="5"/>
      <w:r w:rsidRPr="00D524BC">
        <w:rPr>
          <w:rFonts w:ascii="GHEA Grapalat" w:hAnsi="GHEA Grapalat" w:cs="Sylfaen"/>
          <w:sz w:val="20"/>
          <w:lang w:val="af-ZA"/>
        </w:rPr>
        <w:t xml:space="preserve">: </w:t>
      </w:r>
      <w:r w:rsidRPr="00D524BC">
        <w:rPr>
          <w:rFonts w:ascii="GHEA Grapalat" w:hAnsi="GHEA Grapalat" w:cs="Sylfaen"/>
          <w:sz w:val="20"/>
        </w:rPr>
        <w:t>Ընդ</w:t>
      </w:r>
      <w:r w:rsidRPr="00D524BC">
        <w:rPr>
          <w:rFonts w:ascii="GHEA Grapalat" w:hAnsi="GHEA Grapalat" w:cs="Sylfaen"/>
          <w:sz w:val="20"/>
          <w:lang w:val="af-ZA"/>
        </w:rPr>
        <w:t xml:space="preserve"> </w:t>
      </w:r>
      <w:r w:rsidRPr="00D524BC">
        <w:rPr>
          <w:rFonts w:ascii="GHEA Grapalat" w:hAnsi="GHEA Grapalat" w:cs="Sylfaen"/>
          <w:sz w:val="20"/>
        </w:rPr>
        <w:t>որում</w:t>
      </w:r>
      <w:r w:rsidRPr="00D524BC">
        <w:rPr>
          <w:rFonts w:ascii="GHEA Grapalat" w:hAnsi="GHEA Grapalat" w:cs="Sylfaen"/>
          <w:sz w:val="20"/>
          <w:lang w:val="af-ZA"/>
        </w:rPr>
        <w:t xml:space="preserve">, </w:t>
      </w:r>
      <w:r w:rsidRPr="00D524BC">
        <w:rPr>
          <w:rFonts w:ascii="GHEA Grapalat" w:hAnsi="GHEA Grapalat" w:cs="Sylfaen"/>
          <w:sz w:val="20"/>
        </w:rPr>
        <w:t>եթե</w:t>
      </w:r>
      <w:r w:rsidRPr="00D524BC">
        <w:rPr>
          <w:rFonts w:ascii="GHEA Grapalat" w:hAnsi="GHEA Grapalat" w:cs="Sylfaen"/>
          <w:sz w:val="20"/>
          <w:lang w:val="af-ZA"/>
        </w:rPr>
        <w:t xml:space="preserve"> </w:t>
      </w:r>
      <w:r w:rsidRPr="00D524BC">
        <w:rPr>
          <w:rFonts w:ascii="GHEA Grapalat" w:hAnsi="GHEA Grapalat" w:cs="Sylfaen"/>
          <w:sz w:val="20"/>
        </w:rPr>
        <w:t>մասնակցի</w:t>
      </w:r>
      <w:r w:rsidRPr="00D524BC">
        <w:rPr>
          <w:rFonts w:ascii="GHEA Grapalat" w:hAnsi="GHEA Grapalat" w:cs="Sylfaen"/>
          <w:sz w:val="20"/>
          <w:lang w:val="af-ZA"/>
        </w:rPr>
        <w:t xml:space="preserve"> </w:t>
      </w:r>
      <w:r w:rsidRPr="00D524BC">
        <w:rPr>
          <w:rFonts w:ascii="GHEA Grapalat" w:hAnsi="GHEA Grapalat" w:cs="Sylfaen"/>
          <w:sz w:val="20"/>
        </w:rPr>
        <w:t>գնումներին</w:t>
      </w:r>
      <w:r w:rsidRPr="00D524BC">
        <w:rPr>
          <w:rFonts w:ascii="GHEA Grapalat" w:hAnsi="GHEA Grapalat" w:cs="Sylfaen"/>
          <w:sz w:val="20"/>
          <w:lang w:val="af-ZA"/>
        </w:rPr>
        <w:t xml:space="preserve"> </w:t>
      </w:r>
      <w:r w:rsidRPr="00D524BC">
        <w:rPr>
          <w:rFonts w:ascii="GHEA Grapalat" w:hAnsi="GHEA Grapalat" w:cs="Sylfaen"/>
          <w:sz w:val="20"/>
        </w:rPr>
        <w:t>մասնակցելու</w:t>
      </w:r>
      <w:r w:rsidRPr="00D524BC">
        <w:rPr>
          <w:rFonts w:ascii="GHEA Grapalat" w:hAnsi="GHEA Grapalat" w:cs="Sylfaen"/>
          <w:sz w:val="20"/>
          <w:lang w:val="af-ZA"/>
        </w:rPr>
        <w:t xml:space="preserve"> </w:t>
      </w:r>
      <w:r w:rsidRPr="00D524BC">
        <w:rPr>
          <w:rFonts w:ascii="GHEA Grapalat" w:hAnsi="GHEA Grapalat" w:cs="Sylfaen"/>
          <w:sz w:val="20"/>
        </w:rPr>
        <w:t>իրավունք</w:t>
      </w:r>
      <w:r w:rsidRPr="00D524BC">
        <w:rPr>
          <w:rFonts w:ascii="GHEA Grapalat" w:hAnsi="GHEA Grapalat" w:cs="Sylfaen"/>
          <w:sz w:val="20"/>
          <w:lang w:val="af-ZA"/>
        </w:rPr>
        <w:t xml:space="preserve"> </w:t>
      </w:r>
      <w:r w:rsidRPr="00D524BC">
        <w:rPr>
          <w:rFonts w:ascii="GHEA Grapalat" w:hAnsi="GHEA Grapalat" w:cs="Sylfaen"/>
          <w:sz w:val="20"/>
        </w:rPr>
        <w:t>ունենալու</w:t>
      </w:r>
      <w:r w:rsidRPr="00D524BC">
        <w:rPr>
          <w:rFonts w:ascii="GHEA Grapalat" w:hAnsi="GHEA Grapalat" w:cs="Sylfaen"/>
          <w:sz w:val="20"/>
          <w:lang w:val="hy-AM"/>
        </w:rPr>
        <w:t xml:space="preserve"> մասին հավաստումը</w:t>
      </w:r>
      <w:r w:rsidRPr="00D524BC">
        <w:rPr>
          <w:rFonts w:ascii="GHEA Grapalat" w:hAnsi="GHEA Grapalat" w:cs="Sylfaen"/>
          <w:sz w:val="20"/>
          <w:lang w:val="af-ZA"/>
        </w:rPr>
        <w:t xml:space="preserve"> </w:t>
      </w:r>
      <w:r w:rsidRPr="00D524BC">
        <w:rPr>
          <w:rFonts w:ascii="GHEA Grapalat" w:hAnsi="GHEA Grapalat" w:cs="Sylfaen"/>
          <w:sz w:val="20"/>
        </w:rPr>
        <w:t>որակվում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rPr>
        <w:t>որպես</w:t>
      </w:r>
      <w:r w:rsidRPr="00D524BC">
        <w:rPr>
          <w:rFonts w:ascii="GHEA Grapalat" w:hAnsi="GHEA Grapalat" w:cs="Sylfaen"/>
          <w:sz w:val="20"/>
          <w:lang w:val="af-ZA"/>
        </w:rPr>
        <w:t xml:space="preserve"> </w:t>
      </w:r>
      <w:r w:rsidRPr="00D524BC">
        <w:rPr>
          <w:rFonts w:ascii="GHEA Grapalat" w:hAnsi="GHEA Grapalat" w:cs="Sylfaen"/>
          <w:sz w:val="20"/>
        </w:rPr>
        <w:t>իրականությանը</w:t>
      </w:r>
      <w:r w:rsidRPr="00D524BC">
        <w:rPr>
          <w:rFonts w:ascii="GHEA Grapalat" w:hAnsi="GHEA Grapalat" w:cs="Sylfaen"/>
          <w:sz w:val="20"/>
          <w:lang w:val="af-ZA"/>
        </w:rPr>
        <w:t xml:space="preserve"> </w:t>
      </w:r>
      <w:r w:rsidRPr="00D524BC">
        <w:rPr>
          <w:rFonts w:ascii="GHEA Grapalat" w:hAnsi="GHEA Grapalat" w:cs="Sylfaen"/>
          <w:sz w:val="20"/>
        </w:rPr>
        <w:t>չհամապատասխանող</w:t>
      </w:r>
      <w:r w:rsidRPr="00D524BC">
        <w:rPr>
          <w:rFonts w:ascii="GHEA Grapalat" w:hAnsi="GHEA Grapalat" w:cs="Sylfaen"/>
          <w:sz w:val="20"/>
          <w:lang w:val="af-ZA"/>
        </w:rPr>
        <w:t xml:space="preserve"> </w:t>
      </w:r>
      <w:r w:rsidRPr="00D524BC">
        <w:rPr>
          <w:rFonts w:ascii="GHEA Grapalat" w:hAnsi="GHEA Grapalat" w:cs="Sylfaen"/>
          <w:sz w:val="20"/>
        </w:rPr>
        <w:t>կամ</w:t>
      </w:r>
      <w:r w:rsidRPr="00D524BC">
        <w:rPr>
          <w:rFonts w:ascii="GHEA Grapalat" w:hAnsi="GHEA Grapalat" w:cs="Sylfaen"/>
          <w:sz w:val="20"/>
          <w:lang w:val="af-ZA"/>
        </w:rPr>
        <w:t xml:space="preserve"> </w:t>
      </w:r>
      <w:r w:rsidRPr="00D524BC">
        <w:rPr>
          <w:rFonts w:ascii="GHEA Grapalat" w:hAnsi="GHEA Grapalat" w:cs="Sylfaen"/>
          <w:sz w:val="20"/>
        </w:rPr>
        <w:t>մասնակիցը</w:t>
      </w:r>
      <w:r w:rsidRPr="00D524BC">
        <w:rPr>
          <w:rFonts w:ascii="GHEA Grapalat" w:hAnsi="GHEA Grapalat" w:cs="Sylfaen"/>
          <w:sz w:val="20"/>
          <w:lang w:val="af-ZA"/>
        </w:rPr>
        <w:t xml:space="preserve"> սույն </w:t>
      </w:r>
      <w:r w:rsidRPr="00D524BC">
        <w:rPr>
          <w:rFonts w:ascii="GHEA Grapalat" w:hAnsi="GHEA Grapalat" w:cs="Sylfaen"/>
          <w:sz w:val="20"/>
        </w:rPr>
        <w:t>հրավերով</w:t>
      </w:r>
      <w:r w:rsidRPr="00D524BC">
        <w:rPr>
          <w:rFonts w:ascii="GHEA Grapalat" w:hAnsi="GHEA Grapalat" w:cs="Sylfaen"/>
          <w:sz w:val="20"/>
          <w:lang w:val="af-ZA"/>
        </w:rPr>
        <w:t xml:space="preserve"> </w:t>
      </w:r>
      <w:r w:rsidRPr="00D524BC">
        <w:rPr>
          <w:rFonts w:ascii="GHEA Grapalat" w:hAnsi="GHEA Grapalat" w:cs="Sylfaen"/>
          <w:sz w:val="20"/>
        </w:rPr>
        <w:t>սահմանված</w:t>
      </w:r>
      <w:r w:rsidRPr="00D524BC">
        <w:rPr>
          <w:rFonts w:ascii="GHEA Grapalat" w:hAnsi="GHEA Grapalat" w:cs="Sylfaen"/>
          <w:sz w:val="20"/>
          <w:lang w:val="af-ZA"/>
        </w:rPr>
        <w:t xml:space="preserve"> </w:t>
      </w:r>
      <w:r w:rsidRPr="00D524BC">
        <w:rPr>
          <w:rFonts w:ascii="GHEA Grapalat" w:hAnsi="GHEA Grapalat" w:cs="Sylfaen"/>
          <w:sz w:val="20"/>
        </w:rPr>
        <w:t>կարգով</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ժամկետներում</w:t>
      </w:r>
      <w:r w:rsidRPr="00D524BC">
        <w:rPr>
          <w:rFonts w:ascii="GHEA Grapalat" w:hAnsi="GHEA Grapalat" w:cs="Sylfaen"/>
          <w:sz w:val="20"/>
          <w:lang w:val="af-ZA"/>
        </w:rPr>
        <w:t xml:space="preserve"> </w:t>
      </w:r>
      <w:r w:rsidRPr="00D524BC">
        <w:rPr>
          <w:rFonts w:ascii="GHEA Grapalat" w:hAnsi="GHEA Grapalat" w:cs="Sylfaen"/>
          <w:sz w:val="20"/>
        </w:rPr>
        <w:t>չի</w:t>
      </w:r>
      <w:r w:rsidRPr="00D524BC">
        <w:rPr>
          <w:rFonts w:ascii="GHEA Grapalat" w:hAnsi="GHEA Grapalat" w:cs="Sylfaen"/>
          <w:sz w:val="20"/>
          <w:lang w:val="af-ZA"/>
        </w:rPr>
        <w:t xml:space="preserve"> </w:t>
      </w:r>
      <w:r w:rsidRPr="00D524BC">
        <w:rPr>
          <w:rFonts w:ascii="GHEA Grapalat" w:hAnsi="GHEA Grapalat" w:cs="Sylfaen"/>
          <w:sz w:val="20"/>
        </w:rPr>
        <w:t>ներկայացնում</w:t>
      </w:r>
      <w:r w:rsidRPr="00D524BC">
        <w:rPr>
          <w:rFonts w:ascii="GHEA Grapalat" w:hAnsi="GHEA Grapalat" w:cs="Sylfaen"/>
          <w:sz w:val="20"/>
          <w:lang w:val="af-ZA"/>
        </w:rPr>
        <w:t xml:space="preserve"> </w:t>
      </w:r>
      <w:r w:rsidRPr="00D524BC">
        <w:rPr>
          <w:rFonts w:ascii="GHEA Grapalat" w:hAnsi="GHEA Grapalat" w:cs="Sylfaen"/>
          <w:sz w:val="20"/>
        </w:rPr>
        <w:t>հրավերով</w:t>
      </w:r>
      <w:r w:rsidRPr="00D524BC">
        <w:rPr>
          <w:rFonts w:ascii="GHEA Grapalat" w:hAnsi="GHEA Grapalat" w:cs="Sylfaen"/>
          <w:sz w:val="20"/>
          <w:lang w:val="af-ZA"/>
        </w:rPr>
        <w:t xml:space="preserve"> </w:t>
      </w:r>
      <w:r w:rsidRPr="00D524BC">
        <w:rPr>
          <w:rFonts w:ascii="GHEA Grapalat" w:hAnsi="GHEA Grapalat" w:cs="Sylfaen"/>
          <w:sz w:val="20"/>
        </w:rPr>
        <w:t>նախատեսված</w:t>
      </w:r>
      <w:r w:rsidRPr="00D524BC">
        <w:rPr>
          <w:rFonts w:ascii="GHEA Grapalat" w:hAnsi="GHEA Grapalat" w:cs="Sylfaen"/>
          <w:sz w:val="20"/>
          <w:lang w:val="af-ZA"/>
        </w:rPr>
        <w:t xml:space="preserve"> </w:t>
      </w:r>
      <w:r w:rsidRPr="00D524BC">
        <w:rPr>
          <w:rFonts w:ascii="GHEA Grapalat" w:hAnsi="GHEA Grapalat" w:cs="Sylfaen"/>
          <w:sz w:val="20"/>
        </w:rPr>
        <w:t>փաստաթղթերը</w:t>
      </w:r>
      <w:r w:rsidRPr="00D524BC">
        <w:rPr>
          <w:rFonts w:ascii="GHEA Grapalat" w:hAnsi="GHEA Grapalat" w:cs="Sylfaen"/>
          <w:sz w:val="20"/>
          <w:lang w:val="af-ZA"/>
        </w:rPr>
        <w:t xml:space="preserve">, </w:t>
      </w:r>
      <w:r w:rsidRPr="00D524BC">
        <w:rPr>
          <w:rFonts w:ascii="GHEA Grapalat" w:hAnsi="GHEA Grapalat" w:cs="Sylfaen"/>
          <w:sz w:val="20"/>
        </w:rPr>
        <w:t>կամ</w:t>
      </w:r>
      <w:r w:rsidRPr="00D524BC">
        <w:rPr>
          <w:rFonts w:ascii="GHEA Grapalat" w:hAnsi="GHEA Grapalat" w:cs="Sylfaen"/>
          <w:sz w:val="20"/>
          <w:lang w:val="af-ZA"/>
        </w:rPr>
        <w:t xml:space="preserve"> </w:t>
      </w:r>
      <w:r w:rsidRPr="00D524BC">
        <w:rPr>
          <w:rFonts w:ascii="GHEA Grapalat" w:hAnsi="GHEA Grapalat" w:cs="Sylfaen"/>
          <w:sz w:val="20"/>
        </w:rPr>
        <w:t>ընտրված</w:t>
      </w:r>
      <w:r w:rsidRPr="00D524BC">
        <w:rPr>
          <w:rFonts w:ascii="GHEA Grapalat" w:hAnsi="GHEA Grapalat" w:cs="Sylfaen"/>
          <w:sz w:val="20"/>
          <w:lang w:val="af-ZA"/>
        </w:rPr>
        <w:t xml:space="preserve"> </w:t>
      </w:r>
      <w:r w:rsidRPr="00D524BC">
        <w:rPr>
          <w:rFonts w:ascii="GHEA Grapalat" w:hAnsi="GHEA Grapalat" w:cs="Sylfaen"/>
          <w:sz w:val="20"/>
        </w:rPr>
        <w:t>մասնակիցը</w:t>
      </w:r>
      <w:r w:rsidRPr="00D524BC">
        <w:rPr>
          <w:rFonts w:ascii="GHEA Grapalat" w:hAnsi="GHEA Grapalat" w:cs="Sylfaen"/>
          <w:sz w:val="20"/>
          <w:lang w:val="af-ZA"/>
        </w:rPr>
        <w:t xml:space="preserve"> </w:t>
      </w:r>
      <w:r w:rsidRPr="00D524BC">
        <w:rPr>
          <w:rFonts w:ascii="GHEA Grapalat" w:hAnsi="GHEA Grapalat" w:cs="Sylfaen"/>
          <w:sz w:val="20"/>
        </w:rPr>
        <w:t>չի</w:t>
      </w:r>
      <w:r w:rsidRPr="00D524BC">
        <w:rPr>
          <w:rFonts w:ascii="GHEA Grapalat" w:hAnsi="GHEA Grapalat" w:cs="Sylfaen"/>
          <w:sz w:val="20"/>
          <w:lang w:val="af-ZA"/>
        </w:rPr>
        <w:t xml:space="preserve"> </w:t>
      </w:r>
      <w:r w:rsidRPr="00D524BC">
        <w:rPr>
          <w:rFonts w:ascii="GHEA Grapalat" w:hAnsi="GHEA Grapalat" w:cs="Sylfaen"/>
          <w:sz w:val="20"/>
        </w:rPr>
        <w:lastRenderedPageBreak/>
        <w:t>ներկայացնում</w:t>
      </w:r>
      <w:r w:rsidRPr="00D524BC">
        <w:rPr>
          <w:rFonts w:ascii="GHEA Grapalat" w:hAnsi="GHEA Grapalat" w:cs="Sylfaen"/>
          <w:sz w:val="20"/>
          <w:lang w:val="af-ZA"/>
        </w:rPr>
        <w:t xml:space="preserve"> </w:t>
      </w:r>
      <w:r w:rsidRPr="00D524BC">
        <w:rPr>
          <w:rFonts w:ascii="GHEA Grapalat" w:hAnsi="GHEA Grapalat" w:cs="Sylfaen"/>
          <w:sz w:val="20"/>
        </w:rPr>
        <w:t>որակավորման</w:t>
      </w:r>
      <w:r w:rsidRPr="00D524BC">
        <w:rPr>
          <w:rFonts w:ascii="GHEA Grapalat" w:hAnsi="GHEA Grapalat" w:cs="Sylfaen"/>
          <w:sz w:val="20"/>
          <w:lang w:val="af-ZA"/>
        </w:rPr>
        <w:t xml:space="preserve"> </w:t>
      </w:r>
      <w:r w:rsidRPr="00D524BC">
        <w:rPr>
          <w:rFonts w:ascii="GHEA Grapalat" w:hAnsi="GHEA Grapalat" w:cs="Sylfaen"/>
          <w:sz w:val="20"/>
        </w:rPr>
        <w:t>ապահովումը</w:t>
      </w:r>
      <w:r w:rsidRPr="00D524BC">
        <w:rPr>
          <w:rFonts w:ascii="GHEA Grapalat" w:hAnsi="GHEA Grapalat" w:cs="Sylfaen"/>
          <w:sz w:val="20"/>
          <w:lang w:val="af-ZA"/>
        </w:rPr>
        <w:t xml:space="preserve">, </w:t>
      </w:r>
      <w:r w:rsidRPr="00D524BC">
        <w:rPr>
          <w:rFonts w:ascii="GHEA Grapalat" w:hAnsi="GHEA Grapalat" w:cs="Sylfaen"/>
          <w:sz w:val="20"/>
        </w:rPr>
        <w:t>ապա</w:t>
      </w:r>
      <w:r w:rsidRPr="00D524BC">
        <w:rPr>
          <w:rFonts w:ascii="GHEA Grapalat" w:hAnsi="GHEA Grapalat" w:cs="Sylfaen"/>
          <w:sz w:val="20"/>
          <w:lang w:val="af-ZA"/>
        </w:rPr>
        <w:t xml:space="preserve"> </w:t>
      </w:r>
      <w:r w:rsidRPr="00D524BC">
        <w:rPr>
          <w:rFonts w:ascii="GHEA Grapalat" w:hAnsi="GHEA Grapalat" w:cs="Sylfaen"/>
          <w:sz w:val="20"/>
        </w:rPr>
        <w:t>այդ</w:t>
      </w:r>
      <w:r w:rsidRPr="00D524BC">
        <w:rPr>
          <w:rFonts w:ascii="GHEA Grapalat" w:hAnsi="GHEA Grapalat" w:cs="Sylfaen"/>
          <w:sz w:val="20"/>
          <w:lang w:val="af-ZA"/>
        </w:rPr>
        <w:t xml:space="preserve"> </w:t>
      </w:r>
      <w:r w:rsidRPr="00D524BC">
        <w:rPr>
          <w:rFonts w:ascii="GHEA Grapalat" w:hAnsi="GHEA Grapalat" w:cs="Sylfaen"/>
          <w:sz w:val="20"/>
        </w:rPr>
        <w:t>հանգամանքը</w:t>
      </w:r>
      <w:r w:rsidRPr="00D524BC">
        <w:rPr>
          <w:rFonts w:ascii="GHEA Grapalat" w:hAnsi="GHEA Grapalat" w:cs="Sylfaen"/>
          <w:sz w:val="20"/>
          <w:lang w:val="af-ZA"/>
        </w:rPr>
        <w:t xml:space="preserve"> </w:t>
      </w:r>
      <w:r w:rsidRPr="00D524BC">
        <w:rPr>
          <w:rFonts w:ascii="GHEA Grapalat" w:hAnsi="GHEA Grapalat" w:cs="Sylfaen"/>
          <w:sz w:val="20"/>
        </w:rPr>
        <w:t>համարվում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որպես</w:t>
      </w:r>
      <w:r w:rsidRPr="00D524BC">
        <w:rPr>
          <w:rFonts w:ascii="GHEA Grapalat" w:hAnsi="GHEA Grapalat" w:cs="Sylfaen"/>
          <w:sz w:val="20"/>
          <w:lang w:val="af-ZA"/>
        </w:rPr>
        <w:t xml:space="preserve"> </w:t>
      </w:r>
      <w:r w:rsidRPr="00D524BC">
        <w:rPr>
          <w:rFonts w:ascii="GHEA Grapalat" w:hAnsi="GHEA Grapalat" w:cs="Sylfaen"/>
          <w:sz w:val="20"/>
        </w:rPr>
        <w:t>գնման</w:t>
      </w:r>
      <w:r w:rsidRPr="00D524BC">
        <w:rPr>
          <w:rFonts w:ascii="GHEA Grapalat" w:hAnsi="GHEA Grapalat" w:cs="Sylfaen"/>
          <w:sz w:val="20"/>
          <w:lang w:val="af-ZA"/>
        </w:rPr>
        <w:t xml:space="preserve"> </w:t>
      </w:r>
      <w:r w:rsidRPr="00D524BC">
        <w:rPr>
          <w:rFonts w:ascii="GHEA Grapalat" w:hAnsi="GHEA Grapalat" w:cs="Sylfaen"/>
          <w:sz w:val="20"/>
        </w:rPr>
        <w:t>գործընթացի</w:t>
      </w:r>
      <w:r w:rsidRPr="00D524BC">
        <w:rPr>
          <w:rFonts w:ascii="GHEA Grapalat" w:hAnsi="GHEA Grapalat" w:cs="Sylfaen"/>
          <w:sz w:val="20"/>
          <w:lang w:val="af-ZA"/>
        </w:rPr>
        <w:t xml:space="preserve"> </w:t>
      </w:r>
      <w:r w:rsidRPr="00D524BC">
        <w:rPr>
          <w:rFonts w:ascii="GHEA Grapalat" w:hAnsi="GHEA Grapalat" w:cs="Sylfaen"/>
          <w:sz w:val="20"/>
        </w:rPr>
        <w:t>շրջանակում</w:t>
      </w:r>
      <w:r w:rsidRPr="00D524BC">
        <w:rPr>
          <w:rFonts w:ascii="GHEA Grapalat" w:hAnsi="GHEA Grapalat" w:cs="Sylfaen"/>
          <w:sz w:val="20"/>
          <w:lang w:val="af-ZA"/>
        </w:rPr>
        <w:t xml:space="preserve"> </w:t>
      </w:r>
      <w:r w:rsidRPr="00D524BC">
        <w:rPr>
          <w:rFonts w:ascii="GHEA Grapalat" w:hAnsi="GHEA Grapalat" w:cs="Sylfaen"/>
          <w:sz w:val="20"/>
        </w:rPr>
        <w:t>ստանձնված</w:t>
      </w:r>
      <w:r w:rsidRPr="00D524BC">
        <w:rPr>
          <w:rFonts w:ascii="GHEA Grapalat" w:hAnsi="GHEA Grapalat" w:cs="Sylfaen"/>
          <w:sz w:val="20"/>
          <w:lang w:val="af-ZA"/>
        </w:rPr>
        <w:t xml:space="preserve"> </w:t>
      </w:r>
      <w:r w:rsidRPr="00D524BC">
        <w:rPr>
          <w:rFonts w:ascii="GHEA Grapalat" w:hAnsi="GHEA Grapalat" w:cs="Sylfaen"/>
          <w:sz w:val="20"/>
        </w:rPr>
        <w:t>պարտավորության</w:t>
      </w:r>
      <w:r w:rsidRPr="00D524BC">
        <w:rPr>
          <w:rFonts w:ascii="GHEA Grapalat" w:hAnsi="GHEA Grapalat" w:cs="Sylfaen"/>
          <w:sz w:val="20"/>
          <w:lang w:val="af-ZA"/>
        </w:rPr>
        <w:t xml:space="preserve"> խախտում: </w:t>
      </w:r>
    </w:p>
    <w:p w:rsidR="006E5207" w:rsidRPr="00D524BC" w:rsidRDefault="0069073C" w:rsidP="0069073C">
      <w:pPr>
        <w:jc w:val="both"/>
        <w:rPr>
          <w:rFonts w:ascii="GHEA Grapalat" w:hAnsi="GHEA Grapalat" w:cs="Sylfaen"/>
          <w:sz w:val="20"/>
          <w:lang w:val="af-ZA"/>
        </w:rPr>
      </w:pPr>
      <w:r w:rsidRPr="00D524BC">
        <w:rPr>
          <w:rFonts w:ascii="GHEA Grapalat" w:hAnsi="GHEA Grapalat"/>
          <w:color w:val="000000"/>
          <w:sz w:val="20"/>
          <w:szCs w:val="20"/>
          <w:lang w:val="af-ZA"/>
        </w:rPr>
        <w:t xml:space="preserve"> </w:t>
      </w:r>
      <w:r w:rsidR="006E5207" w:rsidRPr="00D524BC">
        <w:rPr>
          <w:rFonts w:ascii="GHEA Grapalat" w:hAnsi="GHEA Grapalat"/>
          <w:color w:val="000000"/>
          <w:sz w:val="20"/>
          <w:szCs w:val="20"/>
          <w:lang w:val="af-ZA"/>
        </w:rPr>
        <w:t xml:space="preserve">8.14 </w:t>
      </w:r>
      <w:r w:rsidR="006E5207" w:rsidRPr="00D524BC">
        <w:rPr>
          <w:rFonts w:ascii="GHEA Grapalat" w:hAnsi="GHEA Grapalat"/>
          <w:color w:val="000000"/>
          <w:sz w:val="20"/>
          <w:szCs w:val="20"/>
        </w:rPr>
        <w:t>Ե</w:t>
      </w:r>
      <w:r w:rsidR="006E5207" w:rsidRPr="00D524BC">
        <w:rPr>
          <w:rFonts w:ascii="GHEA Grapalat" w:hAnsi="GHEA Grapalat"/>
          <w:color w:val="000000"/>
          <w:sz w:val="20"/>
          <w:szCs w:val="20"/>
          <w:lang w:val="hy-AM"/>
        </w:rPr>
        <w:t>թե մասնակից</w:t>
      </w:r>
      <w:r w:rsidR="006E5207" w:rsidRPr="00D524BC">
        <w:rPr>
          <w:rFonts w:ascii="GHEA Grapalat" w:hAnsi="GHEA Grapalat"/>
          <w:color w:val="000000"/>
          <w:sz w:val="20"/>
          <w:szCs w:val="20"/>
        </w:rPr>
        <w:t>ն</w:t>
      </w:r>
      <w:r w:rsidR="006E5207" w:rsidRPr="00D524BC">
        <w:rPr>
          <w:rFonts w:ascii="GHEA Grapalat" w:hAnsi="GHEA Grapalat"/>
          <w:color w:val="000000"/>
          <w:sz w:val="20"/>
          <w:szCs w:val="20"/>
          <w:lang w:val="hy-AM"/>
        </w:rPr>
        <w:t xml:space="preserve"> </w:t>
      </w:r>
      <w:r w:rsidR="006E5207" w:rsidRPr="00D524BC">
        <w:rPr>
          <w:rFonts w:ascii="GHEA Grapalat" w:hAnsi="GHEA Grapalat"/>
          <w:color w:val="000000"/>
          <w:sz w:val="20"/>
          <w:szCs w:val="20"/>
        </w:rPr>
        <w:t>Օ</w:t>
      </w:r>
      <w:r w:rsidR="006E5207" w:rsidRPr="00D524B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sidRPr="00D524BC">
        <w:rPr>
          <w:rFonts w:ascii="GHEA Grapalat" w:hAnsi="GHEA Grapalat" w:cs="Sylfaen"/>
          <w:sz w:val="20"/>
          <w:szCs w:val="20"/>
          <w:lang w:val="af-ZA"/>
        </w:rPr>
        <w:t>:</w:t>
      </w:r>
    </w:p>
    <w:p w:rsidR="006E5207" w:rsidRPr="00D524BC" w:rsidRDefault="006E5207" w:rsidP="0069073C">
      <w:pPr>
        <w:pStyle w:val="norm"/>
        <w:spacing w:line="240" w:lineRule="auto"/>
        <w:ind w:firstLine="0"/>
        <w:rPr>
          <w:rFonts w:ascii="GHEA Grapalat" w:hAnsi="GHEA Grapalat" w:cs="Sylfaen"/>
          <w:sz w:val="20"/>
          <w:szCs w:val="24"/>
          <w:lang w:val="af-ZA" w:eastAsia="en-US"/>
        </w:rPr>
      </w:pPr>
      <w:r w:rsidRPr="00D524BC">
        <w:rPr>
          <w:rFonts w:ascii="GHEA Grapalat" w:hAnsi="GHEA Grapalat" w:cs="Sylfaen"/>
          <w:sz w:val="20"/>
          <w:szCs w:val="24"/>
          <w:lang w:val="af-ZA" w:eastAsia="en-US"/>
        </w:rPr>
        <w:t xml:space="preserve">8.15 </w:t>
      </w:r>
      <w:r w:rsidRPr="00D524BC">
        <w:rPr>
          <w:rFonts w:ascii="GHEA Grapalat" w:hAnsi="GHEA Grapalat" w:cs="Sylfaen"/>
          <w:sz w:val="20"/>
          <w:szCs w:val="24"/>
          <w:lang w:val="ru-RU" w:eastAsia="en-US"/>
        </w:rPr>
        <w:t>Սույն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հրավերի</w:t>
      </w:r>
      <w:r w:rsidRPr="00D524BC">
        <w:rPr>
          <w:rFonts w:ascii="GHEA Grapalat" w:hAnsi="GHEA Grapalat" w:cs="Sylfaen"/>
          <w:sz w:val="20"/>
          <w:szCs w:val="24"/>
          <w:lang w:val="af-ZA" w:eastAsia="en-US"/>
        </w:rPr>
        <w:t xml:space="preserve"> 1-</w:t>
      </w:r>
      <w:r w:rsidRPr="00D524BC">
        <w:rPr>
          <w:rFonts w:ascii="GHEA Grapalat" w:hAnsi="GHEA Grapalat" w:cs="Sylfaen"/>
          <w:sz w:val="20"/>
          <w:szCs w:val="24"/>
          <w:lang w:val="ru-RU" w:eastAsia="en-US"/>
        </w:rPr>
        <w:t>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մասի</w:t>
      </w:r>
      <w:r w:rsidRPr="00D524BC">
        <w:rPr>
          <w:rFonts w:ascii="GHEA Grapalat" w:hAnsi="GHEA Grapalat" w:cs="Sylfaen"/>
          <w:sz w:val="20"/>
          <w:szCs w:val="24"/>
          <w:lang w:val="af-ZA" w:eastAsia="en-US"/>
        </w:rPr>
        <w:t xml:space="preserve"> 8.8 և 8.9 </w:t>
      </w:r>
      <w:r w:rsidRPr="00D524BC">
        <w:rPr>
          <w:rFonts w:ascii="GHEA Grapalat" w:hAnsi="GHEA Grapalat" w:cs="Sylfaen"/>
          <w:sz w:val="20"/>
          <w:szCs w:val="24"/>
          <w:lang w:val="ru-RU" w:eastAsia="en-US"/>
        </w:rPr>
        <w:t>կետ</w:t>
      </w:r>
      <w:r w:rsidRPr="00D524BC">
        <w:rPr>
          <w:rFonts w:ascii="GHEA Grapalat" w:hAnsi="GHEA Grapalat" w:cs="Sylfaen"/>
          <w:sz w:val="20"/>
          <w:szCs w:val="24"/>
          <w:lang w:eastAsia="en-US"/>
        </w:rPr>
        <w:t>եր</w:t>
      </w:r>
      <w:r w:rsidRPr="00D524BC">
        <w:rPr>
          <w:rFonts w:ascii="GHEA Grapalat" w:hAnsi="GHEA Grapalat" w:cs="Sylfaen"/>
          <w:sz w:val="20"/>
          <w:szCs w:val="24"/>
          <w:lang w:val="ru-RU" w:eastAsia="en-US"/>
        </w:rPr>
        <w:t>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նշված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փաստաթղթերը</w:t>
      </w:r>
      <w:r w:rsidRPr="00D524BC">
        <w:rPr>
          <w:rFonts w:ascii="GHEA Grapalat" w:hAnsi="GHEA Grapalat" w:cs="Sylfaen"/>
          <w:sz w:val="20"/>
          <w:szCs w:val="24"/>
          <w:lang w:val="af-ZA" w:eastAsia="en-US"/>
        </w:rPr>
        <w:t xml:space="preserve"> մասնակիցը </w:t>
      </w:r>
      <w:r w:rsidRPr="00D524BC">
        <w:rPr>
          <w:rFonts w:ascii="GHEA Grapalat" w:hAnsi="GHEA Grapalat" w:cs="Sylfaen"/>
          <w:sz w:val="20"/>
          <w:szCs w:val="24"/>
          <w:lang w:eastAsia="en-US"/>
        </w:rPr>
        <w:t>սահմանված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ժամկետում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հանձնա</w:t>
      </w:r>
      <w:r w:rsidRPr="00D524BC">
        <w:rPr>
          <w:rFonts w:ascii="GHEA Grapalat" w:hAnsi="GHEA Grapalat" w:cs="Sylfaen"/>
          <w:sz w:val="20"/>
          <w:szCs w:val="24"/>
          <w:lang w:val="af-ZA" w:eastAsia="en-US"/>
        </w:rPr>
        <w:softHyphen/>
      </w:r>
      <w:r w:rsidRPr="00D524BC">
        <w:rPr>
          <w:rFonts w:ascii="GHEA Grapalat" w:hAnsi="GHEA Grapalat" w:cs="Sylfaen"/>
          <w:sz w:val="20"/>
          <w:szCs w:val="24"/>
          <w:lang w:val="ru-RU" w:eastAsia="en-US"/>
        </w:rPr>
        <w:t>ժողովի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քարտուղարին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ներկայաց</w:t>
      </w:r>
      <w:r w:rsidRPr="00D524BC">
        <w:rPr>
          <w:rFonts w:ascii="GHEA Grapalat" w:hAnsi="GHEA Grapalat" w:cs="Sylfaen"/>
          <w:sz w:val="20"/>
          <w:szCs w:val="24"/>
          <w:lang w:eastAsia="en-US"/>
        </w:rPr>
        <w:t>ն</w:t>
      </w:r>
      <w:r w:rsidRPr="00D524BC">
        <w:rPr>
          <w:rFonts w:ascii="GHEA Grapalat" w:hAnsi="GHEA Grapalat" w:cs="Sylfaen"/>
          <w:sz w:val="20"/>
          <w:szCs w:val="24"/>
          <w:lang w:val="ru-RU" w:eastAsia="en-US"/>
        </w:rPr>
        <w:t>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է</w:t>
      </w:r>
      <w:r w:rsidRPr="00D524BC">
        <w:rPr>
          <w:rFonts w:ascii="GHEA Grapalat" w:hAnsi="GHEA Grapalat" w:cs="Sylfaen"/>
          <w:sz w:val="20"/>
          <w:szCs w:val="24"/>
          <w:lang w:val="af-ZA" w:eastAsia="en-US"/>
        </w:rPr>
        <w:t xml:space="preserve"> վերջինիս՝ </w:t>
      </w:r>
      <w:r w:rsidRPr="00D524BC">
        <w:rPr>
          <w:rFonts w:ascii="GHEA Grapalat" w:hAnsi="GHEA Grapalat" w:cs="Sylfaen"/>
          <w:sz w:val="20"/>
          <w:szCs w:val="24"/>
          <w:lang w:val="ru-RU" w:eastAsia="en-US"/>
        </w:rPr>
        <w:t>սույն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հրավերով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նախատեսված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էլեկտրոնային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փոստին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ուղարկելու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միջոցով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Քարտուղարը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պարտավոր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փաստաթղթերն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ստանալու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օրը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հաստատել</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դրանց</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ստանալու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հանգամանքը՝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սույն</w:t>
      </w:r>
      <w:r w:rsidRPr="00D524BC">
        <w:rPr>
          <w:rFonts w:ascii="GHEA Grapalat" w:hAnsi="GHEA Grapalat" w:cs="Sylfaen"/>
          <w:sz w:val="20"/>
          <w:szCs w:val="24"/>
          <w:lang w:val="hy-AM" w:eastAsia="en-US"/>
        </w:rPr>
        <w:t xml:space="preserve"> </w:t>
      </w:r>
      <w:r w:rsidRPr="00D524BC">
        <w:rPr>
          <w:rFonts w:ascii="GHEA Grapalat" w:hAnsi="GHEA Grapalat" w:cs="Sylfaen"/>
          <w:sz w:val="20"/>
          <w:szCs w:val="24"/>
          <w:lang w:val="ru-RU" w:eastAsia="en-US"/>
        </w:rPr>
        <w:t>հրավերում</w:t>
      </w:r>
      <w:r w:rsidRPr="00D524BC">
        <w:rPr>
          <w:rFonts w:ascii="GHEA Grapalat" w:hAnsi="GHEA Grapalat" w:cs="Sylfaen"/>
          <w:sz w:val="20"/>
          <w:szCs w:val="24"/>
          <w:lang w:val="hy-AM" w:eastAsia="en-US"/>
        </w:rPr>
        <w:t xml:space="preserve"> </w:t>
      </w:r>
      <w:r w:rsidRPr="00D524BC">
        <w:rPr>
          <w:rFonts w:ascii="GHEA Grapalat" w:hAnsi="GHEA Grapalat" w:cs="Sylfaen"/>
          <w:sz w:val="20"/>
          <w:szCs w:val="24"/>
          <w:lang w:val="ru-RU" w:eastAsia="en-US"/>
        </w:rPr>
        <w:t>նշված</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իր</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էլեկտրոնային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փոստից</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մասնակցի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էլեկտրոնային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փոստին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հավաստում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ուղարկելու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val="ru-RU" w:eastAsia="en-US"/>
        </w:rPr>
        <w:t>միջոցով</w:t>
      </w:r>
      <w:r w:rsidRPr="00D524BC">
        <w:rPr>
          <w:rFonts w:ascii="GHEA Grapalat" w:hAnsi="GHEA Grapalat" w:cs="Sylfaen"/>
          <w:sz w:val="20"/>
          <w:szCs w:val="24"/>
          <w:lang w:val="af-ZA" w:eastAsia="en-US"/>
        </w:rPr>
        <w:t>:</w:t>
      </w:r>
    </w:p>
    <w:p w:rsidR="006E5207" w:rsidRPr="00D524BC" w:rsidRDefault="006E5207" w:rsidP="0069073C">
      <w:pPr>
        <w:pStyle w:val="23"/>
        <w:spacing w:line="240" w:lineRule="auto"/>
        <w:ind w:firstLine="0"/>
        <w:rPr>
          <w:rFonts w:ascii="GHEA Grapalat" w:hAnsi="GHEA Grapalat" w:cs="Sylfaen"/>
          <w:szCs w:val="24"/>
        </w:rPr>
      </w:pPr>
      <w:r w:rsidRPr="00D524BC">
        <w:rPr>
          <w:rFonts w:ascii="GHEA Grapalat" w:hAnsi="GHEA Grapalat" w:cs="Sylfaen"/>
          <w:szCs w:val="24"/>
        </w:rPr>
        <w:t xml:space="preserve">8.16 </w:t>
      </w:r>
      <w:r w:rsidRPr="00D524BC">
        <w:rPr>
          <w:rFonts w:ascii="GHEA Grapalat" w:hAnsi="GHEA Grapalat" w:cs="Sylfaen"/>
          <w:szCs w:val="24"/>
          <w:lang w:val="ru-RU"/>
        </w:rPr>
        <w:t>Մասնակիցները</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նրանց</w:t>
      </w:r>
      <w:r w:rsidRPr="00D524BC">
        <w:rPr>
          <w:rFonts w:ascii="GHEA Grapalat" w:hAnsi="GHEA Grapalat" w:cs="Sylfaen"/>
          <w:szCs w:val="24"/>
        </w:rPr>
        <w:t xml:space="preserve"> </w:t>
      </w:r>
      <w:r w:rsidRPr="00D524BC">
        <w:rPr>
          <w:rFonts w:ascii="GHEA Grapalat" w:hAnsi="GHEA Grapalat" w:cs="Sylfaen"/>
          <w:szCs w:val="24"/>
          <w:lang w:val="ru-RU"/>
        </w:rPr>
        <w:t>ներկայացուցիչները</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ներկա</w:t>
      </w:r>
      <w:r w:rsidRPr="00D524BC">
        <w:rPr>
          <w:rFonts w:ascii="GHEA Grapalat" w:hAnsi="GHEA Grapalat" w:cs="Sylfaen"/>
          <w:szCs w:val="24"/>
        </w:rPr>
        <w:t xml:space="preserve"> լինել  </w:t>
      </w:r>
      <w:r w:rsidRPr="00D524BC">
        <w:rPr>
          <w:rFonts w:ascii="GHEA Grapalat" w:hAnsi="GHEA Grapalat" w:cs="Sylfaen"/>
          <w:szCs w:val="24"/>
          <w:lang w:val="ru-RU"/>
        </w:rPr>
        <w:t>հանձնաժողովի</w:t>
      </w:r>
      <w:r w:rsidRPr="00D524BC">
        <w:rPr>
          <w:rFonts w:ascii="GHEA Grapalat" w:hAnsi="GHEA Grapalat" w:cs="Sylfaen"/>
          <w:szCs w:val="24"/>
        </w:rPr>
        <w:t xml:space="preserve"> </w:t>
      </w:r>
      <w:r w:rsidRPr="00D524BC">
        <w:rPr>
          <w:rFonts w:ascii="GHEA Grapalat" w:hAnsi="GHEA Grapalat" w:cs="Sylfaen"/>
          <w:szCs w:val="24"/>
          <w:lang w:val="ru-RU"/>
        </w:rPr>
        <w:t>նիստերին։</w:t>
      </w:r>
      <w:r w:rsidRPr="00D524BC">
        <w:rPr>
          <w:rFonts w:ascii="GHEA Grapalat" w:hAnsi="GHEA Grapalat" w:cs="Sylfaen"/>
          <w:szCs w:val="24"/>
        </w:rPr>
        <w:t xml:space="preserve"> </w:t>
      </w:r>
      <w:r w:rsidRPr="00D524BC">
        <w:rPr>
          <w:rFonts w:ascii="GHEA Grapalat" w:hAnsi="GHEA Grapalat" w:cs="Sylfaen"/>
          <w:szCs w:val="24"/>
          <w:lang w:val="ru-RU"/>
        </w:rPr>
        <w:t>Մասնակիցները</w:t>
      </w:r>
      <w:r w:rsidRPr="00D524BC">
        <w:rPr>
          <w:rFonts w:ascii="GHEA Grapalat" w:hAnsi="GHEA Grapalat" w:cs="Sylfaen"/>
          <w:szCs w:val="24"/>
        </w:rPr>
        <w:t xml:space="preserve"> կամ </w:t>
      </w:r>
      <w:r w:rsidRPr="00D524BC">
        <w:rPr>
          <w:rFonts w:ascii="GHEA Grapalat" w:hAnsi="GHEA Grapalat" w:cs="Sylfaen"/>
          <w:szCs w:val="24"/>
          <w:lang w:val="ru-RU"/>
        </w:rPr>
        <w:t>նրանց</w:t>
      </w:r>
      <w:r w:rsidRPr="00D524BC">
        <w:rPr>
          <w:rFonts w:ascii="GHEA Grapalat" w:hAnsi="GHEA Grapalat" w:cs="Sylfaen"/>
          <w:szCs w:val="24"/>
        </w:rPr>
        <w:t xml:space="preserve"> </w:t>
      </w:r>
      <w:r w:rsidRPr="00D524BC">
        <w:rPr>
          <w:rFonts w:ascii="GHEA Grapalat" w:hAnsi="GHEA Grapalat" w:cs="Sylfaen"/>
          <w:szCs w:val="24"/>
          <w:lang w:val="ru-RU"/>
        </w:rPr>
        <w:t>ներկայացուցիչները</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պահանջել</w:t>
      </w:r>
      <w:r w:rsidRPr="00D524BC">
        <w:rPr>
          <w:rFonts w:ascii="GHEA Grapalat" w:hAnsi="GHEA Grapalat" w:cs="Sylfaen"/>
          <w:szCs w:val="24"/>
        </w:rPr>
        <w:t xml:space="preserve"> </w:t>
      </w:r>
      <w:r w:rsidRPr="00D524BC">
        <w:rPr>
          <w:rFonts w:ascii="GHEA Grapalat" w:hAnsi="GHEA Grapalat" w:cs="Sylfaen"/>
          <w:szCs w:val="24"/>
          <w:lang w:val="ru-RU"/>
        </w:rPr>
        <w:t>հանձնաժողովի</w:t>
      </w:r>
      <w:r w:rsidRPr="00D524BC">
        <w:rPr>
          <w:rFonts w:ascii="GHEA Grapalat" w:hAnsi="GHEA Grapalat" w:cs="Sylfaen"/>
          <w:szCs w:val="24"/>
        </w:rPr>
        <w:t xml:space="preserve"> </w:t>
      </w:r>
      <w:r w:rsidRPr="00D524BC">
        <w:rPr>
          <w:rFonts w:ascii="GHEA Grapalat" w:hAnsi="GHEA Grapalat" w:cs="Sylfaen"/>
          <w:szCs w:val="24"/>
          <w:lang w:val="ru-RU"/>
        </w:rPr>
        <w:t>նիստերի</w:t>
      </w:r>
      <w:r w:rsidRPr="00D524BC">
        <w:rPr>
          <w:rFonts w:ascii="GHEA Grapalat" w:hAnsi="GHEA Grapalat" w:cs="Sylfaen"/>
          <w:szCs w:val="24"/>
        </w:rPr>
        <w:t xml:space="preserve"> </w:t>
      </w:r>
      <w:r w:rsidRPr="00D524BC">
        <w:rPr>
          <w:rFonts w:ascii="GHEA Grapalat" w:hAnsi="GHEA Grapalat" w:cs="Sylfaen"/>
          <w:szCs w:val="24"/>
          <w:lang w:val="ru-RU"/>
        </w:rPr>
        <w:t>արձանագրությունների</w:t>
      </w:r>
      <w:r w:rsidRPr="00D524BC">
        <w:rPr>
          <w:rFonts w:ascii="GHEA Grapalat" w:hAnsi="GHEA Grapalat" w:cs="Sylfaen"/>
          <w:szCs w:val="24"/>
        </w:rPr>
        <w:t xml:space="preserve"> </w:t>
      </w:r>
      <w:r w:rsidRPr="00D524BC">
        <w:rPr>
          <w:rFonts w:ascii="GHEA Grapalat" w:hAnsi="GHEA Grapalat" w:cs="Sylfaen"/>
          <w:szCs w:val="24"/>
          <w:lang w:val="ru-RU"/>
        </w:rPr>
        <w:t>պատճենները</w:t>
      </w:r>
      <w:r w:rsidRPr="00D524BC">
        <w:rPr>
          <w:rFonts w:ascii="GHEA Grapalat" w:hAnsi="GHEA Grapalat" w:cs="Sylfaen"/>
          <w:szCs w:val="24"/>
        </w:rPr>
        <w:t xml:space="preserve">, </w:t>
      </w:r>
      <w:r w:rsidRPr="00D524BC">
        <w:rPr>
          <w:rFonts w:ascii="GHEA Grapalat" w:hAnsi="GHEA Grapalat" w:cs="Sylfaen"/>
          <w:szCs w:val="24"/>
          <w:lang w:val="ru-RU"/>
        </w:rPr>
        <w:t>որոնք</w:t>
      </w:r>
      <w:r w:rsidRPr="00D524BC">
        <w:rPr>
          <w:rFonts w:ascii="GHEA Grapalat" w:hAnsi="GHEA Grapalat" w:cs="Sylfaen"/>
          <w:szCs w:val="24"/>
        </w:rPr>
        <w:t xml:space="preserve"> </w:t>
      </w:r>
      <w:r w:rsidRPr="00D524BC">
        <w:rPr>
          <w:rFonts w:ascii="GHEA Grapalat" w:hAnsi="GHEA Grapalat" w:cs="Sylfaen"/>
          <w:szCs w:val="24"/>
          <w:lang w:val="ru-RU"/>
        </w:rPr>
        <w:t>տրամադրվում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մեկ</w:t>
      </w:r>
      <w:r w:rsidRPr="00D524BC">
        <w:rPr>
          <w:rFonts w:ascii="GHEA Grapalat" w:hAnsi="GHEA Grapalat" w:cs="Sylfaen"/>
          <w:szCs w:val="24"/>
        </w:rPr>
        <w:t xml:space="preserve"> </w:t>
      </w:r>
      <w:r w:rsidRPr="00D524BC">
        <w:rPr>
          <w:rFonts w:ascii="GHEA Grapalat" w:hAnsi="GHEA Grapalat" w:cs="Sylfaen"/>
          <w:szCs w:val="24"/>
          <w:lang w:val="ru-RU"/>
        </w:rPr>
        <w:t>օրացուցային</w:t>
      </w:r>
      <w:r w:rsidRPr="00D524BC">
        <w:rPr>
          <w:rFonts w:ascii="GHEA Grapalat" w:hAnsi="GHEA Grapalat" w:cs="Sylfaen"/>
          <w:szCs w:val="24"/>
        </w:rPr>
        <w:t xml:space="preserve"> </w:t>
      </w:r>
      <w:r w:rsidRPr="00D524BC">
        <w:rPr>
          <w:rFonts w:ascii="GHEA Grapalat" w:hAnsi="GHEA Grapalat" w:cs="Sylfaen"/>
          <w:szCs w:val="24"/>
          <w:lang w:val="ru-RU"/>
        </w:rPr>
        <w:t>օրվա</w:t>
      </w:r>
      <w:r w:rsidRPr="00D524BC">
        <w:rPr>
          <w:rFonts w:ascii="GHEA Grapalat" w:hAnsi="GHEA Grapalat" w:cs="Sylfaen"/>
          <w:szCs w:val="24"/>
        </w:rPr>
        <w:t xml:space="preserve"> </w:t>
      </w:r>
      <w:r w:rsidRPr="00D524BC">
        <w:rPr>
          <w:rFonts w:ascii="GHEA Grapalat" w:hAnsi="GHEA Grapalat" w:cs="Sylfaen"/>
          <w:szCs w:val="24"/>
          <w:lang w:val="ru-RU"/>
        </w:rPr>
        <w:t>ընթացքում։</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8.17 </w:t>
      </w:r>
      <w:r w:rsidRPr="00D524BC">
        <w:rPr>
          <w:rFonts w:ascii="GHEA Grapalat" w:hAnsi="GHEA Grapalat" w:cs="Sylfaen"/>
          <w:sz w:val="20"/>
          <w:lang w:val="ru-RU"/>
        </w:rPr>
        <w:t>Հանձնաժողովի</w:t>
      </w:r>
      <w:r w:rsidRPr="00D524BC">
        <w:rPr>
          <w:rFonts w:ascii="GHEA Grapalat" w:hAnsi="GHEA Grapalat" w:cs="Sylfaen"/>
          <w:sz w:val="20"/>
          <w:lang w:val="af-ZA"/>
        </w:rPr>
        <w:t xml:space="preserve"> </w:t>
      </w:r>
      <w:r w:rsidRPr="00D524BC">
        <w:rPr>
          <w:rFonts w:ascii="GHEA Grapalat" w:hAnsi="GHEA Grapalat" w:cs="Sylfaen"/>
          <w:sz w:val="20"/>
          <w:lang w:val="ru-RU"/>
        </w:rPr>
        <w:t>և</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պատվիրատուի</w:t>
      </w:r>
      <w:r w:rsidRPr="00D524BC">
        <w:rPr>
          <w:rFonts w:ascii="GHEA Grapalat" w:hAnsi="GHEA Grapalat" w:cs="Sylfaen"/>
          <w:sz w:val="20"/>
          <w:lang w:val="af-ZA"/>
        </w:rPr>
        <w:t xml:space="preserve"> </w:t>
      </w:r>
      <w:r w:rsidRPr="00D524BC">
        <w:rPr>
          <w:rFonts w:ascii="GHEA Grapalat" w:hAnsi="GHEA Grapalat" w:cs="Sylfaen"/>
          <w:sz w:val="20"/>
          <w:lang w:val="ru-RU"/>
        </w:rPr>
        <w:t>կողմից</w:t>
      </w:r>
      <w:r w:rsidRPr="00D524BC">
        <w:rPr>
          <w:rFonts w:ascii="GHEA Grapalat" w:hAnsi="GHEA Grapalat" w:cs="Sylfaen"/>
          <w:sz w:val="20"/>
          <w:lang w:val="af-ZA"/>
        </w:rPr>
        <w:t xml:space="preserve"> </w:t>
      </w:r>
      <w:r w:rsidRPr="00D524BC">
        <w:rPr>
          <w:rFonts w:ascii="GHEA Grapalat" w:hAnsi="GHEA Grapalat" w:cs="Sylfaen"/>
          <w:sz w:val="20"/>
          <w:lang w:val="ru-RU"/>
        </w:rPr>
        <w:t>էլեկտրոնային</w:t>
      </w:r>
      <w:r w:rsidRPr="00D524BC">
        <w:rPr>
          <w:rFonts w:ascii="GHEA Grapalat" w:hAnsi="GHEA Grapalat" w:cs="Sylfaen"/>
          <w:sz w:val="20"/>
          <w:lang w:val="af-ZA"/>
        </w:rPr>
        <w:t xml:space="preserve"> </w:t>
      </w:r>
      <w:r w:rsidRPr="00D524BC">
        <w:rPr>
          <w:rFonts w:ascii="GHEA Grapalat" w:hAnsi="GHEA Grapalat" w:cs="Sylfaen"/>
          <w:sz w:val="20"/>
          <w:lang w:val="ru-RU"/>
        </w:rPr>
        <w:t>ծանուցումներն</w:t>
      </w:r>
      <w:r w:rsidRPr="00D524BC">
        <w:rPr>
          <w:rFonts w:ascii="GHEA Grapalat" w:hAnsi="GHEA Grapalat" w:cs="Sylfaen"/>
          <w:sz w:val="20"/>
          <w:lang w:val="af-ZA"/>
        </w:rPr>
        <w:t xml:space="preserve"> </w:t>
      </w:r>
      <w:r w:rsidRPr="00D524BC">
        <w:rPr>
          <w:rFonts w:ascii="GHEA Grapalat" w:hAnsi="GHEA Grapalat" w:cs="Sylfaen"/>
          <w:sz w:val="20"/>
          <w:lang w:val="ru-RU"/>
        </w:rPr>
        <w:t>ուղարկվում</w:t>
      </w:r>
      <w:r w:rsidRPr="00D524BC">
        <w:rPr>
          <w:rFonts w:ascii="GHEA Grapalat" w:hAnsi="GHEA Grapalat" w:cs="Sylfaen"/>
          <w:sz w:val="20"/>
          <w:lang w:val="af-ZA"/>
        </w:rPr>
        <w:t xml:space="preserve"> </w:t>
      </w:r>
      <w:r w:rsidRPr="00D524BC">
        <w:rPr>
          <w:rFonts w:ascii="GHEA Grapalat" w:hAnsi="GHEA Grapalat" w:cs="Sylfaen"/>
          <w:sz w:val="20"/>
          <w:lang w:val="ru-RU"/>
        </w:rPr>
        <w:t>են</w:t>
      </w:r>
      <w:r w:rsidRPr="00D524BC">
        <w:rPr>
          <w:rFonts w:ascii="GHEA Grapalat" w:hAnsi="GHEA Grapalat" w:cs="Sylfaen"/>
          <w:sz w:val="20"/>
          <w:lang w:val="af-ZA"/>
        </w:rPr>
        <w:t xml:space="preserve"> </w:t>
      </w:r>
      <w:r w:rsidRPr="00D524BC">
        <w:rPr>
          <w:rFonts w:ascii="GHEA Grapalat" w:hAnsi="GHEA Grapalat" w:cs="Sylfaen"/>
          <w:sz w:val="20"/>
          <w:lang w:val="ru-RU"/>
        </w:rPr>
        <w:t>մասնակցի</w:t>
      </w:r>
      <w:r w:rsidRPr="00D524BC">
        <w:rPr>
          <w:rFonts w:ascii="GHEA Grapalat" w:hAnsi="GHEA Grapalat" w:cs="Sylfaen"/>
          <w:sz w:val="20"/>
          <w:lang w:val="af-ZA"/>
        </w:rPr>
        <w:t xml:space="preserve"> հայտում նշված էլեկտրոնային փոստին ուղարկելու միջոցով, </w:t>
      </w:r>
      <w:r w:rsidRPr="00D524BC">
        <w:rPr>
          <w:rFonts w:ascii="GHEA Grapalat" w:hAnsi="GHEA Grapalat" w:cs="Sylfaen"/>
          <w:sz w:val="20"/>
          <w:lang w:val="ru-RU"/>
        </w:rPr>
        <w:t>իսկ</w:t>
      </w:r>
      <w:r w:rsidRPr="00D524BC">
        <w:rPr>
          <w:rFonts w:ascii="GHEA Grapalat" w:hAnsi="GHEA Grapalat" w:cs="Sylfaen"/>
          <w:sz w:val="20"/>
          <w:lang w:val="af-ZA"/>
        </w:rPr>
        <w:t xml:space="preserve"> </w:t>
      </w:r>
      <w:r w:rsidRPr="00D524BC">
        <w:rPr>
          <w:rFonts w:ascii="GHEA Grapalat" w:hAnsi="GHEA Grapalat" w:cs="Sylfaen"/>
          <w:sz w:val="20"/>
          <w:lang w:val="ru-RU"/>
        </w:rPr>
        <w:t>մասնակցի</w:t>
      </w:r>
      <w:r w:rsidRPr="00D524BC">
        <w:rPr>
          <w:rFonts w:ascii="GHEA Grapalat" w:hAnsi="GHEA Grapalat" w:cs="Sylfaen"/>
          <w:sz w:val="20"/>
          <w:lang w:val="af-ZA"/>
        </w:rPr>
        <w:t xml:space="preserve"> </w:t>
      </w:r>
      <w:r w:rsidRPr="00D524BC">
        <w:rPr>
          <w:rFonts w:ascii="GHEA Grapalat" w:hAnsi="GHEA Grapalat" w:cs="Sylfaen"/>
          <w:sz w:val="20"/>
          <w:lang w:val="ru-RU"/>
        </w:rPr>
        <w:t>կողմից</w:t>
      </w:r>
      <w:r w:rsidRPr="00D524BC">
        <w:rPr>
          <w:rFonts w:ascii="GHEA Grapalat" w:hAnsi="GHEA Grapalat" w:cs="Sylfaen"/>
          <w:sz w:val="20"/>
          <w:lang w:val="af-ZA"/>
        </w:rPr>
        <w:t xml:space="preserve">` </w:t>
      </w:r>
      <w:r w:rsidRPr="00D524BC">
        <w:rPr>
          <w:rFonts w:ascii="GHEA Grapalat" w:hAnsi="GHEA Grapalat" w:cs="Sylfaen"/>
          <w:sz w:val="20"/>
          <w:lang w:val="ru-RU"/>
        </w:rPr>
        <w:t>իր</w:t>
      </w:r>
      <w:r w:rsidRPr="00D524BC">
        <w:rPr>
          <w:rFonts w:ascii="GHEA Grapalat" w:hAnsi="GHEA Grapalat" w:cs="Sylfaen"/>
          <w:sz w:val="20"/>
          <w:lang w:val="af-ZA"/>
        </w:rPr>
        <w:t xml:space="preserve"> </w:t>
      </w:r>
      <w:r w:rsidRPr="00D524BC">
        <w:rPr>
          <w:rFonts w:ascii="GHEA Grapalat" w:hAnsi="GHEA Grapalat" w:cs="Sylfaen"/>
          <w:sz w:val="20"/>
          <w:lang w:val="ru-RU"/>
        </w:rPr>
        <w:t>հայտում</w:t>
      </w:r>
      <w:r w:rsidRPr="00D524BC">
        <w:rPr>
          <w:rFonts w:ascii="GHEA Grapalat" w:hAnsi="GHEA Grapalat" w:cs="Sylfaen"/>
          <w:sz w:val="20"/>
          <w:lang w:val="af-ZA"/>
        </w:rPr>
        <w:t xml:space="preserve"> </w:t>
      </w:r>
      <w:r w:rsidRPr="00D524BC">
        <w:rPr>
          <w:rFonts w:ascii="GHEA Grapalat" w:hAnsi="GHEA Grapalat" w:cs="Sylfaen"/>
          <w:sz w:val="20"/>
          <w:lang w:val="ru-RU"/>
        </w:rPr>
        <w:t>նշված</w:t>
      </w:r>
      <w:r w:rsidRPr="00D524BC">
        <w:rPr>
          <w:rFonts w:ascii="GHEA Grapalat" w:hAnsi="GHEA Grapalat" w:cs="Sylfaen"/>
          <w:sz w:val="20"/>
          <w:lang w:val="af-ZA"/>
        </w:rPr>
        <w:t xml:space="preserve"> </w:t>
      </w:r>
      <w:r w:rsidRPr="00D524BC">
        <w:rPr>
          <w:rFonts w:ascii="GHEA Grapalat" w:hAnsi="GHEA Grapalat" w:cs="Sylfaen"/>
          <w:sz w:val="20"/>
          <w:lang w:val="ru-RU"/>
        </w:rPr>
        <w:t>էլեկտրոնային</w:t>
      </w:r>
      <w:r w:rsidRPr="00D524BC">
        <w:rPr>
          <w:rFonts w:ascii="GHEA Grapalat" w:hAnsi="GHEA Grapalat" w:cs="Sylfaen"/>
          <w:sz w:val="20"/>
          <w:lang w:val="af-ZA"/>
        </w:rPr>
        <w:t xml:space="preserve"> </w:t>
      </w:r>
      <w:r w:rsidRPr="00D524BC">
        <w:rPr>
          <w:rFonts w:ascii="GHEA Grapalat" w:hAnsi="GHEA Grapalat" w:cs="Sylfaen"/>
          <w:sz w:val="20"/>
          <w:lang w:val="ru-RU"/>
        </w:rPr>
        <w:t>փոստից</w:t>
      </w:r>
      <w:r w:rsidRPr="00D524BC">
        <w:rPr>
          <w:rFonts w:ascii="GHEA Grapalat" w:hAnsi="GHEA Grapalat" w:cs="Sylfaen"/>
          <w:sz w:val="20"/>
          <w:lang w:val="af-ZA"/>
        </w:rPr>
        <w:t xml:space="preserve">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հրավերում</w:t>
      </w:r>
      <w:r w:rsidRPr="00D524BC">
        <w:rPr>
          <w:rFonts w:ascii="GHEA Grapalat" w:hAnsi="GHEA Grapalat" w:cs="Sylfaen"/>
          <w:sz w:val="20"/>
          <w:lang w:val="af-ZA"/>
        </w:rPr>
        <w:t xml:space="preserve"> </w:t>
      </w:r>
      <w:r w:rsidRPr="00D524BC">
        <w:rPr>
          <w:rFonts w:ascii="GHEA Grapalat" w:hAnsi="GHEA Grapalat" w:cs="Sylfaen"/>
          <w:sz w:val="20"/>
          <w:lang w:val="ru-RU"/>
        </w:rPr>
        <w:t>նշված</w:t>
      </w:r>
      <w:r w:rsidRPr="00D524BC">
        <w:rPr>
          <w:rFonts w:ascii="GHEA Grapalat" w:hAnsi="GHEA Grapalat" w:cs="Sylfaen"/>
          <w:sz w:val="20"/>
          <w:lang w:val="af-ZA"/>
        </w:rPr>
        <w:t xml:space="preserve">` </w:t>
      </w:r>
      <w:r w:rsidRPr="00D524BC">
        <w:rPr>
          <w:rFonts w:ascii="GHEA Grapalat" w:hAnsi="GHEA Grapalat" w:cs="Sylfaen"/>
          <w:sz w:val="20"/>
          <w:lang w:val="ru-RU"/>
        </w:rPr>
        <w:t>հանձնաժողովի</w:t>
      </w:r>
      <w:r w:rsidRPr="00D524BC">
        <w:rPr>
          <w:rFonts w:ascii="GHEA Grapalat" w:hAnsi="GHEA Grapalat" w:cs="Sylfaen"/>
          <w:sz w:val="20"/>
          <w:lang w:val="af-ZA"/>
        </w:rPr>
        <w:t xml:space="preserve"> </w:t>
      </w:r>
      <w:r w:rsidRPr="00D524BC">
        <w:rPr>
          <w:rFonts w:ascii="GHEA Grapalat" w:hAnsi="GHEA Grapalat" w:cs="Sylfaen"/>
          <w:sz w:val="20"/>
          <w:lang w:val="ru-RU"/>
        </w:rPr>
        <w:t>քարտուղարի</w:t>
      </w:r>
      <w:r w:rsidRPr="00D524BC">
        <w:rPr>
          <w:rFonts w:ascii="GHEA Grapalat" w:hAnsi="GHEA Grapalat" w:cs="Sylfaen"/>
          <w:sz w:val="20"/>
          <w:lang w:val="af-ZA"/>
        </w:rPr>
        <w:t xml:space="preserve"> </w:t>
      </w:r>
      <w:r w:rsidRPr="00D524BC">
        <w:rPr>
          <w:rFonts w:ascii="GHEA Grapalat" w:hAnsi="GHEA Grapalat" w:cs="Sylfaen"/>
          <w:sz w:val="20"/>
          <w:lang w:val="ru-RU"/>
        </w:rPr>
        <w:t>էլեկտրոնային</w:t>
      </w:r>
      <w:r w:rsidRPr="00D524BC">
        <w:rPr>
          <w:rFonts w:ascii="GHEA Grapalat" w:hAnsi="GHEA Grapalat" w:cs="Sylfaen"/>
          <w:sz w:val="20"/>
          <w:lang w:val="af-ZA"/>
        </w:rPr>
        <w:t xml:space="preserve"> </w:t>
      </w:r>
      <w:r w:rsidRPr="00D524BC">
        <w:rPr>
          <w:rFonts w:ascii="GHEA Grapalat" w:hAnsi="GHEA Grapalat" w:cs="Sylfaen"/>
          <w:sz w:val="20"/>
          <w:lang w:val="ru-RU"/>
        </w:rPr>
        <w:t>փոստին</w:t>
      </w:r>
      <w:r w:rsidRPr="00D524BC">
        <w:rPr>
          <w:rFonts w:ascii="GHEA Grapalat" w:hAnsi="GHEA Grapalat" w:cs="Sylfaen"/>
          <w:sz w:val="20"/>
          <w:lang w:val="af-ZA"/>
        </w:rPr>
        <w:t xml:space="preserve"> </w:t>
      </w:r>
      <w:r w:rsidRPr="00D524BC">
        <w:rPr>
          <w:rFonts w:ascii="GHEA Grapalat" w:hAnsi="GHEA Grapalat"/>
          <w:sz w:val="20"/>
          <w:szCs w:val="20"/>
          <w:lang w:val="af-ZA" w:eastAsia="x-none"/>
        </w:rPr>
        <w:t>ուղարկվելու միջոցով:</w:t>
      </w:r>
    </w:p>
    <w:p w:rsidR="006E5207" w:rsidRPr="00D524BC" w:rsidRDefault="006E5207" w:rsidP="006E5207">
      <w:pPr>
        <w:ind w:firstLine="567"/>
        <w:jc w:val="both"/>
        <w:rPr>
          <w:rFonts w:ascii="GHEA Grapalat" w:hAnsi="GHEA Grapalat"/>
          <w:sz w:val="20"/>
          <w:szCs w:val="20"/>
          <w:lang w:val="af-ZA" w:eastAsia="x-none"/>
        </w:rPr>
      </w:pPr>
      <w:r w:rsidRPr="00D524B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Pr="00D524BC" w:rsidRDefault="006E5207" w:rsidP="0069073C">
      <w:pPr>
        <w:pStyle w:val="23"/>
        <w:spacing w:line="240" w:lineRule="auto"/>
        <w:ind w:firstLine="0"/>
        <w:rPr>
          <w:rFonts w:ascii="GHEA Grapalat" w:hAnsi="GHEA Grapalat"/>
          <w:lang w:val="hy-AM"/>
        </w:rPr>
      </w:pPr>
      <w:r w:rsidRPr="00D524BC">
        <w:rPr>
          <w:rFonts w:ascii="GHEA Grapalat" w:hAnsi="GHEA Grapalat"/>
        </w:rPr>
        <w:t>8</w:t>
      </w:r>
      <w:r w:rsidRPr="00D524BC">
        <w:rPr>
          <w:rFonts w:ascii="GHEA Grapalat" w:hAnsi="GHEA Grapalat"/>
          <w:lang w:val="hy-AM"/>
        </w:rPr>
        <w:t>.</w:t>
      </w:r>
      <w:r w:rsidRPr="00D524BC">
        <w:rPr>
          <w:rFonts w:ascii="GHEA Grapalat" w:hAnsi="GHEA Grapalat"/>
        </w:rPr>
        <w:t xml:space="preserve">18 </w:t>
      </w:r>
      <w:r w:rsidRPr="00D524BC">
        <w:rPr>
          <w:rFonts w:ascii="GHEA Grapalat" w:hAnsi="GHEA Grapalat" w:cs="Sylfaen"/>
        </w:rPr>
        <w:t>Հայտերի</w:t>
      </w:r>
      <w:r w:rsidRPr="00D524BC">
        <w:rPr>
          <w:rFonts w:ascii="GHEA Grapalat" w:hAnsi="GHEA Grapalat" w:cs="Arial"/>
        </w:rPr>
        <w:t xml:space="preserve"> </w:t>
      </w:r>
      <w:r w:rsidRPr="00D524BC">
        <w:rPr>
          <w:rFonts w:ascii="GHEA Grapalat" w:hAnsi="GHEA Grapalat" w:cs="Sylfaen"/>
        </w:rPr>
        <w:t>գնահատումը</w:t>
      </w:r>
      <w:r w:rsidRPr="00D524BC">
        <w:rPr>
          <w:rFonts w:ascii="GHEA Grapalat" w:hAnsi="GHEA Grapalat" w:cs="Arial"/>
        </w:rPr>
        <w:t xml:space="preserve"> </w:t>
      </w:r>
      <w:r w:rsidRPr="00D524BC">
        <w:rPr>
          <w:rFonts w:ascii="GHEA Grapalat" w:hAnsi="GHEA Grapalat" w:cs="Sylfaen"/>
        </w:rPr>
        <w:t>և</w:t>
      </w:r>
      <w:r w:rsidRPr="00D524BC">
        <w:rPr>
          <w:rFonts w:ascii="GHEA Grapalat" w:hAnsi="GHEA Grapalat" w:cs="Arial"/>
        </w:rPr>
        <w:t xml:space="preserve"> </w:t>
      </w:r>
      <w:r w:rsidRPr="00D524BC">
        <w:rPr>
          <w:rFonts w:ascii="GHEA Grapalat" w:hAnsi="GHEA Grapalat" w:cs="Sylfaen"/>
        </w:rPr>
        <w:t>ընտրված մասնակցի որոշումն</w:t>
      </w:r>
      <w:r w:rsidRPr="00D524BC">
        <w:rPr>
          <w:rFonts w:ascii="GHEA Grapalat" w:hAnsi="GHEA Grapalat" w:cs="Arial"/>
        </w:rPr>
        <w:t xml:space="preserve"> </w:t>
      </w:r>
      <w:r w:rsidRPr="00D524BC">
        <w:rPr>
          <w:rFonts w:ascii="GHEA Grapalat" w:hAnsi="GHEA Grapalat" w:cs="Sylfaen"/>
        </w:rPr>
        <w:t>իրականացվում</w:t>
      </w:r>
      <w:r w:rsidRPr="00D524BC">
        <w:rPr>
          <w:rFonts w:ascii="GHEA Grapalat" w:hAnsi="GHEA Grapalat" w:cs="Arial"/>
        </w:rPr>
        <w:t xml:space="preserve"> </w:t>
      </w:r>
      <w:r w:rsidRPr="00D524BC">
        <w:rPr>
          <w:rFonts w:ascii="GHEA Grapalat" w:hAnsi="GHEA Grapalat" w:cs="Sylfaen"/>
        </w:rPr>
        <w:t>է</w:t>
      </w:r>
      <w:r w:rsidRPr="00D524BC">
        <w:rPr>
          <w:rFonts w:ascii="GHEA Grapalat" w:hAnsi="GHEA Grapalat" w:cs="Arial"/>
        </w:rPr>
        <w:t xml:space="preserve"> </w:t>
      </w:r>
      <w:r w:rsidRPr="00D524BC">
        <w:rPr>
          <w:rFonts w:ascii="GHEA Grapalat" w:hAnsi="GHEA Grapalat" w:cs="Sylfaen"/>
        </w:rPr>
        <w:t>ըստ</w:t>
      </w:r>
      <w:r w:rsidRPr="00D524BC">
        <w:rPr>
          <w:rFonts w:ascii="GHEA Grapalat" w:hAnsi="GHEA Grapalat" w:cs="Arial"/>
        </w:rPr>
        <w:t xml:space="preserve"> </w:t>
      </w:r>
      <w:r w:rsidRPr="00D524BC">
        <w:rPr>
          <w:rFonts w:ascii="GHEA Grapalat" w:hAnsi="GHEA Grapalat" w:cs="Sylfaen"/>
        </w:rPr>
        <w:t>առանձին</w:t>
      </w:r>
      <w:r w:rsidRPr="00D524BC">
        <w:rPr>
          <w:rFonts w:ascii="GHEA Grapalat" w:hAnsi="GHEA Grapalat" w:cs="Arial"/>
        </w:rPr>
        <w:t xml:space="preserve"> </w:t>
      </w:r>
      <w:r w:rsidRPr="00D524BC">
        <w:rPr>
          <w:rFonts w:ascii="GHEA Grapalat" w:hAnsi="GHEA Grapalat" w:cs="Sylfaen"/>
        </w:rPr>
        <w:t>չափաբաժինների</w:t>
      </w:r>
      <w:r w:rsidRPr="00D524BC">
        <w:rPr>
          <w:rStyle w:val="aff1"/>
          <w:rFonts w:ascii="GHEA Grapalat" w:hAnsi="GHEA Grapalat" w:cs="Sylfaen"/>
          <w:color w:val="FFFFFF"/>
        </w:rPr>
        <w:footnoteReference w:id="3"/>
      </w:r>
      <w:r w:rsidRPr="00D524BC">
        <w:rPr>
          <w:rFonts w:ascii="GHEA Grapalat" w:hAnsi="GHEA Grapalat" w:cs="Tahoma"/>
        </w:rPr>
        <w:t>։</w:t>
      </w:r>
      <w:r w:rsidRPr="00D524BC">
        <w:rPr>
          <w:rFonts w:ascii="GHEA Grapalat" w:hAnsi="GHEA Grapalat" w:cs="Tahoma"/>
          <w:vertAlign w:val="superscript"/>
        </w:rPr>
        <w:t>11</w:t>
      </w:r>
      <w:r w:rsidRPr="00D524BC">
        <w:rPr>
          <w:rFonts w:ascii="GHEA Grapalat" w:hAnsi="GHEA Grapalat" w:cs="Tahoma"/>
          <w:lang w:val="hy-AM"/>
        </w:rPr>
        <w:t xml:space="preserve"> </w:t>
      </w:r>
    </w:p>
    <w:p w:rsidR="006E5207" w:rsidRPr="00D524BC" w:rsidRDefault="006E5207" w:rsidP="0069073C">
      <w:pPr>
        <w:jc w:val="both"/>
        <w:rPr>
          <w:rFonts w:ascii="GHEA Grapalat" w:hAnsi="GHEA Grapalat"/>
          <w:sz w:val="20"/>
          <w:szCs w:val="20"/>
          <w:lang w:val="af-ZA" w:eastAsia="x-none"/>
        </w:rPr>
      </w:pPr>
      <w:r w:rsidRPr="00D524BC">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D524BC">
        <w:rPr>
          <w:rFonts w:ascii="GHEA Grapalat" w:hAnsi="GHEA Grapalat"/>
          <w:sz w:val="20"/>
          <w:szCs w:val="20"/>
          <w:lang w:val="hy-AM" w:eastAsia="x-none"/>
        </w:rPr>
        <w:t>հրավերի 1-ին մասի 8.12-ից 8.18-րդ կետերով սահմանված ընթացակարգի կիրառմամբ</w:t>
      </w:r>
      <w:r w:rsidRPr="00D524BC">
        <w:rPr>
          <w:rFonts w:ascii="GHEA Grapalat" w:hAnsi="GHEA Grapalat"/>
          <w:sz w:val="20"/>
          <w:szCs w:val="20"/>
          <w:lang w:val="af-ZA" w:eastAsia="x-none"/>
        </w:rPr>
        <w:t>:</w:t>
      </w:r>
    </w:p>
    <w:p w:rsidR="006E5207" w:rsidRPr="00D524BC" w:rsidRDefault="006E5207" w:rsidP="0069073C">
      <w:pPr>
        <w:pStyle w:val="23"/>
        <w:spacing w:line="240" w:lineRule="auto"/>
        <w:ind w:firstLine="0"/>
        <w:rPr>
          <w:rFonts w:ascii="GHEA Grapalat" w:hAnsi="GHEA Grapalat" w:cs="Sylfaen"/>
          <w:szCs w:val="24"/>
        </w:rPr>
      </w:pPr>
      <w:r w:rsidRPr="00D524BC">
        <w:rPr>
          <w:rFonts w:ascii="GHEA Grapalat" w:hAnsi="GHEA Grapalat" w:cs="Sylfaen"/>
          <w:szCs w:val="24"/>
        </w:rPr>
        <w:t>8</w:t>
      </w:r>
      <w:r w:rsidRPr="00D524BC">
        <w:rPr>
          <w:rFonts w:ascii="GHEA Grapalat" w:hAnsi="GHEA Grapalat" w:cs="Sylfaen"/>
          <w:szCs w:val="24"/>
          <w:lang w:val="hy-AM"/>
        </w:rPr>
        <w:t>.</w:t>
      </w:r>
      <w:r w:rsidRPr="00D524BC">
        <w:rPr>
          <w:rFonts w:ascii="GHEA Grapalat" w:hAnsi="GHEA Grapalat" w:cs="Sylfaen"/>
          <w:szCs w:val="24"/>
        </w:rPr>
        <w:t xml:space="preserve">20 </w:t>
      </w:r>
      <w:r w:rsidRPr="00D524BC">
        <w:rPr>
          <w:rFonts w:ascii="GHEA Grapalat" w:hAnsi="GHEA Grapalat" w:cs="Sylfaen"/>
          <w:szCs w:val="24"/>
          <w:lang w:val="ru-RU"/>
        </w:rPr>
        <w:t>Մասնակից</w:t>
      </w:r>
      <w:r w:rsidRPr="00D524BC">
        <w:rPr>
          <w:rFonts w:ascii="GHEA Grapalat" w:hAnsi="GHEA Grapalat" w:cs="Sylfaen"/>
          <w:szCs w:val="24"/>
          <w:lang w:val="en-US"/>
        </w:rPr>
        <w:t>ն</w:t>
      </w:r>
      <w:r w:rsidRPr="00D524BC">
        <w:rPr>
          <w:rFonts w:ascii="GHEA Grapalat" w:hAnsi="GHEA Grapalat" w:cs="Sylfaen"/>
          <w:szCs w:val="24"/>
        </w:rPr>
        <w:t xml:space="preserve"> </w:t>
      </w:r>
      <w:r w:rsidRPr="00D524BC">
        <w:rPr>
          <w:rFonts w:ascii="GHEA Grapalat" w:hAnsi="GHEA Grapalat" w:cs="Sylfaen"/>
          <w:szCs w:val="24"/>
          <w:lang w:val="ru-RU"/>
        </w:rPr>
        <w:t>իրեն</w:t>
      </w:r>
      <w:r w:rsidRPr="00D524BC">
        <w:rPr>
          <w:rFonts w:ascii="GHEA Grapalat" w:hAnsi="GHEA Grapalat" w:cs="Sylfaen"/>
          <w:szCs w:val="24"/>
        </w:rPr>
        <w:t xml:space="preserve"> </w:t>
      </w:r>
      <w:r w:rsidRPr="00D524BC">
        <w:rPr>
          <w:rFonts w:ascii="GHEA Grapalat" w:hAnsi="GHEA Grapalat" w:cs="Sylfaen"/>
          <w:szCs w:val="24"/>
          <w:lang w:val="ru-RU"/>
        </w:rPr>
        <w:t>ներկայացված</w:t>
      </w:r>
      <w:r w:rsidRPr="00D524BC">
        <w:rPr>
          <w:rFonts w:ascii="GHEA Grapalat" w:hAnsi="GHEA Grapalat" w:cs="Sylfaen"/>
          <w:szCs w:val="24"/>
        </w:rPr>
        <w:t xml:space="preserve"> </w:t>
      </w:r>
      <w:r w:rsidRPr="00D524BC">
        <w:rPr>
          <w:rFonts w:ascii="GHEA Grapalat" w:hAnsi="GHEA Grapalat" w:cs="Sylfaen"/>
          <w:szCs w:val="24"/>
          <w:lang w:val="ru-RU"/>
        </w:rPr>
        <w:t>պահանջների</w:t>
      </w:r>
      <w:r w:rsidRPr="00D524BC">
        <w:rPr>
          <w:rFonts w:ascii="GHEA Grapalat" w:hAnsi="GHEA Grapalat" w:cs="Sylfaen"/>
          <w:szCs w:val="24"/>
        </w:rPr>
        <w:t xml:space="preserve"> </w:t>
      </w:r>
      <w:r w:rsidRPr="00D524BC">
        <w:rPr>
          <w:rFonts w:ascii="GHEA Grapalat" w:hAnsi="GHEA Grapalat" w:cs="Sylfaen"/>
          <w:szCs w:val="24"/>
          <w:lang w:val="ru-RU"/>
        </w:rPr>
        <w:t>համապատասխանության</w:t>
      </w:r>
      <w:r w:rsidRPr="00D524BC">
        <w:rPr>
          <w:rFonts w:ascii="GHEA Grapalat" w:hAnsi="GHEA Grapalat" w:cs="Sylfaen"/>
          <w:szCs w:val="24"/>
        </w:rPr>
        <w:t xml:space="preserve"> </w:t>
      </w:r>
      <w:r w:rsidRPr="00D524BC">
        <w:rPr>
          <w:rFonts w:ascii="GHEA Grapalat" w:hAnsi="GHEA Grapalat" w:cs="Sylfaen"/>
          <w:szCs w:val="24"/>
          <w:lang w:val="ru-RU"/>
        </w:rPr>
        <w:t>հիմնավորման</w:t>
      </w:r>
      <w:r w:rsidRPr="00D524BC">
        <w:rPr>
          <w:rFonts w:ascii="GHEA Grapalat" w:hAnsi="GHEA Grapalat" w:cs="Sylfaen"/>
          <w:szCs w:val="24"/>
        </w:rPr>
        <w:t xml:space="preserve"> </w:t>
      </w:r>
      <w:r w:rsidRPr="00D524BC">
        <w:rPr>
          <w:rFonts w:ascii="GHEA Grapalat" w:hAnsi="GHEA Grapalat" w:cs="Sylfaen"/>
          <w:szCs w:val="24"/>
          <w:lang w:val="ru-RU"/>
        </w:rPr>
        <w:t>նպատակով</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է</w:t>
      </w:r>
      <w:r w:rsidRPr="00D524BC">
        <w:rPr>
          <w:rFonts w:ascii="GHEA Grapalat" w:hAnsi="GHEA Grapalat" w:cs="Sylfaen"/>
          <w:szCs w:val="24"/>
        </w:rPr>
        <w:t xml:space="preserve"> </w:t>
      </w:r>
      <w:r w:rsidRPr="00D524BC">
        <w:rPr>
          <w:rFonts w:ascii="GHEA Grapalat" w:hAnsi="GHEA Grapalat" w:cs="Sylfaen"/>
          <w:szCs w:val="24"/>
          <w:lang w:val="ru-RU"/>
        </w:rPr>
        <w:t>ներկայացնել</w:t>
      </w:r>
      <w:r w:rsidRPr="00D524BC">
        <w:rPr>
          <w:rFonts w:ascii="GHEA Grapalat" w:hAnsi="GHEA Grapalat" w:cs="Sylfaen"/>
          <w:szCs w:val="24"/>
        </w:rPr>
        <w:t xml:space="preserve"> </w:t>
      </w:r>
      <w:r w:rsidRPr="00D524BC">
        <w:rPr>
          <w:rFonts w:ascii="GHEA Grapalat" w:hAnsi="GHEA Grapalat" w:cs="Sylfaen"/>
          <w:szCs w:val="24"/>
          <w:lang w:val="ru-RU"/>
        </w:rPr>
        <w:t>լրացուցիչ</w:t>
      </w:r>
      <w:r w:rsidRPr="00D524BC">
        <w:rPr>
          <w:rFonts w:ascii="GHEA Grapalat" w:hAnsi="GHEA Grapalat" w:cs="Sylfaen"/>
          <w:szCs w:val="24"/>
        </w:rPr>
        <w:t xml:space="preserve"> </w:t>
      </w:r>
      <w:r w:rsidRPr="00D524BC">
        <w:rPr>
          <w:rFonts w:ascii="GHEA Grapalat" w:hAnsi="GHEA Grapalat" w:cs="Sylfaen"/>
          <w:szCs w:val="24"/>
          <w:lang w:val="ru-RU"/>
        </w:rPr>
        <w:t>այլ</w:t>
      </w:r>
      <w:r w:rsidRPr="00D524BC">
        <w:rPr>
          <w:rFonts w:ascii="GHEA Grapalat" w:hAnsi="GHEA Grapalat" w:cs="Sylfaen"/>
          <w:szCs w:val="24"/>
        </w:rPr>
        <w:t xml:space="preserve"> </w:t>
      </w:r>
      <w:r w:rsidRPr="00D524BC">
        <w:rPr>
          <w:rFonts w:ascii="GHEA Grapalat" w:hAnsi="GHEA Grapalat" w:cs="Sylfaen"/>
          <w:szCs w:val="24"/>
          <w:lang w:val="ru-RU"/>
        </w:rPr>
        <w:t>փաստաթղթեր</w:t>
      </w:r>
      <w:r w:rsidRPr="00D524BC">
        <w:rPr>
          <w:rFonts w:ascii="GHEA Grapalat" w:hAnsi="GHEA Grapalat" w:cs="Sylfaen"/>
          <w:szCs w:val="24"/>
        </w:rPr>
        <w:t xml:space="preserve">, </w:t>
      </w:r>
      <w:r w:rsidRPr="00D524BC">
        <w:rPr>
          <w:rFonts w:ascii="GHEA Grapalat" w:hAnsi="GHEA Grapalat" w:cs="Sylfaen"/>
          <w:szCs w:val="24"/>
          <w:lang w:val="ru-RU"/>
        </w:rPr>
        <w:t>տեղեկություններ</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նյութեր։</w:t>
      </w:r>
    </w:p>
    <w:p w:rsidR="006E5207" w:rsidRPr="00D524BC" w:rsidRDefault="006E5207" w:rsidP="006E5207">
      <w:pPr>
        <w:pStyle w:val="23"/>
        <w:spacing w:line="240" w:lineRule="auto"/>
        <w:ind w:firstLine="567"/>
        <w:rPr>
          <w:rFonts w:ascii="GHEA Grapalat" w:hAnsi="GHEA Grapalat" w:cs="Sylfaen"/>
          <w:szCs w:val="24"/>
        </w:rPr>
      </w:pPr>
      <w:r w:rsidRPr="00D524BC">
        <w:rPr>
          <w:rFonts w:ascii="GHEA Grapalat" w:hAnsi="GHEA Grapalat" w:cs="Sylfaen"/>
          <w:szCs w:val="24"/>
          <w:lang w:val="en-US"/>
        </w:rPr>
        <w:t>Հ</w:t>
      </w:r>
      <w:r w:rsidRPr="00D524BC">
        <w:rPr>
          <w:rFonts w:ascii="GHEA Grapalat" w:hAnsi="GHEA Grapalat" w:cs="Sylfaen"/>
          <w:szCs w:val="24"/>
          <w:lang w:val="ru-RU"/>
        </w:rPr>
        <w:t>անձնաժողովը</w:t>
      </w:r>
      <w:r w:rsidRPr="00D524BC">
        <w:rPr>
          <w:rFonts w:ascii="GHEA Grapalat" w:hAnsi="GHEA Grapalat" w:cs="Sylfaen"/>
          <w:szCs w:val="24"/>
        </w:rPr>
        <w:t xml:space="preserve"> </w:t>
      </w:r>
      <w:r w:rsidRPr="00D524BC">
        <w:rPr>
          <w:rFonts w:ascii="GHEA Grapalat" w:hAnsi="GHEA Grapalat" w:cs="Sylfaen"/>
          <w:szCs w:val="24"/>
          <w:lang w:val="ru-RU"/>
        </w:rPr>
        <w:t>կարող</w:t>
      </w:r>
      <w:r w:rsidRPr="00D524BC">
        <w:rPr>
          <w:rFonts w:ascii="GHEA Grapalat" w:hAnsi="GHEA Grapalat" w:cs="Sylfaen"/>
          <w:szCs w:val="24"/>
        </w:rPr>
        <w:t xml:space="preserve"> </w:t>
      </w:r>
      <w:r w:rsidRPr="00D524BC">
        <w:rPr>
          <w:rFonts w:ascii="GHEA Grapalat" w:hAnsi="GHEA Grapalat" w:cs="Sylfaen"/>
          <w:szCs w:val="24"/>
          <w:lang w:val="ru-RU"/>
        </w:rPr>
        <w:t>է</w:t>
      </w:r>
      <w:r w:rsidRPr="00D524BC">
        <w:rPr>
          <w:rFonts w:ascii="GHEA Grapalat" w:hAnsi="GHEA Grapalat" w:cs="Sylfaen"/>
          <w:szCs w:val="24"/>
        </w:rPr>
        <w:t xml:space="preserve"> </w:t>
      </w:r>
      <w:r w:rsidRPr="00D524BC">
        <w:rPr>
          <w:rFonts w:ascii="GHEA Grapalat" w:hAnsi="GHEA Grapalat" w:cs="Sylfaen"/>
          <w:szCs w:val="24"/>
          <w:lang w:val="ru-RU"/>
        </w:rPr>
        <w:t>ստուգել</w:t>
      </w:r>
      <w:r w:rsidRPr="00D524BC">
        <w:rPr>
          <w:rFonts w:ascii="GHEA Grapalat" w:hAnsi="GHEA Grapalat" w:cs="Sylfaen"/>
          <w:szCs w:val="24"/>
        </w:rPr>
        <w:t xml:space="preserve"> </w:t>
      </w:r>
      <w:r w:rsidRPr="00D524BC">
        <w:rPr>
          <w:rFonts w:ascii="GHEA Grapalat" w:hAnsi="GHEA Grapalat" w:cs="Sylfaen"/>
          <w:szCs w:val="24"/>
          <w:lang w:val="en-US"/>
        </w:rPr>
        <w:t>մ</w:t>
      </w:r>
      <w:r w:rsidRPr="00D524BC">
        <w:rPr>
          <w:rFonts w:ascii="GHEA Grapalat" w:hAnsi="GHEA Grapalat" w:cs="Sylfaen"/>
          <w:szCs w:val="24"/>
          <w:lang w:val="ru-RU"/>
        </w:rPr>
        <w:t>ասնակցի</w:t>
      </w:r>
      <w:r w:rsidRPr="00D524BC">
        <w:rPr>
          <w:rFonts w:ascii="GHEA Grapalat" w:hAnsi="GHEA Grapalat" w:cs="Sylfaen"/>
          <w:szCs w:val="24"/>
        </w:rPr>
        <w:t xml:space="preserve"> </w:t>
      </w:r>
      <w:r w:rsidRPr="00D524BC">
        <w:rPr>
          <w:rFonts w:ascii="GHEA Grapalat" w:hAnsi="GHEA Grapalat" w:cs="Sylfaen"/>
          <w:szCs w:val="24"/>
          <w:lang w:val="ru-RU"/>
        </w:rPr>
        <w:t>ներկայացրած</w:t>
      </w:r>
      <w:r w:rsidRPr="00D524BC">
        <w:rPr>
          <w:rFonts w:ascii="GHEA Grapalat" w:hAnsi="GHEA Grapalat" w:cs="Sylfaen"/>
          <w:szCs w:val="24"/>
        </w:rPr>
        <w:t xml:space="preserve"> </w:t>
      </w:r>
      <w:r w:rsidRPr="00D524BC">
        <w:rPr>
          <w:rFonts w:ascii="GHEA Grapalat" w:hAnsi="GHEA Grapalat" w:cs="Sylfaen"/>
          <w:szCs w:val="24"/>
          <w:lang w:val="ru-RU"/>
        </w:rPr>
        <w:t>տվյալների</w:t>
      </w:r>
      <w:r w:rsidRPr="00D524BC">
        <w:rPr>
          <w:rFonts w:ascii="GHEA Grapalat" w:hAnsi="GHEA Grapalat" w:cs="Sylfaen"/>
          <w:szCs w:val="24"/>
        </w:rPr>
        <w:t xml:space="preserve"> </w:t>
      </w:r>
      <w:r w:rsidRPr="00D524BC">
        <w:rPr>
          <w:rFonts w:ascii="GHEA Grapalat" w:hAnsi="GHEA Grapalat" w:cs="Sylfaen"/>
          <w:szCs w:val="24"/>
          <w:lang w:val="ru-RU"/>
        </w:rPr>
        <w:t>իսկությունը</w:t>
      </w:r>
      <w:r w:rsidRPr="00D524BC">
        <w:rPr>
          <w:rFonts w:ascii="GHEA Grapalat" w:hAnsi="GHEA Grapalat" w:cs="Sylfaen"/>
          <w:szCs w:val="24"/>
        </w:rPr>
        <w:t xml:space="preserve">` </w:t>
      </w:r>
      <w:r w:rsidRPr="00D524BC">
        <w:rPr>
          <w:rFonts w:ascii="GHEA Grapalat" w:hAnsi="GHEA Grapalat" w:cs="Sylfaen"/>
          <w:szCs w:val="24"/>
          <w:lang w:val="ru-RU"/>
        </w:rPr>
        <w:t>օգտագործելով</w:t>
      </w:r>
      <w:r w:rsidRPr="00D524BC">
        <w:rPr>
          <w:rFonts w:ascii="GHEA Grapalat" w:hAnsi="GHEA Grapalat" w:cs="Sylfaen"/>
          <w:szCs w:val="24"/>
        </w:rPr>
        <w:t xml:space="preserve"> </w:t>
      </w:r>
      <w:r w:rsidRPr="00D524BC">
        <w:rPr>
          <w:rFonts w:ascii="GHEA Grapalat" w:hAnsi="GHEA Grapalat" w:cs="Sylfaen"/>
          <w:szCs w:val="24"/>
          <w:lang w:val="ru-RU"/>
        </w:rPr>
        <w:t>պաշտոնական</w:t>
      </w:r>
      <w:r w:rsidRPr="00D524BC">
        <w:rPr>
          <w:rFonts w:ascii="GHEA Grapalat" w:hAnsi="GHEA Grapalat" w:cs="Sylfaen"/>
          <w:szCs w:val="24"/>
        </w:rPr>
        <w:t xml:space="preserve"> </w:t>
      </w:r>
      <w:r w:rsidRPr="00D524BC">
        <w:rPr>
          <w:rFonts w:ascii="GHEA Grapalat" w:hAnsi="GHEA Grapalat" w:cs="Sylfaen"/>
          <w:szCs w:val="24"/>
          <w:lang w:val="ru-RU"/>
        </w:rPr>
        <w:t>աղբյուրներից</w:t>
      </w:r>
      <w:r w:rsidRPr="00D524BC">
        <w:rPr>
          <w:rFonts w:ascii="GHEA Grapalat" w:hAnsi="GHEA Grapalat" w:cs="Sylfaen"/>
          <w:szCs w:val="24"/>
        </w:rPr>
        <w:t xml:space="preserve"> </w:t>
      </w:r>
      <w:r w:rsidRPr="00D524BC">
        <w:rPr>
          <w:rFonts w:ascii="GHEA Grapalat" w:hAnsi="GHEA Grapalat" w:cs="Sylfaen"/>
          <w:szCs w:val="24"/>
          <w:lang w:val="ru-RU"/>
        </w:rPr>
        <w:t>ստացված</w:t>
      </w:r>
      <w:r w:rsidRPr="00D524BC">
        <w:rPr>
          <w:rFonts w:ascii="GHEA Grapalat" w:hAnsi="GHEA Grapalat" w:cs="Sylfaen"/>
          <w:szCs w:val="24"/>
        </w:rPr>
        <w:t xml:space="preserve"> </w:t>
      </w:r>
      <w:r w:rsidRPr="00D524BC">
        <w:rPr>
          <w:rFonts w:ascii="GHEA Grapalat" w:hAnsi="GHEA Grapalat" w:cs="Sylfaen"/>
          <w:szCs w:val="24"/>
          <w:lang w:val="ru-RU"/>
        </w:rPr>
        <w:t>տվյալներ</w:t>
      </w:r>
      <w:r w:rsidRPr="00D524BC">
        <w:rPr>
          <w:rFonts w:ascii="GHEA Grapalat" w:hAnsi="GHEA Grapalat" w:cs="Sylfaen"/>
          <w:szCs w:val="24"/>
        </w:rPr>
        <w:t xml:space="preserve"> </w:t>
      </w:r>
      <w:r w:rsidRPr="00D524BC">
        <w:rPr>
          <w:rFonts w:ascii="GHEA Grapalat" w:hAnsi="GHEA Grapalat" w:cs="Sylfaen"/>
          <w:szCs w:val="24"/>
          <w:lang w:val="ru-RU"/>
        </w:rPr>
        <w:t>կամ</w:t>
      </w:r>
      <w:r w:rsidRPr="00D524BC">
        <w:rPr>
          <w:rFonts w:ascii="GHEA Grapalat" w:hAnsi="GHEA Grapalat" w:cs="Sylfaen"/>
          <w:szCs w:val="24"/>
        </w:rPr>
        <w:t xml:space="preserve"> </w:t>
      </w:r>
      <w:r w:rsidRPr="00D524BC">
        <w:rPr>
          <w:rFonts w:ascii="GHEA Grapalat" w:hAnsi="GHEA Grapalat" w:cs="Sylfaen"/>
          <w:szCs w:val="24"/>
          <w:lang w:val="ru-RU"/>
        </w:rPr>
        <w:t>դրա</w:t>
      </w:r>
      <w:r w:rsidRPr="00D524BC">
        <w:rPr>
          <w:rFonts w:ascii="GHEA Grapalat" w:hAnsi="GHEA Grapalat" w:cs="Sylfaen"/>
          <w:szCs w:val="24"/>
        </w:rPr>
        <w:t xml:space="preserve"> </w:t>
      </w:r>
      <w:r w:rsidRPr="00D524BC">
        <w:rPr>
          <w:rFonts w:ascii="GHEA Grapalat" w:hAnsi="GHEA Grapalat" w:cs="Sylfaen"/>
          <w:szCs w:val="24"/>
          <w:lang w:val="ru-RU"/>
        </w:rPr>
        <w:t>մասին</w:t>
      </w:r>
      <w:r w:rsidRPr="00D524BC">
        <w:rPr>
          <w:rFonts w:ascii="GHEA Grapalat" w:hAnsi="GHEA Grapalat" w:cs="Sylfaen"/>
          <w:szCs w:val="24"/>
        </w:rPr>
        <w:t xml:space="preserve"> </w:t>
      </w:r>
      <w:r w:rsidRPr="00D524BC">
        <w:rPr>
          <w:rFonts w:ascii="GHEA Grapalat" w:hAnsi="GHEA Grapalat" w:cs="Sylfaen"/>
          <w:szCs w:val="24"/>
          <w:lang w:val="ru-RU"/>
        </w:rPr>
        <w:t>ստանալով</w:t>
      </w:r>
      <w:r w:rsidRPr="00D524BC">
        <w:rPr>
          <w:rFonts w:ascii="GHEA Grapalat" w:hAnsi="GHEA Grapalat" w:cs="Sylfaen"/>
          <w:szCs w:val="24"/>
        </w:rPr>
        <w:t xml:space="preserve"> </w:t>
      </w:r>
      <w:r w:rsidRPr="00D524BC">
        <w:rPr>
          <w:rFonts w:ascii="GHEA Grapalat" w:hAnsi="GHEA Grapalat" w:cs="Sylfaen"/>
          <w:szCs w:val="24"/>
          <w:lang w:val="ru-RU"/>
        </w:rPr>
        <w:t>իրավասու</w:t>
      </w:r>
      <w:r w:rsidRPr="00D524BC">
        <w:rPr>
          <w:rFonts w:ascii="GHEA Grapalat" w:hAnsi="GHEA Grapalat" w:cs="Sylfaen"/>
          <w:szCs w:val="24"/>
        </w:rPr>
        <w:t xml:space="preserve"> </w:t>
      </w:r>
      <w:r w:rsidRPr="00D524BC">
        <w:rPr>
          <w:rFonts w:ascii="GHEA Grapalat" w:hAnsi="GHEA Grapalat" w:cs="Sylfaen"/>
          <w:szCs w:val="24"/>
          <w:lang w:val="ru-RU"/>
        </w:rPr>
        <w:t>մարմինների</w:t>
      </w:r>
      <w:r w:rsidRPr="00D524BC">
        <w:rPr>
          <w:rFonts w:ascii="GHEA Grapalat" w:hAnsi="GHEA Grapalat" w:cs="Sylfaen"/>
          <w:szCs w:val="24"/>
        </w:rPr>
        <w:t xml:space="preserve"> </w:t>
      </w:r>
      <w:r w:rsidRPr="00D524BC">
        <w:rPr>
          <w:rFonts w:ascii="GHEA Grapalat" w:hAnsi="GHEA Grapalat" w:cs="Sylfaen"/>
          <w:szCs w:val="24"/>
          <w:lang w:val="ru-RU"/>
        </w:rPr>
        <w:t>գրավոր</w:t>
      </w:r>
      <w:r w:rsidRPr="00D524BC">
        <w:rPr>
          <w:rFonts w:ascii="GHEA Grapalat" w:hAnsi="GHEA Grapalat" w:cs="Sylfaen"/>
          <w:szCs w:val="24"/>
        </w:rPr>
        <w:t xml:space="preserve"> </w:t>
      </w:r>
      <w:r w:rsidRPr="00D524BC">
        <w:rPr>
          <w:rFonts w:ascii="GHEA Grapalat" w:hAnsi="GHEA Grapalat" w:cs="Sylfaen"/>
          <w:szCs w:val="24"/>
          <w:lang w:val="ru-RU"/>
        </w:rPr>
        <w:t>եզրակացությունը</w:t>
      </w:r>
      <w:r w:rsidRPr="00D524BC">
        <w:rPr>
          <w:rFonts w:ascii="GHEA Grapalat" w:hAnsi="GHEA Grapalat" w:cs="Sylfaen"/>
          <w:szCs w:val="24"/>
        </w:rPr>
        <w:t xml:space="preserve">: </w:t>
      </w:r>
      <w:r w:rsidRPr="00D524BC">
        <w:rPr>
          <w:rFonts w:ascii="GHEA Grapalat" w:hAnsi="GHEA Grapalat" w:cs="Sylfaen"/>
          <w:szCs w:val="24"/>
          <w:lang w:val="ru-RU"/>
        </w:rPr>
        <w:t>Նման</w:t>
      </w:r>
      <w:r w:rsidRPr="00D524BC">
        <w:rPr>
          <w:rFonts w:ascii="GHEA Grapalat" w:hAnsi="GHEA Grapalat" w:cs="Sylfaen"/>
          <w:szCs w:val="24"/>
        </w:rPr>
        <w:t xml:space="preserve"> </w:t>
      </w:r>
      <w:r w:rsidRPr="00D524BC">
        <w:rPr>
          <w:rFonts w:ascii="GHEA Grapalat" w:hAnsi="GHEA Grapalat" w:cs="Sylfaen"/>
          <w:szCs w:val="24"/>
          <w:lang w:val="ru-RU"/>
        </w:rPr>
        <w:t>հարցում</w:t>
      </w:r>
      <w:r w:rsidRPr="00D524BC">
        <w:rPr>
          <w:rFonts w:ascii="GHEA Grapalat" w:hAnsi="GHEA Grapalat" w:cs="Sylfaen"/>
          <w:szCs w:val="24"/>
        </w:rPr>
        <w:t xml:space="preserve"> </w:t>
      </w:r>
      <w:r w:rsidRPr="00D524BC">
        <w:rPr>
          <w:rFonts w:ascii="GHEA Grapalat" w:hAnsi="GHEA Grapalat" w:cs="Sylfaen"/>
          <w:szCs w:val="24"/>
          <w:lang w:val="ru-RU"/>
        </w:rPr>
        <w:t>ուղարկվելու</w:t>
      </w:r>
      <w:r w:rsidRPr="00D524BC">
        <w:rPr>
          <w:rFonts w:ascii="GHEA Grapalat" w:hAnsi="GHEA Grapalat" w:cs="Sylfaen"/>
          <w:szCs w:val="24"/>
        </w:rPr>
        <w:t xml:space="preserve"> </w:t>
      </w:r>
      <w:r w:rsidRPr="00D524BC">
        <w:rPr>
          <w:rFonts w:ascii="GHEA Grapalat" w:hAnsi="GHEA Grapalat" w:cs="Sylfaen"/>
          <w:szCs w:val="24"/>
          <w:lang w:val="ru-RU"/>
        </w:rPr>
        <w:t>դեպքում</w:t>
      </w:r>
      <w:r w:rsidRPr="00D524BC">
        <w:rPr>
          <w:rFonts w:ascii="GHEA Grapalat" w:hAnsi="GHEA Grapalat" w:cs="Sylfaen"/>
          <w:szCs w:val="24"/>
        </w:rPr>
        <w:t xml:space="preserve"> </w:t>
      </w:r>
      <w:r w:rsidRPr="00D524BC">
        <w:rPr>
          <w:rFonts w:ascii="GHEA Grapalat" w:hAnsi="GHEA Grapalat" w:cs="Sylfaen"/>
          <w:szCs w:val="24"/>
          <w:lang w:val="ru-RU"/>
        </w:rPr>
        <w:t>համապատասխան</w:t>
      </w:r>
      <w:r w:rsidRPr="00D524BC">
        <w:rPr>
          <w:rFonts w:ascii="GHEA Grapalat" w:hAnsi="GHEA Grapalat" w:cs="Sylfaen"/>
          <w:szCs w:val="24"/>
        </w:rPr>
        <w:t xml:space="preserve"> </w:t>
      </w:r>
      <w:r w:rsidRPr="00D524BC">
        <w:rPr>
          <w:rFonts w:ascii="GHEA Grapalat" w:hAnsi="GHEA Grapalat" w:cs="Sylfaen"/>
          <w:szCs w:val="24"/>
          <w:lang w:val="ru-RU"/>
        </w:rPr>
        <w:t>պետական</w:t>
      </w:r>
      <w:r w:rsidRPr="00D524BC">
        <w:rPr>
          <w:rFonts w:ascii="GHEA Grapalat" w:hAnsi="GHEA Grapalat" w:cs="Sylfaen"/>
          <w:szCs w:val="24"/>
        </w:rPr>
        <w:t xml:space="preserve"> </w:t>
      </w:r>
      <w:r w:rsidRPr="00D524BC">
        <w:rPr>
          <w:rFonts w:ascii="GHEA Grapalat" w:hAnsi="GHEA Grapalat" w:cs="Sylfaen"/>
          <w:szCs w:val="24"/>
          <w:lang w:val="ru-RU"/>
        </w:rPr>
        <w:t>և</w:t>
      </w:r>
      <w:r w:rsidRPr="00D524BC">
        <w:rPr>
          <w:rFonts w:ascii="GHEA Grapalat" w:hAnsi="GHEA Grapalat" w:cs="Sylfaen"/>
          <w:szCs w:val="24"/>
        </w:rPr>
        <w:t xml:space="preserve"> </w:t>
      </w:r>
      <w:r w:rsidRPr="00D524BC">
        <w:rPr>
          <w:rFonts w:ascii="GHEA Grapalat" w:hAnsi="GHEA Grapalat" w:cs="Sylfaen"/>
          <w:szCs w:val="24"/>
          <w:lang w:val="ru-RU"/>
        </w:rPr>
        <w:t>տեղական</w:t>
      </w:r>
      <w:r w:rsidRPr="00D524BC">
        <w:rPr>
          <w:rFonts w:ascii="GHEA Grapalat" w:hAnsi="GHEA Grapalat" w:cs="Sylfaen"/>
          <w:szCs w:val="24"/>
        </w:rPr>
        <w:t xml:space="preserve"> </w:t>
      </w:r>
      <w:r w:rsidRPr="00D524BC">
        <w:rPr>
          <w:rFonts w:ascii="GHEA Grapalat" w:hAnsi="GHEA Grapalat" w:cs="Sylfaen"/>
          <w:szCs w:val="24"/>
          <w:lang w:val="ru-RU"/>
        </w:rPr>
        <w:t>ինքնակառավարման</w:t>
      </w:r>
      <w:r w:rsidRPr="00D524BC">
        <w:rPr>
          <w:rFonts w:ascii="GHEA Grapalat" w:hAnsi="GHEA Grapalat" w:cs="Sylfaen"/>
          <w:szCs w:val="24"/>
        </w:rPr>
        <w:t xml:space="preserve"> </w:t>
      </w:r>
      <w:r w:rsidRPr="00D524BC">
        <w:rPr>
          <w:rFonts w:ascii="GHEA Grapalat" w:hAnsi="GHEA Grapalat" w:cs="Sylfaen"/>
          <w:szCs w:val="24"/>
          <w:lang w:val="ru-RU"/>
        </w:rPr>
        <w:t>մարմինները</w:t>
      </w:r>
      <w:r w:rsidRPr="00D524BC">
        <w:rPr>
          <w:rFonts w:ascii="GHEA Grapalat" w:hAnsi="GHEA Grapalat" w:cs="Sylfaen"/>
          <w:szCs w:val="24"/>
        </w:rPr>
        <w:t xml:space="preserve"> </w:t>
      </w:r>
      <w:r w:rsidRPr="00D524BC">
        <w:rPr>
          <w:rFonts w:ascii="GHEA Grapalat" w:hAnsi="GHEA Grapalat" w:cs="Sylfaen"/>
          <w:szCs w:val="24"/>
          <w:lang w:val="ru-RU"/>
        </w:rPr>
        <w:t>հարցումն</w:t>
      </w:r>
      <w:r w:rsidRPr="00D524BC">
        <w:rPr>
          <w:rFonts w:ascii="GHEA Grapalat" w:hAnsi="GHEA Grapalat" w:cs="Sylfaen"/>
          <w:szCs w:val="24"/>
        </w:rPr>
        <w:t xml:space="preserve"> </w:t>
      </w:r>
      <w:r w:rsidRPr="00D524BC">
        <w:rPr>
          <w:rFonts w:ascii="GHEA Grapalat" w:hAnsi="GHEA Grapalat" w:cs="Sylfaen"/>
          <w:szCs w:val="24"/>
          <w:lang w:val="ru-RU"/>
        </w:rPr>
        <w:t>ստանալու</w:t>
      </w:r>
      <w:r w:rsidRPr="00D524BC">
        <w:rPr>
          <w:rFonts w:ascii="GHEA Grapalat" w:hAnsi="GHEA Grapalat" w:cs="Sylfaen"/>
          <w:szCs w:val="24"/>
        </w:rPr>
        <w:t xml:space="preserve"> </w:t>
      </w:r>
      <w:r w:rsidRPr="00D524BC">
        <w:rPr>
          <w:rFonts w:ascii="GHEA Grapalat" w:hAnsi="GHEA Grapalat" w:cs="Sylfaen"/>
          <w:szCs w:val="24"/>
          <w:lang w:val="ru-RU"/>
        </w:rPr>
        <w:t>օրվան</w:t>
      </w:r>
      <w:r w:rsidRPr="00D524BC">
        <w:rPr>
          <w:rFonts w:ascii="GHEA Grapalat" w:hAnsi="GHEA Grapalat" w:cs="Sylfaen"/>
          <w:szCs w:val="24"/>
        </w:rPr>
        <w:t xml:space="preserve"> </w:t>
      </w:r>
      <w:r w:rsidRPr="00D524BC">
        <w:rPr>
          <w:rFonts w:ascii="GHEA Grapalat" w:hAnsi="GHEA Grapalat" w:cs="Sylfaen"/>
          <w:szCs w:val="24"/>
          <w:lang w:val="ru-RU"/>
        </w:rPr>
        <w:t>հաջորդող</w:t>
      </w:r>
      <w:r w:rsidRPr="00D524BC">
        <w:rPr>
          <w:rFonts w:ascii="GHEA Grapalat" w:hAnsi="GHEA Grapalat" w:cs="Sylfaen"/>
          <w:szCs w:val="24"/>
        </w:rPr>
        <w:t xml:space="preserve"> </w:t>
      </w:r>
      <w:r w:rsidRPr="00D524BC">
        <w:rPr>
          <w:rFonts w:ascii="GHEA Grapalat" w:hAnsi="GHEA Grapalat" w:cs="Sylfaen"/>
          <w:szCs w:val="24"/>
          <w:lang w:val="ru-RU"/>
        </w:rPr>
        <w:t>երկու</w:t>
      </w:r>
      <w:r w:rsidRPr="00D524BC">
        <w:rPr>
          <w:rFonts w:ascii="GHEA Grapalat" w:hAnsi="GHEA Grapalat" w:cs="Sylfaen"/>
          <w:szCs w:val="24"/>
        </w:rPr>
        <w:t xml:space="preserve"> </w:t>
      </w:r>
      <w:r w:rsidRPr="00D524BC">
        <w:rPr>
          <w:rFonts w:ascii="GHEA Grapalat" w:hAnsi="GHEA Grapalat" w:cs="Sylfaen"/>
          <w:szCs w:val="24"/>
          <w:lang w:val="ru-RU"/>
        </w:rPr>
        <w:t>աշխատանքային</w:t>
      </w:r>
      <w:r w:rsidRPr="00D524BC">
        <w:rPr>
          <w:rFonts w:ascii="GHEA Grapalat" w:hAnsi="GHEA Grapalat" w:cs="Sylfaen"/>
          <w:szCs w:val="24"/>
        </w:rPr>
        <w:t xml:space="preserve"> </w:t>
      </w:r>
      <w:r w:rsidRPr="00D524BC">
        <w:rPr>
          <w:rFonts w:ascii="GHEA Grapalat" w:hAnsi="GHEA Grapalat" w:cs="Sylfaen"/>
          <w:szCs w:val="24"/>
          <w:lang w:val="ru-RU"/>
        </w:rPr>
        <w:t>օրվա</w:t>
      </w:r>
      <w:r w:rsidRPr="00D524BC">
        <w:rPr>
          <w:rFonts w:ascii="GHEA Grapalat" w:hAnsi="GHEA Grapalat" w:cs="Sylfaen"/>
          <w:szCs w:val="24"/>
        </w:rPr>
        <w:t xml:space="preserve"> </w:t>
      </w:r>
      <w:r w:rsidRPr="00D524BC">
        <w:rPr>
          <w:rFonts w:ascii="GHEA Grapalat" w:hAnsi="GHEA Grapalat" w:cs="Sylfaen"/>
          <w:szCs w:val="24"/>
          <w:lang w:val="ru-RU"/>
        </w:rPr>
        <w:t>ընթացքում</w:t>
      </w:r>
      <w:r w:rsidRPr="00D524BC">
        <w:rPr>
          <w:rFonts w:ascii="GHEA Grapalat" w:hAnsi="GHEA Grapalat" w:cs="Sylfaen"/>
          <w:szCs w:val="24"/>
        </w:rPr>
        <w:t xml:space="preserve"> </w:t>
      </w:r>
      <w:r w:rsidRPr="00D524BC">
        <w:rPr>
          <w:rFonts w:ascii="GHEA Grapalat" w:hAnsi="GHEA Grapalat" w:cs="Sylfaen"/>
          <w:szCs w:val="24"/>
          <w:lang w:val="ru-RU"/>
        </w:rPr>
        <w:t>տրամադրում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գրավոր</w:t>
      </w:r>
      <w:r w:rsidRPr="00D524BC">
        <w:rPr>
          <w:rFonts w:ascii="GHEA Grapalat" w:hAnsi="GHEA Grapalat" w:cs="Sylfaen"/>
          <w:szCs w:val="24"/>
        </w:rPr>
        <w:t xml:space="preserve"> </w:t>
      </w:r>
      <w:r w:rsidRPr="00D524BC">
        <w:rPr>
          <w:rFonts w:ascii="GHEA Grapalat" w:hAnsi="GHEA Grapalat" w:cs="Sylfaen"/>
          <w:szCs w:val="24"/>
          <w:lang w:val="ru-RU"/>
        </w:rPr>
        <w:t>եզրակացություն</w:t>
      </w:r>
      <w:r w:rsidRPr="00D524BC">
        <w:rPr>
          <w:rFonts w:ascii="GHEA Grapalat" w:hAnsi="GHEA Grapalat" w:cs="Sylfaen"/>
          <w:szCs w:val="24"/>
        </w:rPr>
        <w:t xml:space="preserve">: </w:t>
      </w:r>
      <w:r w:rsidRPr="00D524BC">
        <w:rPr>
          <w:rFonts w:ascii="GHEA Grapalat" w:hAnsi="GHEA Grapalat" w:cs="Sylfaen"/>
          <w:szCs w:val="24"/>
          <w:lang w:val="ru-RU"/>
        </w:rPr>
        <w:t>Եթե</w:t>
      </w:r>
      <w:r w:rsidRPr="00D524BC">
        <w:rPr>
          <w:rFonts w:ascii="GHEA Grapalat" w:hAnsi="GHEA Grapalat" w:cs="Sylfaen"/>
          <w:szCs w:val="24"/>
        </w:rPr>
        <w:t xml:space="preserve"> </w:t>
      </w:r>
      <w:r w:rsidRPr="00D524BC">
        <w:rPr>
          <w:rFonts w:ascii="GHEA Grapalat" w:hAnsi="GHEA Grapalat" w:cs="Sylfaen"/>
          <w:szCs w:val="24"/>
          <w:lang w:val="en-US"/>
        </w:rPr>
        <w:t>մ</w:t>
      </w:r>
      <w:r w:rsidRPr="00D524BC">
        <w:rPr>
          <w:rFonts w:ascii="GHEA Grapalat" w:hAnsi="GHEA Grapalat" w:cs="Sylfaen"/>
          <w:szCs w:val="24"/>
          <w:lang w:val="ru-RU"/>
        </w:rPr>
        <w:t>ասնակցի</w:t>
      </w:r>
      <w:r w:rsidRPr="00D524BC">
        <w:rPr>
          <w:rFonts w:ascii="GHEA Grapalat" w:hAnsi="GHEA Grapalat" w:cs="Sylfaen"/>
          <w:szCs w:val="24"/>
        </w:rPr>
        <w:t xml:space="preserve"> </w:t>
      </w:r>
      <w:r w:rsidRPr="00D524BC">
        <w:rPr>
          <w:rFonts w:ascii="GHEA Grapalat" w:hAnsi="GHEA Grapalat" w:cs="Sylfaen"/>
          <w:szCs w:val="24"/>
          <w:lang w:val="ru-RU"/>
        </w:rPr>
        <w:t>ներկայացրած</w:t>
      </w:r>
      <w:r w:rsidRPr="00D524BC">
        <w:rPr>
          <w:rFonts w:ascii="GHEA Grapalat" w:hAnsi="GHEA Grapalat" w:cs="Sylfaen"/>
          <w:szCs w:val="24"/>
        </w:rPr>
        <w:t xml:space="preserve"> </w:t>
      </w:r>
      <w:r w:rsidRPr="00D524BC">
        <w:rPr>
          <w:rFonts w:ascii="GHEA Grapalat" w:hAnsi="GHEA Grapalat" w:cs="Sylfaen"/>
          <w:szCs w:val="24"/>
          <w:lang w:val="ru-RU"/>
        </w:rPr>
        <w:t>տվյալների</w:t>
      </w:r>
      <w:r w:rsidRPr="00D524BC">
        <w:rPr>
          <w:rFonts w:ascii="GHEA Grapalat" w:hAnsi="GHEA Grapalat" w:cs="Sylfaen"/>
          <w:szCs w:val="24"/>
        </w:rPr>
        <w:t xml:space="preserve"> </w:t>
      </w:r>
      <w:r w:rsidRPr="00D524BC">
        <w:rPr>
          <w:rFonts w:ascii="GHEA Grapalat" w:hAnsi="GHEA Grapalat" w:cs="Sylfaen"/>
          <w:szCs w:val="24"/>
          <w:lang w:val="ru-RU"/>
        </w:rPr>
        <w:t>իսկության</w:t>
      </w:r>
      <w:r w:rsidRPr="00D524BC">
        <w:rPr>
          <w:rFonts w:ascii="GHEA Grapalat" w:hAnsi="GHEA Grapalat" w:cs="Sylfaen"/>
          <w:szCs w:val="24"/>
        </w:rPr>
        <w:t xml:space="preserve"> </w:t>
      </w:r>
      <w:r w:rsidRPr="00D524BC">
        <w:rPr>
          <w:rFonts w:ascii="GHEA Grapalat" w:hAnsi="GHEA Grapalat" w:cs="Sylfaen"/>
          <w:szCs w:val="24"/>
          <w:lang w:val="ru-RU"/>
        </w:rPr>
        <w:t>ստուգման</w:t>
      </w:r>
      <w:r w:rsidRPr="00D524BC">
        <w:rPr>
          <w:rFonts w:ascii="GHEA Grapalat" w:hAnsi="GHEA Grapalat" w:cs="Sylfaen"/>
          <w:szCs w:val="24"/>
        </w:rPr>
        <w:t xml:space="preserve"> </w:t>
      </w:r>
      <w:r w:rsidRPr="00D524BC">
        <w:rPr>
          <w:rFonts w:ascii="GHEA Grapalat" w:hAnsi="GHEA Grapalat" w:cs="Sylfaen"/>
          <w:szCs w:val="24"/>
          <w:lang w:val="ru-RU"/>
        </w:rPr>
        <w:t>արդյունքում</w:t>
      </w:r>
      <w:r w:rsidRPr="00D524BC">
        <w:rPr>
          <w:rFonts w:ascii="GHEA Grapalat" w:hAnsi="GHEA Grapalat" w:cs="Sylfaen"/>
          <w:szCs w:val="24"/>
        </w:rPr>
        <w:t xml:space="preserve"> </w:t>
      </w:r>
      <w:r w:rsidRPr="00D524BC">
        <w:rPr>
          <w:rFonts w:ascii="GHEA Grapalat" w:hAnsi="GHEA Grapalat" w:cs="Sylfaen"/>
          <w:szCs w:val="24"/>
          <w:lang w:val="ru-RU"/>
        </w:rPr>
        <w:t>տվյալները</w:t>
      </w:r>
      <w:r w:rsidRPr="00D524BC">
        <w:rPr>
          <w:rFonts w:ascii="GHEA Grapalat" w:hAnsi="GHEA Grapalat" w:cs="Sylfaen"/>
          <w:szCs w:val="24"/>
        </w:rPr>
        <w:t xml:space="preserve"> </w:t>
      </w:r>
      <w:r w:rsidRPr="00D524BC">
        <w:rPr>
          <w:rFonts w:ascii="GHEA Grapalat" w:hAnsi="GHEA Grapalat" w:cs="Sylfaen"/>
          <w:szCs w:val="24"/>
          <w:lang w:val="ru-RU"/>
        </w:rPr>
        <w:t>որակվում</w:t>
      </w:r>
      <w:r w:rsidRPr="00D524BC">
        <w:rPr>
          <w:rFonts w:ascii="GHEA Grapalat" w:hAnsi="GHEA Grapalat" w:cs="Sylfaen"/>
          <w:szCs w:val="24"/>
        </w:rPr>
        <w:t xml:space="preserve"> </w:t>
      </w:r>
      <w:r w:rsidRPr="00D524BC">
        <w:rPr>
          <w:rFonts w:ascii="GHEA Grapalat" w:hAnsi="GHEA Grapalat" w:cs="Sylfaen"/>
          <w:szCs w:val="24"/>
          <w:lang w:val="ru-RU"/>
        </w:rPr>
        <w:t>են</w:t>
      </w:r>
      <w:r w:rsidRPr="00D524BC">
        <w:rPr>
          <w:rFonts w:ascii="GHEA Grapalat" w:hAnsi="GHEA Grapalat" w:cs="Sylfaen"/>
          <w:szCs w:val="24"/>
        </w:rPr>
        <w:t xml:space="preserve"> </w:t>
      </w:r>
      <w:r w:rsidRPr="00D524BC">
        <w:rPr>
          <w:rFonts w:ascii="GHEA Grapalat" w:hAnsi="GHEA Grapalat" w:cs="Sylfaen"/>
          <w:szCs w:val="24"/>
          <w:lang w:val="ru-RU"/>
        </w:rPr>
        <w:t>իրականությանը</w:t>
      </w:r>
      <w:r w:rsidRPr="00D524BC">
        <w:rPr>
          <w:rFonts w:ascii="GHEA Grapalat" w:hAnsi="GHEA Grapalat" w:cs="Sylfaen"/>
          <w:szCs w:val="24"/>
        </w:rPr>
        <w:t xml:space="preserve"> </w:t>
      </w:r>
      <w:r w:rsidRPr="00D524BC">
        <w:rPr>
          <w:rFonts w:ascii="GHEA Grapalat" w:hAnsi="GHEA Grapalat" w:cs="Sylfaen"/>
          <w:szCs w:val="24"/>
          <w:lang w:val="ru-RU"/>
        </w:rPr>
        <w:t>չհամապա</w:t>
      </w:r>
      <w:r w:rsidRPr="00D524BC">
        <w:rPr>
          <w:rFonts w:ascii="GHEA Grapalat" w:hAnsi="GHEA Grapalat" w:cs="Sylfaen"/>
          <w:szCs w:val="24"/>
        </w:rPr>
        <w:softHyphen/>
      </w:r>
      <w:r w:rsidRPr="00D524BC">
        <w:rPr>
          <w:rFonts w:ascii="GHEA Grapalat" w:hAnsi="GHEA Grapalat" w:cs="Sylfaen"/>
          <w:szCs w:val="24"/>
          <w:lang w:val="ru-RU"/>
        </w:rPr>
        <w:t>տասխանող</w:t>
      </w:r>
      <w:r w:rsidRPr="00D524BC">
        <w:rPr>
          <w:rFonts w:ascii="GHEA Grapalat" w:hAnsi="GHEA Grapalat" w:cs="Sylfaen"/>
          <w:szCs w:val="24"/>
        </w:rPr>
        <w:t xml:space="preserve">, </w:t>
      </w:r>
      <w:r w:rsidRPr="00D524BC">
        <w:rPr>
          <w:rFonts w:ascii="GHEA Grapalat" w:hAnsi="GHEA Grapalat" w:cs="Sylfaen"/>
          <w:szCs w:val="24"/>
          <w:lang w:val="ru-RU"/>
        </w:rPr>
        <w:t>ապա</w:t>
      </w:r>
      <w:r w:rsidRPr="00D524BC">
        <w:rPr>
          <w:rFonts w:ascii="GHEA Grapalat" w:hAnsi="GHEA Grapalat" w:cs="Sylfaen"/>
          <w:szCs w:val="24"/>
        </w:rPr>
        <w:t xml:space="preserve"> տվյալ մասնակցի հայտը մերժվում է:</w:t>
      </w:r>
    </w:p>
    <w:p w:rsidR="006E5207" w:rsidRPr="00D524BC" w:rsidRDefault="006E5207" w:rsidP="0069073C">
      <w:pPr>
        <w:pStyle w:val="23"/>
        <w:spacing w:line="240" w:lineRule="auto"/>
        <w:ind w:firstLine="0"/>
        <w:rPr>
          <w:rFonts w:ascii="GHEA Grapalat" w:hAnsi="GHEA Grapalat" w:cs="Sylfaen"/>
          <w:szCs w:val="24"/>
        </w:rPr>
      </w:pPr>
      <w:r w:rsidRPr="00D524BC">
        <w:rPr>
          <w:rFonts w:ascii="GHEA Grapalat" w:hAnsi="GHEA Grapalat" w:cs="Sylfaen"/>
          <w:szCs w:val="24"/>
        </w:rPr>
        <w:t>8</w:t>
      </w:r>
      <w:r w:rsidRPr="00D524BC">
        <w:rPr>
          <w:rFonts w:ascii="GHEA Grapalat" w:hAnsi="GHEA Grapalat" w:cs="Sylfaen"/>
          <w:szCs w:val="24"/>
          <w:lang w:val="hy-AM"/>
        </w:rPr>
        <w:t>.</w:t>
      </w:r>
      <w:r w:rsidRPr="00D524BC">
        <w:rPr>
          <w:rFonts w:ascii="GHEA Grapalat" w:hAnsi="GHEA Grapalat" w:cs="Sylfaen"/>
          <w:szCs w:val="24"/>
        </w:rPr>
        <w:t xml:space="preserve">21 </w:t>
      </w:r>
      <w:r w:rsidRPr="00D524BC">
        <w:rPr>
          <w:rFonts w:ascii="GHEA Grapalat" w:hAnsi="GHEA Grapalat" w:cs="Sylfaen"/>
          <w:szCs w:val="24"/>
          <w:lang w:val="hy-AM"/>
        </w:rPr>
        <w:t>Սույն հրավերի</w:t>
      </w:r>
      <w:r w:rsidRPr="00D524BC">
        <w:rPr>
          <w:rFonts w:ascii="GHEA Grapalat" w:hAnsi="GHEA Grapalat" w:cs="Sylfaen"/>
          <w:szCs w:val="24"/>
        </w:rPr>
        <w:t xml:space="preserve"> 1-</w:t>
      </w:r>
      <w:r w:rsidRPr="00D524BC">
        <w:rPr>
          <w:rFonts w:ascii="GHEA Grapalat" w:hAnsi="GHEA Grapalat" w:cs="Sylfaen"/>
          <w:szCs w:val="24"/>
          <w:lang w:val="hy-AM"/>
        </w:rPr>
        <w:t xml:space="preserve">ին մասի </w:t>
      </w:r>
      <w:r w:rsidRPr="00D524BC">
        <w:rPr>
          <w:rFonts w:ascii="GHEA Grapalat" w:hAnsi="GHEA Grapalat" w:cs="Sylfaen"/>
          <w:szCs w:val="24"/>
        </w:rPr>
        <w:t xml:space="preserve">8.20 </w:t>
      </w:r>
      <w:r w:rsidRPr="00D524BC">
        <w:rPr>
          <w:rFonts w:ascii="GHEA Grapalat" w:hAnsi="GHEA Grapalat" w:cs="Sylfaen"/>
          <w:szCs w:val="24"/>
          <w:lang w:val="hy-AM"/>
        </w:rPr>
        <w:t xml:space="preserve">կետի կիրառման նպատակով </w:t>
      </w:r>
      <w:r w:rsidRPr="00D524BC">
        <w:rPr>
          <w:rFonts w:ascii="GHEA Grapalat" w:hAnsi="GHEA Grapalat" w:cs="Sylfaen"/>
          <w:szCs w:val="24"/>
        </w:rPr>
        <w:t xml:space="preserve">կարող է </w:t>
      </w:r>
      <w:r w:rsidRPr="00D524BC">
        <w:rPr>
          <w:rFonts w:ascii="GHEA Grapalat" w:hAnsi="GHEA Grapalat" w:cs="Sylfaen"/>
          <w:szCs w:val="24"/>
          <w:lang w:val="hy-AM"/>
        </w:rPr>
        <w:t>հրավիրվել հանձնաժողովի արտահերթ նիստ։</w:t>
      </w:r>
    </w:p>
    <w:p w:rsidR="006E5207" w:rsidRPr="00D524BC" w:rsidRDefault="006E5207" w:rsidP="0069073C">
      <w:pPr>
        <w:pStyle w:val="norm"/>
        <w:spacing w:line="240" w:lineRule="auto"/>
        <w:ind w:firstLine="0"/>
        <w:rPr>
          <w:rFonts w:ascii="GHEA Grapalat" w:hAnsi="GHEA Grapalat" w:cs="Tahoma"/>
          <w:sz w:val="20"/>
          <w:lang w:val="hy-AM"/>
        </w:rPr>
      </w:pPr>
      <w:r w:rsidRPr="00D524BC">
        <w:rPr>
          <w:rFonts w:ascii="GHEA Grapalat" w:hAnsi="GHEA Grapalat"/>
          <w:spacing w:val="-6"/>
          <w:sz w:val="20"/>
          <w:lang w:val="hy-AM"/>
        </w:rPr>
        <w:t>8.</w:t>
      </w:r>
      <w:r w:rsidRPr="00D524BC">
        <w:rPr>
          <w:rFonts w:ascii="GHEA Grapalat" w:hAnsi="GHEA Grapalat"/>
          <w:spacing w:val="-6"/>
          <w:sz w:val="20"/>
          <w:lang w:val="af-ZA"/>
        </w:rPr>
        <w:t xml:space="preserve">22 </w:t>
      </w:r>
      <w:r w:rsidRPr="00D524BC">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D524BC">
        <w:rPr>
          <w:rFonts w:ascii="GHEA Grapalat" w:hAnsi="GHEA Grapalat" w:cs="Sylfaen"/>
          <w:lang w:val="hy-AM"/>
        </w:rPr>
        <w:t xml:space="preserve"> </w:t>
      </w:r>
      <w:r w:rsidRPr="00D524B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Pr="00D524BC" w:rsidRDefault="006E5207" w:rsidP="0069073C">
      <w:pPr>
        <w:pStyle w:val="23"/>
        <w:spacing w:line="240" w:lineRule="auto"/>
        <w:ind w:firstLine="0"/>
        <w:rPr>
          <w:rFonts w:ascii="GHEA Grapalat" w:hAnsi="GHEA Grapalat" w:cs="Sylfaen"/>
          <w:szCs w:val="24"/>
        </w:rPr>
      </w:pPr>
      <w:r w:rsidRPr="00D524BC">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sidRPr="00D524BC">
        <w:rPr>
          <w:rFonts w:ascii="GHEA Grapalat" w:hAnsi="GHEA Grapalat" w:cs="Sylfaen"/>
          <w:szCs w:val="24"/>
        </w:rPr>
        <w:t>պ</w:t>
      </w:r>
      <w:r w:rsidRPr="00D524BC">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Pr="00D524BC" w:rsidRDefault="006E5207" w:rsidP="006E5207">
      <w:pPr>
        <w:pStyle w:val="23"/>
        <w:spacing w:line="240" w:lineRule="auto"/>
        <w:ind w:firstLine="567"/>
        <w:rPr>
          <w:rFonts w:ascii="GHEA Grapalat" w:hAnsi="GHEA Grapalat"/>
          <w:i/>
          <w:lang w:val="es-ES"/>
        </w:rPr>
      </w:pPr>
      <w:r w:rsidRPr="00D524BC">
        <w:rPr>
          <w:rFonts w:ascii="GHEA Grapalat" w:hAnsi="GHEA Grapalat" w:cs="Sylfaen"/>
          <w:lang w:val="es-ES"/>
        </w:rPr>
        <w:t>Անգործության</w:t>
      </w:r>
      <w:r w:rsidRPr="00D524BC">
        <w:rPr>
          <w:rFonts w:ascii="GHEA Grapalat" w:hAnsi="GHEA Grapalat" w:cs="Arial"/>
          <w:lang w:val="es-ES"/>
        </w:rPr>
        <w:t xml:space="preserve"> </w:t>
      </w:r>
      <w:r w:rsidRPr="00D524BC">
        <w:rPr>
          <w:rFonts w:ascii="GHEA Grapalat" w:hAnsi="GHEA Grapalat" w:cs="Sylfaen"/>
          <w:lang w:val="es-ES"/>
        </w:rPr>
        <w:t>ժամկետը</w:t>
      </w:r>
      <w:r w:rsidRPr="00D524BC">
        <w:rPr>
          <w:rFonts w:ascii="GHEA Grapalat" w:hAnsi="GHEA Grapalat" w:cs="Arial"/>
          <w:lang w:val="es-ES"/>
        </w:rPr>
        <w:t xml:space="preserve"> </w:t>
      </w:r>
      <w:r w:rsidRPr="00D524BC">
        <w:rPr>
          <w:rFonts w:ascii="GHEA Grapalat" w:hAnsi="GHEA Grapalat" w:cs="Sylfaen"/>
          <w:lang w:val="es-ES"/>
        </w:rPr>
        <w:t>սույն</w:t>
      </w:r>
      <w:r w:rsidRPr="00D524BC">
        <w:rPr>
          <w:rFonts w:ascii="GHEA Grapalat" w:hAnsi="GHEA Grapalat" w:cs="Arial"/>
          <w:lang w:val="es-ES"/>
        </w:rPr>
        <w:t xml:space="preserve"> </w:t>
      </w:r>
      <w:r w:rsidRPr="00D524BC">
        <w:rPr>
          <w:rFonts w:ascii="GHEA Grapalat" w:hAnsi="GHEA Grapalat" w:cs="Sylfaen"/>
          <w:lang w:val="es-ES"/>
        </w:rPr>
        <w:t>ընթացակարգի</w:t>
      </w:r>
      <w:r w:rsidRPr="00D524BC">
        <w:rPr>
          <w:rFonts w:ascii="GHEA Grapalat" w:hAnsi="GHEA Grapalat" w:cs="Arial"/>
          <w:lang w:val="es-ES"/>
        </w:rPr>
        <w:t xml:space="preserve"> </w:t>
      </w:r>
      <w:r w:rsidR="0069073C" w:rsidRPr="00D524BC">
        <w:rPr>
          <w:rFonts w:ascii="GHEA Grapalat" w:hAnsi="GHEA Grapalat" w:cs="Sylfaen"/>
          <w:lang w:val="es-ES"/>
        </w:rPr>
        <w:t>դեպքում «</w:t>
      </w:r>
      <w:r w:rsidR="0069073C" w:rsidRPr="00D524BC">
        <w:rPr>
          <w:rFonts w:ascii="GHEA Grapalat" w:hAnsi="GHEA Grapalat" w:cs="Sylfaen"/>
        </w:rPr>
        <w:t>5</w:t>
      </w:r>
      <w:r w:rsidRPr="00D524BC">
        <w:rPr>
          <w:rFonts w:ascii="GHEA Grapalat" w:hAnsi="GHEA Grapalat" w:cs="Sylfaen"/>
          <w:lang w:val="es-ES"/>
        </w:rPr>
        <w:t>» օրացուցային</w:t>
      </w:r>
      <w:r w:rsidRPr="00D524BC">
        <w:rPr>
          <w:rFonts w:ascii="GHEA Grapalat" w:hAnsi="GHEA Grapalat" w:cs="Arial"/>
          <w:lang w:val="es-ES"/>
        </w:rPr>
        <w:t xml:space="preserve"> </w:t>
      </w:r>
      <w:r w:rsidRPr="00D524BC">
        <w:rPr>
          <w:rFonts w:ascii="GHEA Grapalat" w:hAnsi="GHEA Grapalat" w:cs="Sylfaen"/>
          <w:lang w:val="es-ES"/>
        </w:rPr>
        <w:t>օր</w:t>
      </w:r>
      <w:r w:rsidRPr="00D524BC">
        <w:rPr>
          <w:rFonts w:ascii="GHEA Grapalat" w:hAnsi="GHEA Grapalat" w:cs="Arial"/>
          <w:lang w:val="es-ES"/>
        </w:rPr>
        <w:t xml:space="preserve"> </w:t>
      </w:r>
      <w:r w:rsidRPr="00D524BC">
        <w:rPr>
          <w:rFonts w:ascii="GHEA Grapalat" w:hAnsi="GHEA Grapalat" w:cs="Sylfaen"/>
          <w:lang w:val="es-ES"/>
        </w:rPr>
        <w:t>է</w:t>
      </w:r>
      <w:r w:rsidRPr="00D524BC">
        <w:rPr>
          <w:rFonts w:ascii="GHEA Grapalat" w:hAnsi="GHEA Grapalat" w:cs="Tahoma"/>
          <w:lang w:val="es-ES"/>
        </w:rPr>
        <w:t>։</w:t>
      </w:r>
      <w:r w:rsidRPr="00D524BC">
        <w:rPr>
          <w:rFonts w:ascii="GHEA Grapalat" w:hAnsi="GHEA Grapalat"/>
          <w:lang w:val="es-ES"/>
        </w:rPr>
        <w:t xml:space="preserve"> </w:t>
      </w:r>
      <w:r w:rsidRPr="00D524BC">
        <w:rPr>
          <w:rFonts w:ascii="GHEA Grapalat" w:hAnsi="GHEA Grapalat" w:cs="Sylfaen"/>
          <w:lang w:val="es-ES"/>
        </w:rPr>
        <w:t>Անգործության</w:t>
      </w:r>
      <w:r w:rsidRPr="00D524BC">
        <w:rPr>
          <w:rFonts w:ascii="GHEA Grapalat" w:hAnsi="GHEA Grapalat" w:cs="Arial"/>
          <w:lang w:val="es-ES"/>
        </w:rPr>
        <w:t xml:space="preserve"> </w:t>
      </w:r>
      <w:r w:rsidRPr="00D524BC">
        <w:rPr>
          <w:rFonts w:ascii="GHEA Grapalat" w:hAnsi="GHEA Grapalat" w:cs="Sylfaen"/>
          <w:lang w:val="es-ES"/>
        </w:rPr>
        <w:t>ժամկետը</w:t>
      </w:r>
      <w:r w:rsidRPr="00D524BC">
        <w:rPr>
          <w:rFonts w:ascii="GHEA Grapalat" w:hAnsi="GHEA Grapalat" w:cs="Arial"/>
          <w:lang w:val="es-ES"/>
        </w:rPr>
        <w:t xml:space="preserve"> </w:t>
      </w:r>
      <w:r w:rsidRPr="00D524BC">
        <w:rPr>
          <w:rFonts w:ascii="GHEA Grapalat" w:hAnsi="GHEA Grapalat" w:cs="Sylfaen"/>
          <w:lang w:val="es-ES"/>
        </w:rPr>
        <w:t>կիրառելի</w:t>
      </w:r>
      <w:r w:rsidRPr="00D524BC">
        <w:rPr>
          <w:rFonts w:ascii="GHEA Grapalat" w:hAnsi="GHEA Grapalat" w:cs="Arial"/>
          <w:lang w:val="es-ES"/>
        </w:rPr>
        <w:t xml:space="preserve"> </w:t>
      </w:r>
      <w:r w:rsidRPr="00D524BC">
        <w:rPr>
          <w:rFonts w:ascii="GHEA Grapalat" w:hAnsi="GHEA Grapalat" w:cs="Sylfaen"/>
          <w:lang w:val="es-ES"/>
        </w:rPr>
        <w:t>չէ</w:t>
      </w:r>
      <w:r w:rsidRPr="00D524BC">
        <w:rPr>
          <w:rFonts w:ascii="GHEA Grapalat" w:hAnsi="GHEA Grapalat" w:cs="Arial"/>
          <w:lang w:val="es-ES"/>
        </w:rPr>
        <w:t xml:space="preserve">, </w:t>
      </w:r>
      <w:r w:rsidRPr="00D524BC">
        <w:rPr>
          <w:rFonts w:ascii="GHEA Grapalat" w:hAnsi="GHEA Grapalat" w:cs="Sylfaen"/>
          <w:lang w:val="es-ES"/>
        </w:rPr>
        <w:t>եթե</w:t>
      </w:r>
      <w:r w:rsidRPr="00D524BC">
        <w:rPr>
          <w:rFonts w:ascii="GHEA Grapalat" w:hAnsi="GHEA Grapalat" w:cs="Arial"/>
          <w:lang w:val="es-ES"/>
        </w:rPr>
        <w:t xml:space="preserve"> </w:t>
      </w:r>
      <w:r w:rsidRPr="00D524BC">
        <w:rPr>
          <w:rFonts w:ascii="GHEA Grapalat" w:hAnsi="GHEA Grapalat" w:cs="Sylfaen"/>
          <w:lang w:val="es-ES"/>
        </w:rPr>
        <w:t>միայն</w:t>
      </w:r>
      <w:r w:rsidRPr="00D524BC">
        <w:rPr>
          <w:rFonts w:ascii="GHEA Grapalat" w:hAnsi="GHEA Grapalat" w:cs="Arial"/>
          <w:lang w:val="es-ES"/>
        </w:rPr>
        <w:t xml:space="preserve"> </w:t>
      </w:r>
      <w:r w:rsidRPr="00D524BC">
        <w:rPr>
          <w:rFonts w:ascii="GHEA Grapalat" w:hAnsi="GHEA Grapalat" w:cs="Sylfaen"/>
          <w:lang w:val="es-ES"/>
        </w:rPr>
        <w:t>մեկ</w:t>
      </w:r>
      <w:r w:rsidRPr="00D524BC">
        <w:rPr>
          <w:rFonts w:ascii="GHEA Grapalat" w:hAnsi="GHEA Grapalat" w:cs="Arial"/>
          <w:lang w:val="es-ES"/>
        </w:rPr>
        <w:t xml:space="preserve"> մ</w:t>
      </w:r>
      <w:r w:rsidRPr="00D524BC">
        <w:rPr>
          <w:rFonts w:ascii="GHEA Grapalat" w:hAnsi="GHEA Grapalat" w:cs="Sylfaen"/>
          <w:lang w:val="es-ES"/>
        </w:rPr>
        <w:t>ասնակից է հայտ ներկայացրել</w:t>
      </w:r>
      <w:r w:rsidRPr="00D524BC">
        <w:rPr>
          <w:rFonts w:ascii="GHEA Grapalat" w:hAnsi="GHEA Grapalat"/>
          <w:i/>
          <w:lang w:val="es-ES"/>
        </w:rPr>
        <w:t>,</w:t>
      </w:r>
      <w:r w:rsidRPr="00D524BC">
        <w:rPr>
          <w:rFonts w:ascii="GHEA Grapalat" w:hAnsi="GHEA Grapalat"/>
          <w:lang w:val="es-ES"/>
        </w:rPr>
        <w:t xml:space="preserve"> </w:t>
      </w:r>
      <w:r w:rsidRPr="00D524BC">
        <w:rPr>
          <w:rFonts w:ascii="GHEA Grapalat" w:hAnsi="GHEA Grapalat" w:cs="Sylfaen"/>
          <w:lang w:val="es-ES"/>
        </w:rPr>
        <w:t>որի</w:t>
      </w:r>
      <w:r w:rsidRPr="00D524BC">
        <w:rPr>
          <w:rFonts w:ascii="GHEA Grapalat" w:hAnsi="GHEA Grapalat" w:cs="Arial"/>
          <w:lang w:val="es-ES"/>
        </w:rPr>
        <w:t xml:space="preserve"> </w:t>
      </w:r>
      <w:r w:rsidRPr="00D524BC">
        <w:rPr>
          <w:rFonts w:ascii="GHEA Grapalat" w:hAnsi="GHEA Grapalat" w:cs="Sylfaen"/>
          <w:lang w:val="es-ES"/>
        </w:rPr>
        <w:t>հետ</w:t>
      </w:r>
      <w:r w:rsidRPr="00D524BC">
        <w:rPr>
          <w:rFonts w:ascii="GHEA Grapalat" w:hAnsi="GHEA Grapalat" w:cs="Arial"/>
          <w:lang w:val="es-ES"/>
        </w:rPr>
        <w:t xml:space="preserve"> </w:t>
      </w:r>
      <w:r w:rsidRPr="00D524BC">
        <w:rPr>
          <w:rFonts w:ascii="GHEA Grapalat" w:hAnsi="GHEA Grapalat" w:cs="Sylfaen"/>
          <w:lang w:val="es-ES"/>
        </w:rPr>
        <w:t>կնքվում</w:t>
      </w:r>
      <w:r w:rsidRPr="00D524BC">
        <w:rPr>
          <w:rFonts w:ascii="GHEA Grapalat" w:hAnsi="GHEA Grapalat" w:cs="Arial"/>
          <w:lang w:val="es-ES"/>
        </w:rPr>
        <w:t xml:space="preserve"> </w:t>
      </w:r>
      <w:r w:rsidRPr="00D524BC">
        <w:rPr>
          <w:rFonts w:ascii="GHEA Grapalat" w:hAnsi="GHEA Grapalat" w:cs="Sylfaen"/>
          <w:lang w:val="es-ES"/>
        </w:rPr>
        <w:t>է</w:t>
      </w:r>
      <w:r w:rsidRPr="00D524BC">
        <w:rPr>
          <w:rFonts w:ascii="GHEA Grapalat" w:hAnsi="GHEA Grapalat" w:cs="Arial"/>
          <w:lang w:val="es-ES"/>
        </w:rPr>
        <w:t xml:space="preserve"> </w:t>
      </w:r>
      <w:r w:rsidRPr="00D524BC">
        <w:rPr>
          <w:rFonts w:ascii="GHEA Grapalat" w:hAnsi="GHEA Grapalat" w:cs="Sylfaen"/>
          <w:lang w:val="es-ES"/>
        </w:rPr>
        <w:t>պայմանագիր</w:t>
      </w:r>
      <w:r w:rsidRPr="00D524BC">
        <w:rPr>
          <w:rFonts w:ascii="GHEA Grapalat" w:hAnsi="GHEA Grapalat" w:cs="Arial"/>
          <w:lang w:val="es-ES"/>
        </w:rPr>
        <w:t>:</w:t>
      </w:r>
    </w:p>
    <w:p w:rsidR="006E5207" w:rsidRPr="0073333F" w:rsidRDefault="006E5207" w:rsidP="0073333F">
      <w:pPr>
        <w:pStyle w:val="23"/>
        <w:spacing w:line="240" w:lineRule="auto"/>
        <w:ind w:firstLine="567"/>
        <w:rPr>
          <w:rFonts w:ascii="GHEA Grapalat" w:hAnsi="GHEA Grapalat" w:cs="Sylfaen"/>
          <w:szCs w:val="24"/>
          <w:lang w:val="es-ES"/>
        </w:rPr>
      </w:pPr>
      <w:r w:rsidRPr="00D524BC">
        <w:rPr>
          <w:rFonts w:ascii="GHEA Grapalat" w:hAnsi="GHEA Grapalat" w:cs="Sylfaen"/>
          <w:szCs w:val="24"/>
          <w:lang w:val="ru-RU"/>
        </w:rPr>
        <w:t>Պատվիրատուն</w:t>
      </w:r>
      <w:r w:rsidRPr="00D524BC">
        <w:rPr>
          <w:rFonts w:ascii="GHEA Grapalat" w:hAnsi="GHEA Grapalat" w:cs="Sylfaen"/>
          <w:szCs w:val="24"/>
          <w:lang w:val="es-ES"/>
        </w:rPr>
        <w:t xml:space="preserve"> </w:t>
      </w:r>
      <w:r w:rsidRPr="00D524BC">
        <w:rPr>
          <w:rFonts w:ascii="GHEA Grapalat" w:hAnsi="GHEA Grapalat" w:cs="Sylfaen"/>
          <w:szCs w:val="24"/>
          <w:lang w:val="ru-RU"/>
        </w:rPr>
        <w:t>պայմանագիրը</w:t>
      </w:r>
      <w:r w:rsidRPr="00D524BC">
        <w:rPr>
          <w:rFonts w:ascii="GHEA Grapalat" w:hAnsi="GHEA Grapalat" w:cs="Sylfaen"/>
          <w:szCs w:val="24"/>
          <w:lang w:val="es-ES"/>
        </w:rPr>
        <w:t xml:space="preserve"> </w:t>
      </w:r>
      <w:r w:rsidRPr="00D524BC">
        <w:rPr>
          <w:rFonts w:ascii="GHEA Grapalat" w:hAnsi="GHEA Grapalat" w:cs="Sylfaen"/>
          <w:szCs w:val="24"/>
          <w:lang w:val="ru-RU"/>
        </w:rPr>
        <w:t>կնքում</w:t>
      </w:r>
      <w:r w:rsidRPr="00D524BC">
        <w:rPr>
          <w:rFonts w:ascii="GHEA Grapalat" w:hAnsi="GHEA Grapalat" w:cs="Sylfaen"/>
          <w:szCs w:val="24"/>
          <w:lang w:val="es-ES"/>
        </w:rPr>
        <w:t xml:space="preserve"> </w:t>
      </w:r>
      <w:r w:rsidRPr="00D524BC">
        <w:rPr>
          <w:rFonts w:ascii="GHEA Grapalat" w:hAnsi="GHEA Grapalat" w:cs="Sylfaen"/>
          <w:szCs w:val="24"/>
          <w:lang w:val="ru-RU"/>
        </w:rPr>
        <w:t>է</w:t>
      </w:r>
      <w:r w:rsidRPr="00D524BC">
        <w:rPr>
          <w:rFonts w:ascii="GHEA Grapalat" w:hAnsi="GHEA Grapalat" w:cs="Sylfaen"/>
          <w:szCs w:val="24"/>
          <w:lang w:val="es-ES"/>
        </w:rPr>
        <w:t xml:space="preserve">, </w:t>
      </w:r>
      <w:r w:rsidRPr="00D524BC">
        <w:rPr>
          <w:rFonts w:ascii="GHEA Grapalat" w:hAnsi="GHEA Grapalat" w:cs="Sylfaen"/>
          <w:szCs w:val="24"/>
          <w:lang w:val="ru-RU"/>
        </w:rPr>
        <w:t>եթե</w:t>
      </w:r>
      <w:r w:rsidRPr="00D524BC">
        <w:rPr>
          <w:rFonts w:ascii="GHEA Grapalat" w:hAnsi="GHEA Grapalat" w:cs="Sylfaen"/>
          <w:szCs w:val="24"/>
          <w:lang w:val="es-ES"/>
        </w:rPr>
        <w:t xml:space="preserve"> </w:t>
      </w:r>
      <w:r w:rsidRPr="00D524BC">
        <w:rPr>
          <w:rFonts w:ascii="GHEA Grapalat" w:hAnsi="GHEA Grapalat" w:cs="Sylfaen"/>
          <w:szCs w:val="24"/>
          <w:lang w:val="ru-RU"/>
        </w:rPr>
        <w:t>սույն</w:t>
      </w:r>
      <w:r w:rsidRPr="00D524BC">
        <w:rPr>
          <w:rFonts w:ascii="GHEA Grapalat" w:hAnsi="GHEA Grapalat" w:cs="Sylfaen"/>
          <w:szCs w:val="24"/>
          <w:lang w:val="es-ES"/>
        </w:rPr>
        <w:t xml:space="preserve"> </w:t>
      </w:r>
      <w:r w:rsidRPr="00D524BC">
        <w:rPr>
          <w:rFonts w:ascii="GHEA Grapalat" w:hAnsi="GHEA Grapalat" w:cs="Sylfaen"/>
          <w:szCs w:val="24"/>
          <w:lang w:val="ru-RU"/>
        </w:rPr>
        <w:t>կետով</w:t>
      </w:r>
      <w:r w:rsidRPr="00D524BC">
        <w:rPr>
          <w:rFonts w:ascii="GHEA Grapalat" w:hAnsi="GHEA Grapalat" w:cs="Sylfaen"/>
          <w:szCs w:val="24"/>
          <w:lang w:val="es-ES"/>
        </w:rPr>
        <w:t xml:space="preserve"> </w:t>
      </w:r>
      <w:r w:rsidRPr="00D524BC">
        <w:rPr>
          <w:rFonts w:ascii="GHEA Grapalat" w:hAnsi="GHEA Grapalat" w:cs="Sylfaen"/>
          <w:szCs w:val="24"/>
          <w:lang w:val="ru-RU"/>
        </w:rPr>
        <w:t>նախատեսված</w:t>
      </w:r>
      <w:r w:rsidRPr="00D524BC">
        <w:rPr>
          <w:rFonts w:ascii="GHEA Grapalat" w:hAnsi="GHEA Grapalat" w:cs="Sylfaen"/>
          <w:szCs w:val="24"/>
          <w:lang w:val="es-ES"/>
        </w:rPr>
        <w:t xml:space="preserve"> </w:t>
      </w:r>
      <w:r w:rsidRPr="00D524BC">
        <w:rPr>
          <w:rFonts w:ascii="GHEA Grapalat" w:hAnsi="GHEA Grapalat" w:cs="Sylfaen"/>
          <w:szCs w:val="24"/>
          <w:lang w:val="ru-RU"/>
        </w:rPr>
        <w:t>անգործության</w:t>
      </w:r>
      <w:r w:rsidRPr="00D524BC">
        <w:rPr>
          <w:rFonts w:ascii="GHEA Grapalat" w:hAnsi="GHEA Grapalat" w:cs="Sylfaen"/>
          <w:szCs w:val="24"/>
          <w:lang w:val="es-ES"/>
        </w:rPr>
        <w:t xml:space="preserve"> </w:t>
      </w:r>
      <w:r w:rsidRPr="00D524BC">
        <w:rPr>
          <w:rFonts w:ascii="GHEA Grapalat" w:hAnsi="GHEA Grapalat" w:cs="Sylfaen"/>
          <w:szCs w:val="24"/>
          <w:lang w:val="ru-RU"/>
        </w:rPr>
        <w:t>ժամկետում</w:t>
      </w:r>
      <w:r w:rsidRPr="00D524BC">
        <w:rPr>
          <w:rFonts w:ascii="GHEA Grapalat" w:hAnsi="GHEA Grapalat" w:cs="Sylfaen"/>
          <w:szCs w:val="24"/>
          <w:lang w:val="es-ES"/>
        </w:rPr>
        <w:t xml:space="preserve"> </w:t>
      </w:r>
      <w:r w:rsidRPr="00D524BC">
        <w:rPr>
          <w:rFonts w:ascii="GHEA Grapalat" w:hAnsi="GHEA Grapalat" w:cs="Sylfaen"/>
          <w:szCs w:val="24"/>
          <w:lang w:val="ru-RU"/>
        </w:rPr>
        <w:t>որևէ</w:t>
      </w:r>
      <w:r w:rsidRPr="00D524BC">
        <w:rPr>
          <w:rFonts w:ascii="GHEA Grapalat" w:hAnsi="GHEA Grapalat" w:cs="Sylfaen"/>
          <w:szCs w:val="24"/>
          <w:lang w:val="es-ES"/>
        </w:rPr>
        <w:t xml:space="preserve"> մ</w:t>
      </w:r>
      <w:r w:rsidRPr="00D524BC">
        <w:rPr>
          <w:rFonts w:ascii="GHEA Grapalat" w:hAnsi="GHEA Grapalat" w:cs="Sylfaen"/>
          <w:szCs w:val="24"/>
          <w:lang w:val="ru-RU"/>
        </w:rPr>
        <w:t>ասնակից</w:t>
      </w:r>
      <w:r w:rsidRPr="00D524BC">
        <w:rPr>
          <w:rFonts w:ascii="GHEA Grapalat" w:hAnsi="GHEA Grapalat" w:cs="Sylfaen"/>
          <w:szCs w:val="24"/>
          <w:lang w:val="es-ES"/>
        </w:rPr>
        <w:t xml:space="preserve"> </w:t>
      </w:r>
      <w:r w:rsidRPr="00D524BC">
        <w:rPr>
          <w:rFonts w:ascii="GHEA Grapalat" w:hAnsi="GHEA Grapalat" w:cs="Sylfaen"/>
        </w:rPr>
        <w:t>գնումների հետ կապված բողոքներ քննող անձին</w:t>
      </w:r>
      <w:r w:rsidRPr="00D524BC">
        <w:rPr>
          <w:rFonts w:ascii="GHEA Grapalat" w:hAnsi="GHEA Grapalat" w:cs="Sylfaen"/>
          <w:szCs w:val="24"/>
          <w:lang w:val="es-ES"/>
        </w:rPr>
        <w:t xml:space="preserve"> </w:t>
      </w:r>
      <w:r w:rsidRPr="00D524BC">
        <w:rPr>
          <w:rFonts w:ascii="GHEA Grapalat" w:hAnsi="GHEA Grapalat" w:cs="Sylfaen"/>
          <w:szCs w:val="24"/>
          <w:lang w:val="ru-RU"/>
        </w:rPr>
        <w:t>չի</w:t>
      </w:r>
      <w:r w:rsidRPr="00D524BC">
        <w:rPr>
          <w:rFonts w:ascii="GHEA Grapalat" w:hAnsi="GHEA Grapalat" w:cs="Sylfaen"/>
          <w:szCs w:val="24"/>
          <w:lang w:val="es-ES"/>
        </w:rPr>
        <w:t xml:space="preserve"> </w:t>
      </w:r>
      <w:r w:rsidRPr="00D524BC">
        <w:rPr>
          <w:rFonts w:ascii="GHEA Grapalat" w:hAnsi="GHEA Grapalat" w:cs="Sylfaen"/>
          <w:szCs w:val="24"/>
          <w:lang w:val="ru-RU"/>
        </w:rPr>
        <w:t>բողոքարկում</w:t>
      </w:r>
      <w:r w:rsidRPr="00D524BC">
        <w:rPr>
          <w:rFonts w:ascii="GHEA Grapalat" w:hAnsi="GHEA Grapalat" w:cs="Sylfaen"/>
          <w:szCs w:val="24"/>
          <w:lang w:val="es-ES"/>
        </w:rPr>
        <w:t xml:space="preserve"> </w:t>
      </w:r>
      <w:r w:rsidRPr="00D524BC">
        <w:rPr>
          <w:rFonts w:ascii="GHEA Grapalat" w:hAnsi="GHEA Grapalat" w:cs="Sylfaen"/>
          <w:szCs w:val="24"/>
          <w:lang w:val="ru-RU"/>
        </w:rPr>
        <w:t>պայմանագիր</w:t>
      </w:r>
      <w:r w:rsidRPr="00D524BC">
        <w:rPr>
          <w:rFonts w:ascii="GHEA Grapalat" w:hAnsi="GHEA Grapalat" w:cs="Sylfaen"/>
          <w:szCs w:val="24"/>
          <w:lang w:val="es-ES"/>
        </w:rPr>
        <w:t xml:space="preserve"> </w:t>
      </w:r>
      <w:r w:rsidRPr="00D524BC">
        <w:rPr>
          <w:rFonts w:ascii="GHEA Grapalat" w:hAnsi="GHEA Grapalat" w:cs="Sylfaen"/>
          <w:szCs w:val="24"/>
          <w:lang w:val="ru-RU"/>
        </w:rPr>
        <w:t>կնքելու</w:t>
      </w:r>
      <w:r w:rsidRPr="00D524BC">
        <w:rPr>
          <w:rFonts w:ascii="GHEA Grapalat" w:hAnsi="GHEA Grapalat" w:cs="Sylfaen"/>
          <w:szCs w:val="24"/>
          <w:lang w:val="es-ES"/>
        </w:rPr>
        <w:t xml:space="preserve"> </w:t>
      </w:r>
      <w:r w:rsidRPr="00D524BC">
        <w:rPr>
          <w:rFonts w:ascii="GHEA Grapalat" w:hAnsi="GHEA Grapalat" w:cs="Sylfaen"/>
          <w:szCs w:val="24"/>
          <w:lang w:val="ru-RU"/>
        </w:rPr>
        <w:t>մասին</w:t>
      </w:r>
      <w:r w:rsidRPr="00D524BC">
        <w:rPr>
          <w:rFonts w:ascii="GHEA Grapalat" w:hAnsi="GHEA Grapalat" w:cs="Sylfaen"/>
          <w:szCs w:val="24"/>
          <w:lang w:val="es-ES"/>
        </w:rPr>
        <w:t xml:space="preserve"> </w:t>
      </w:r>
      <w:r w:rsidRPr="00D524BC">
        <w:rPr>
          <w:rFonts w:ascii="GHEA Grapalat" w:hAnsi="GHEA Grapalat" w:cs="Sylfaen"/>
          <w:szCs w:val="24"/>
          <w:lang w:val="ru-RU"/>
        </w:rPr>
        <w:t>որոշումը։</w:t>
      </w:r>
      <w:r w:rsidRPr="00D524BC">
        <w:rPr>
          <w:rFonts w:ascii="GHEA Grapalat" w:hAnsi="GHEA Grapalat" w:cs="Sylfaen"/>
          <w:szCs w:val="24"/>
          <w:lang w:val="es-ES"/>
        </w:rPr>
        <w:t xml:space="preserve"> </w:t>
      </w:r>
      <w:r w:rsidRPr="00D524BC">
        <w:rPr>
          <w:rFonts w:ascii="GHEA Grapalat" w:hAnsi="GHEA Grapalat" w:cs="Sylfaen"/>
          <w:szCs w:val="24"/>
          <w:lang w:val="ru-RU"/>
        </w:rPr>
        <w:t>Մինչև</w:t>
      </w:r>
      <w:r w:rsidRPr="00D524BC">
        <w:rPr>
          <w:rFonts w:ascii="GHEA Grapalat" w:hAnsi="GHEA Grapalat" w:cs="Sylfaen"/>
          <w:szCs w:val="24"/>
          <w:lang w:val="es-ES"/>
        </w:rPr>
        <w:t xml:space="preserve"> </w:t>
      </w:r>
      <w:r w:rsidRPr="00D524BC">
        <w:rPr>
          <w:rFonts w:ascii="GHEA Grapalat" w:hAnsi="GHEA Grapalat" w:cs="Sylfaen"/>
          <w:szCs w:val="24"/>
          <w:lang w:val="ru-RU"/>
        </w:rPr>
        <w:t>անգործության</w:t>
      </w:r>
      <w:r w:rsidRPr="00D524BC">
        <w:rPr>
          <w:rFonts w:ascii="GHEA Grapalat" w:hAnsi="GHEA Grapalat" w:cs="Sylfaen"/>
          <w:szCs w:val="24"/>
          <w:lang w:val="es-ES"/>
        </w:rPr>
        <w:t xml:space="preserve"> </w:t>
      </w:r>
      <w:r w:rsidRPr="00D524BC">
        <w:rPr>
          <w:rFonts w:ascii="GHEA Grapalat" w:hAnsi="GHEA Grapalat" w:cs="Sylfaen"/>
          <w:szCs w:val="24"/>
          <w:lang w:val="ru-RU"/>
        </w:rPr>
        <w:t>ժամկետը</w:t>
      </w:r>
      <w:r w:rsidRPr="00D524BC">
        <w:rPr>
          <w:rFonts w:ascii="GHEA Grapalat" w:hAnsi="GHEA Grapalat" w:cs="Sylfaen"/>
          <w:szCs w:val="24"/>
          <w:lang w:val="es-ES"/>
        </w:rPr>
        <w:t xml:space="preserve"> </w:t>
      </w:r>
      <w:r w:rsidRPr="00D524BC">
        <w:rPr>
          <w:rFonts w:ascii="GHEA Grapalat" w:hAnsi="GHEA Grapalat" w:cs="Sylfaen"/>
          <w:szCs w:val="24"/>
          <w:lang w:val="ru-RU"/>
        </w:rPr>
        <w:t>լրանալը</w:t>
      </w:r>
      <w:r w:rsidRPr="00D524BC">
        <w:rPr>
          <w:rFonts w:ascii="GHEA Grapalat" w:hAnsi="GHEA Grapalat" w:cs="Sylfaen"/>
          <w:szCs w:val="24"/>
          <w:lang w:val="es-ES"/>
        </w:rPr>
        <w:t xml:space="preserve"> </w:t>
      </w:r>
      <w:r w:rsidRPr="00D524BC">
        <w:rPr>
          <w:rFonts w:ascii="GHEA Grapalat" w:hAnsi="GHEA Grapalat" w:cs="Sylfaen"/>
          <w:szCs w:val="24"/>
          <w:lang w:val="ru-RU"/>
        </w:rPr>
        <w:t>կամ</w:t>
      </w:r>
      <w:r w:rsidRPr="00D524BC">
        <w:rPr>
          <w:rFonts w:ascii="GHEA Grapalat" w:hAnsi="GHEA Grapalat" w:cs="Sylfaen"/>
          <w:szCs w:val="24"/>
          <w:lang w:val="es-ES"/>
        </w:rPr>
        <w:t xml:space="preserve"> </w:t>
      </w:r>
      <w:r w:rsidRPr="00D524BC">
        <w:rPr>
          <w:rFonts w:ascii="GHEA Grapalat" w:hAnsi="GHEA Grapalat" w:cs="Sylfaen"/>
          <w:szCs w:val="24"/>
          <w:lang w:val="ru-RU"/>
        </w:rPr>
        <w:t>առանց</w:t>
      </w:r>
      <w:r w:rsidRPr="00D524BC">
        <w:rPr>
          <w:rFonts w:ascii="GHEA Grapalat" w:hAnsi="GHEA Grapalat" w:cs="Sylfaen"/>
          <w:szCs w:val="24"/>
          <w:lang w:val="es-ES"/>
        </w:rPr>
        <w:t xml:space="preserve"> </w:t>
      </w:r>
      <w:r w:rsidRPr="00D524BC">
        <w:rPr>
          <w:rFonts w:ascii="GHEA Grapalat" w:hAnsi="GHEA Grapalat" w:cs="Sylfaen"/>
          <w:szCs w:val="24"/>
          <w:lang w:val="ru-RU"/>
        </w:rPr>
        <w:t>պայմանագիր</w:t>
      </w:r>
      <w:r w:rsidRPr="00D524BC">
        <w:rPr>
          <w:rFonts w:ascii="GHEA Grapalat" w:hAnsi="GHEA Grapalat" w:cs="Sylfaen"/>
          <w:szCs w:val="24"/>
          <w:lang w:val="es-ES"/>
        </w:rPr>
        <w:t xml:space="preserve"> </w:t>
      </w:r>
      <w:r w:rsidRPr="00D524BC">
        <w:rPr>
          <w:rFonts w:ascii="GHEA Grapalat" w:hAnsi="GHEA Grapalat" w:cs="Sylfaen"/>
          <w:szCs w:val="24"/>
          <w:lang w:val="ru-RU"/>
        </w:rPr>
        <w:t>կնքելու</w:t>
      </w:r>
      <w:r w:rsidRPr="00D524BC">
        <w:rPr>
          <w:rFonts w:ascii="GHEA Grapalat" w:hAnsi="GHEA Grapalat" w:cs="Sylfaen"/>
          <w:szCs w:val="24"/>
          <w:lang w:val="es-ES"/>
        </w:rPr>
        <w:t xml:space="preserve"> </w:t>
      </w:r>
      <w:r w:rsidRPr="00D524BC">
        <w:rPr>
          <w:rFonts w:ascii="GHEA Grapalat" w:hAnsi="GHEA Grapalat" w:cs="Sylfaen"/>
          <w:szCs w:val="24"/>
          <w:lang w:val="ru-RU"/>
        </w:rPr>
        <w:t>մասին</w:t>
      </w:r>
      <w:r w:rsidRPr="00D524BC">
        <w:rPr>
          <w:rFonts w:ascii="GHEA Grapalat" w:hAnsi="GHEA Grapalat" w:cs="Sylfaen"/>
          <w:szCs w:val="24"/>
          <w:lang w:val="es-ES"/>
        </w:rPr>
        <w:t xml:space="preserve"> </w:t>
      </w:r>
      <w:r w:rsidRPr="00D524BC">
        <w:rPr>
          <w:rFonts w:ascii="GHEA Grapalat" w:hAnsi="GHEA Grapalat" w:cs="Sylfaen"/>
          <w:szCs w:val="24"/>
          <w:lang w:val="ru-RU"/>
        </w:rPr>
        <w:t>հայտարարության</w:t>
      </w:r>
      <w:r w:rsidRPr="00D524BC">
        <w:rPr>
          <w:rFonts w:ascii="GHEA Grapalat" w:hAnsi="GHEA Grapalat" w:cs="Sylfaen"/>
          <w:szCs w:val="24"/>
          <w:lang w:val="es-ES"/>
        </w:rPr>
        <w:t xml:space="preserve"> </w:t>
      </w:r>
      <w:r w:rsidRPr="00D524BC">
        <w:rPr>
          <w:rFonts w:ascii="GHEA Grapalat" w:hAnsi="GHEA Grapalat" w:cs="Sylfaen"/>
          <w:szCs w:val="24"/>
          <w:lang w:val="ru-RU"/>
        </w:rPr>
        <w:t>հրապարակման</w:t>
      </w:r>
      <w:r w:rsidRPr="00D524BC">
        <w:rPr>
          <w:rFonts w:ascii="GHEA Grapalat" w:hAnsi="GHEA Grapalat" w:cs="Sylfaen"/>
          <w:szCs w:val="24"/>
          <w:lang w:val="es-ES"/>
        </w:rPr>
        <w:t xml:space="preserve"> </w:t>
      </w:r>
      <w:r w:rsidRPr="00D524BC">
        <w:rPr>
          <w:rFonts w:ascii="GHEA Grapalat" w:hAnsi="GHEA Grapalat" w:cs="Sylfaen"/>
          <w:szCs w:val="24"/>
          <w:lang w:val="ru-RU"/>
        </w:rPr>
        <w:t>կնք</w:t>
      </w:r>
      <w:r w:rsidRPr="00D524BC">
        <w:rPr>
          <w:rFonts w:ascii="GHEA Grapalat" w:hAnsi="GHEA Grapalat" w:cs="Sylfaen"/>
          <w:szCs w:val="24"/>
          <w:lang w:val="en-US"/>
        </w:rPr>
        <w:t>վ</w:t>
      </w:r>
      <w:r w:rsidRPr="00D524BC">
        <w:rPr>
          <w:rFonts w:ascii="GHEA Grapalat" w:hAnsi="GHEA Grapalat" w:cs="Sylfaen"/>
          <w:szCs w:val="24"/>
          <w:lang w:val="ru-RU"/>
        </w:rPr>
        <w:t>ած</w:t>
      </w:r>
      <w:r w:rsidRPr="00D524BC">
        <w:rPr>
          <w:rFonts w:ascii="GHEA Grapalat" w:hAnsi="GHEA Grapalat" w:cs="Sylfaen"/>
          <w:szCs w:val="24"/>
          <w:lang w:val="es-ES"/>
        </w:rPr>
        <w:t xml:space="preserve"> </w:t>
      </w:r>
      <w:r w:rsidRPr="00D524BC">
        <w:rPr>
          <w:rFonts w:ascii="GHEA Grapalat" w:hAnsi="GHEA Grapalat" w:cs="Sylfaen"/>
          <w:szCs w:val="24"/>
          <w:lang w:val="ru-RU"/>
        </w:rPr>
        <w:t>պայմանագիրն</w:t>
      </w:r>
      <w:r w:rsidRPr="00D524BC">
        <w:rPr>
          <w:rFonts w:ascii="GHEA Grapalat" w:hAnsi="GHEA Grapalat" w:cs="Sylfaen"/>
          <w:szCs w:val="24"/>
          <w:lang w:val="es-ES"/>
        </w:rPr>
        <w:t xml:space="preserve"> </w:t>
      </w:r>
      <w:r w:rsidRPr="00D524BC">
        <w:rPr>
          <w:rFonts w:ascii="GHEA Grapalat" w:hAnsi="GHEA Grapalat" w:cs="Sylfaen"/>
          <w:szCs w:val="24"/>
          <w:lang w:val="ru-RU"/>
        </w:rPr>
        <w:t>առ</w:t>
      </w:r>
      <w:r w:rsidRPr="00D524BC">
        <w:rPr>
          <w:rFonts w:ascii="GHEA Grapalat" w:hAnsi="GHEA Grapalat" w:cs="Sylfaen"/>
          <w:szCs w:val="24"/>
          <w:lang w:val="es-ES"/>
        </w:rPr>
        <w:t xml:space="preserve"> </w:t>
      </w:r>
      <w:r w:rsidRPr="00D524BC">
        <w:rPr>
          <w:rFonts w:ascii="GHEA Grapalat" w:hAnsi="GHEA Grapalat" w:cs="Sylfaen"/>
          <w:szCs w:val="24"/>
          <w:lang w:val="ru-RU"/>
        </w:rPr>
        <w:t>ոչինչ</w:t>
      </w:r>
      <w:r w:rsidRPr="00D524BC">
        <w:rPr>
          <w:rFonts w:ascii="GHEA Grapalat" w:hAnsi="GHEA Grapalat" w:cs="Sylfaen"/>
          <w:szCs w:val="24"/>
          <w:lang w:val="es-ES"/>
        </w:rPr>
        <w:t xml:space="preserve"> </w:t>
      </w:r>
      <w:r w:rsidRPr="00D524BC">
        <w:rPr>
          <w:rFonts w:ascii="GHEA Grapalat" w:hAnsi="GHEA Grapalat" w:cs="Sylfaen"/>
          <w:szCs w:val="24"/>
          <w:lang w:val="ru-RU"/>
        </w:rPr>
        <w:t>է։</w:t>
      </w:r>
    </w:p>
    <w:p w:rsidR="006E5207" w:rsidRPr="00D524BC" w:rsidRDefault="006E5207" w:rsidP="006E5207">
      <w:pPr>
        <w:ind w:firstLine="567"/>
        <w:jc w:val="center"/>
        <w:rPr>
          <w:rFonts w:ascii="GHEA Grapalat" w:hAnsi="GHEA Grapalat"/>
          <w:b/>
          <w:sz w:val="20"/>
          <w:lang w:val="es-ES"/>
        </w:rPr>
      </w:pPr>
    </w:p>
    <w:p w:rsidR="006E5207" w:rsidRPr="00D524BC" w:rsidRDefault="006E5207" w:rsidP="006E5207">
      <w:pPr>
        <w:jc w:val="center"/>
        <w:rPr>
          <w:rFonts w:ascii="GHEA Grapalat" w:hAnsi="GHEA Grapalat" w:cs="Arial"/>
          <w:b/>
          <w:iCs/>
          <w:sz w:val="20"/>
          <w:lang w:val="af-ZA"/>
        </w:rPr>
      </w:pPr>
      <w:r w:rsidRPr="00D524BC">
        <w:rPr>
          <w:rFonts w:ascii="GHEA Grapalat" w:hAnsi="GHEA Grapalat"/>
          <w:b/>
          <w:iCs/>
          <w:sz w:val="20"/>
          <w:lang w:val="es-ES"/>
        </w:rPr>
        <w:t>9</w:t>
      </w:r>
      <w:r w:rsidRPr="00D524BC">
        <w:rPr>
          <w:rFonts w:ascii="GHEA Grapalat" w:hAnsi="GHEA Grapalat"/>
          <w:b/>
          <w:iCs/>
          <w:sz w:val="20"/>
          <w:lang w:val="af-ZA"/>
        </w:rPr>
        <w:t xml:space="preserve">. </w:t>
      </w:r>
      <w:r w:rsidRPr="00D524BC">
        <w:rPr>
          <w:rFonts w:ascii="GHEA Grapalat" w:hAnsi="GHEA Grapalat" w:cs="Sylfaen"/>
          <w:b/>
          <w:iCs/>
          <w:sz w:val="20"/>
          <w:lang w:val="af-ZA"/>
        </w:rPr>
        <w:t>ՊԱՅՄԱՆԱԳՐԻ</w:t>
      </w:r>
      <w:r w:rsidRPr="00D524BC">
        <w:rPr>
          <w:rFonts w:ascii="GHEA Grapalat" w:hAnsi="GHEA Grapalat" w:cs="Arial"/>
          <w:b/>
          <w:iCs/>
          <w:sz w:val="20"/>
          <w:lang w:val="af-ZA"/>
        </w:rPr>
        <w:t xml:space="preserve"> </w:t>
      </w:r>
      <w:r w:rsidRPr="00D524BC">
        <w:rPr>
          <w:rFonts w:ascii="GHEA Grapalat" w:hAnsi="GHEA Grapalat" w:cs="Sylfaen"/>
          <w:b/>
          <w:iCs/>
          <w:sz w:val="20"/>
          <w:lang w:val="af-ZA"/>
        </w:rPr>
        <w:t>ԿՆՔՈՒՄԸ</w:t>
      </w:r>
      <w:r w:rsidRPr="00D524BC">
        <w:rPr>
          <w:rFonts w:ascii="GHEA Grapalat" w:hAnsi="GHEA Grapalat" w:cs="Arial"/>
          <w:b/>
          <w:iCs/>
          <w:sz w:val="20"/>
          <w:lang w:val="af-ZA"/>
        </w:rPr>
        <w:t xml:space="preserve"> </w:t>
      </w:r>
    </w:p>
    <w:p w:rsidR="006E5207" w:rsidRPr="00D524BC" w:rsidRDefault="006E5207" w:rsidP="006E5207">
      <w:pPr>
        <w:jc w:val="center"/>
        <w:rPr>
          <w:rFonts w:ascii="GHEA Grapalat" w:hAnsi="GHEA Grapalat"/>
          <w:b/>
          <w:iCs/>
          <w:sz w:val="20"/>
          <w:lang w:val="af-ZA"/>
        </w:rPr>
      </w:pPr>
    </w:p>
    <w:p w:rsidR="006E5207" w:rsidRPr="00D524BC" w:rsidRDefault="006E5207" w:rsidP="0069073C">
      <w:pPr>
        <w:jc w:val="both"/>
        <w:rPr>
          <w:rFonts w:ascii="GHEA Grapalat" w:hAnsi="GHEA Grapalat" w:cs="Sylfaen"/>
          <w:sz w:val="20"/>
          <w:lang w:val="af-ZA"/>
        </w:rPr>
      </w:pPr>
      <w:r w:rsidRPr="00D524BC">
        <w:rPr>
          <w:rFonts w:ascii="GHEA Grapalat" w:hAnsi="GHEA Grapalat"/>
          <w:iCs/>
          <w:sz w:val="20"/>
          <w:lang w:val="es-ES"/>
        </w:rPr>
        <w:t>9</w:t>
      </w:r>
      <w:r w:rsidRPr="00D524BC">
        <w:rPr>
          <w:rFonts w:ascii="GHEA Grapalat" w:hAnsi="GHEA Grapalat"/>
          <w:iCs/>
          <w:sz w:val="20"/>
          <w:lang w:val="af-ZA"/>
        </w:rPr>
        <w:t xml:space="preserve">.1 </w:t>
      </w:r>
      <w:r w:rsidRPr="00D524BC">
        <w:rPr>
          <w:rFonts w:ascii="GHEA Grapalat" w:hAnsi="GHEA Grapalat" w:cs="Sylfaen"/>
          <w:sz w:val="20"/>
          <w:lang w:val="ru-RU"/>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ru-RU"/>
        </w:rPr>
        <w:t>կնքվում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հանձնաժողովի</w:t>
      </w:r>
      <w:r w:rsidRPr="00D524BC">
        <w:rPr>
          <w:rFonts w:ascii="GHEA Grapalat" w:hAnsi="GHEA Grapalat" w:cs="Sylfaen"/>
          <w:sz w:val="20"/>
          <w:lang w:val="af-ZA"/>
        </w:rPr>
        <w:t xml:space="preserve"> </w:t>
      </w:r>
      <w:r w:rsidRPr="00D524BC">
        <w:rPr>
          <w:rFonts w:ascii="GHEA Grapalat" w:hAnsi="GHEA Grapalat" w:cs="Sylfaen"/>
          <w:sz w:val="20"/>
          <w:lang w:val="ru-RU"/>
        </w:rPr>
        <w:t>որոշման</w:t>
      </w:r>
      <w:r w:rsidRPr="00D524BC">
        <w:rPr>
          <w:rFonts w:ascii="GHEA Grapalat" w:hAnsi="GHEA Grapalat" w:cs="Sylfaen"/>
          <w:sz w:val="20"/>
          <w:lang w:val="af-ZA"/>
        </w:rPr>
        <w:t xml:space="preserve"> </w:t>
      </w:r>
      <w:r w:rsidRPr="00D524BC">
        <w:rPr>
          <w:rFonts w:ascii="GHEA Grapalat" w:hAnsi="GHEA Grapalat" w:cs="Sylfaen"/>
          <w:sz w:val="20"/>
          <w:lang w:val="ru-RU"/>
        </w:rPr>
        <w:t>հիման</w:t>
      </w:r>
      <w:r w:rsidRPr="00D524BC">
        <w:rPr>
          <w:rFonts w:ascii="GHEA Grapalat" w:hAnsi="GHEA Grapalat" w:cs="Sylfaen"/>
          <w:sz w:val="20"/>
          <w:lang w:val="af-ZA"/>
        </w:rPr>
        <w:t xml:space="preserve"> </w:t>
      </w:r>
      <w:r w:rsidRPr="00D524BC">
        <w:rPr>
          <w:rFonts w:ascii="GHEA Grapalat" w:hAnsi="GHEA Grapalat" w:cs="Sylfaen"/>
          <w:sz w:val="20"/>
          <w:lang w:val="ru-RU"/>
        </w:rPr>
        <w:t>վրա</w:t>
      </w:r>
      <w:r w:rsidRPr="00D524BC">
        <w:rPr>
          <w:rFonts w:ascii="GHEA Grapalat" w:hAnsi="GHEA Grapalat" w:cs="Sylfaen"/>
          <w:sz w:val="20"/>
          <w:lang w:val="af-ZA"/>
        </w:rPr>
        <w:t xml:space="preserve">` </w:t>
      </w:r>
      <w:r w:rsidRPr="00D524BC">
        <w:rPr>
          <w:rFonts w:ascii="GHEA Grapalat" w:hAnsi="GHEA Grapalat" w:cs="Sylfaen"/>
          <w:sz w:val="20"/>
        </w:rPr>
        <w:t>պ</w:t>
      </w:r>
      <w:r w:rsidRPr="00D524BC">
        <w:rPr>
          <w:rFonts w:ascii="GHEA Grapalat" w:hAnsi="GHEA Grapalat" w:cs="Sylfaen"/>
          <w:sz w:val="20"/>
          <w:lang w:val="ru-RU"/>
        </w:rPr>
        <w:t>ատվիրատուի</w:t>
      </w:r>
      <w:r w:rsidRPr="00D524BC">
        <w:rPr>
          <w:rFonts w:ascii="GHEA Grapalat" w:hAnsi="GHEA Grapalat" w:cs="Sylfaen"/>
          <w:sz w:val="20"/>
          <w:lang w:val="af-ZA"/>
        </w:rPr>
        <w:t xml:space="preserve"> </w:t>
      </w:r>
      <w:r w:rsidRPr="00D524BC">
        <w:rPr>
          <w:rFonts w:ascii="GHEA Grapalat" w:hAnsi="GHEA Grapalat" w:cs="Sylfaen"/>
          <w:sz w:val="20"/>
          <w:lang w:val="ru-RU"/>
        </w:rPr>
        <w:t>կողմից։</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Պայմանագիրը</w:t>
      </w:r>
      <w:r w:rsidRPr="00D524BC">
        <w:rPr>
          <w:rFonts w:ascii="GHEA Grapalat" w:hAnsi="GHEA Grapalat" w:cs="Sylfaen"/>
          <w:sz w:val="20"/>
          <w:lang w:val="af-ZA"/>
        </w:rPr>
        <w:t xml:space="preserve"> </w:t>
      </w:r>
      <w:r w:rsidRPr="00D524BC">
        <w:rPr>
          <w:rFonts w:ascii="GHEA Grapalat" w:hAnsi="GHEA Grapalat" w:cs="Sylfaen"/>
          <w:sz w:val="20"/>
          <w:lang w:val="ru-RU"/>
        </w:rPr>
        <w:t>կնքվում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գրավոր</w:t>
      </w:r>
      <w:r w:rsidRPr="00D524BC">
        <w:rPr>
          <w:rFonts w:ascii="GHEA Grapalat" w:hAnsi="GHEA Grapalat" w:cs="Sylfaen"/>
          <w:sz w:val="20"/>
          <w:lang w:val="af-ZA"/>
        </w:rPr>
        <w:t xml:space="preserve">` </w:t>
      </w:r>
      <w:r w:rsidRPr="00D524BC">
        <w:rPr>
          <w:rFonts w:ascii="GHEA Grapalat" w:hAnsi="GHEA Grapalat" w:cs="Sylfaen"/>
          <w:sz w:val="20"/>
          <w:lang w:val="ru-RU"/>
        </w:rPr>
        <w:t>մեկ</w:t>
      </w:r>
      <w:r w:rsidRPr="00D524BC">
        <w:rPr>
          <w:rFonts w:ascii="GHEA Grapalat" w:hAnsi="GHEA Grapalat" w:cs="Sylfaen"/>
          <w:sz w:val="20"/>
          <w:lang w:val="af-ZA"/>
        </w:rPr>
        <w:t xml:space="preserve"> </w:t>
      </w:r>
      <w:r w:rsidRPr="00D524BC">
        <w:rPr>
          <w:rFonts w:ascii="GHEA Grapalat" w:hAnsi="GHEA Grapalat" w:cs="Sylfaen"/>
          <w:sz w:val="20"/>
          <w:lang w:val="ru-RU"/>
        </w:rPr>
        <w:t>փաստաթուղթ</w:t>
      </w:r>
      <w:r w:rsidRPr="00D524BC">
        <w:rPr>
          <w:rFonts w:ascii="GHEA Grapalat" w:hAnsi="GHEA Grapalat" w:cs="Sylfaen"/>
          <w:sz w:val="20"/>
          <w:lang w:val="af-ZA"/>
        </w:rPr>
        <w:t xml:space="preserve"> </w:t>
      </w:r>
      <w:r w:rsidRPr="00D524BC">
        <w:rPr>
          <w:rFonts w:ascii="GHEA Grapalat" w:hAnsi="GHEA Grapalat" w:cs="Sylfaen"/>
          <w:sz w:val="20"/>
          <w:lang w:val="ru-RU"/>
        </w:rPr>
        <w:t>կազմելու</w:t>
      </w:r>
      <w:r w:rsidRPr="00D524BC">
        <w:rPr>
          <w:rFonts w:ascii="GHEA Grapalat" w:hAnsi="GHEA Grapalat" w:cs="Sylfaen"/>
          <w:sz w:val="20"/>
          <w:lang w:val="af-ZA"/>
        </w:rPr>
        <w:t xml:space="preserve"> </w:t>
      </w:r>
      <w:r w:rsidRPr="00D524BC">
        <w:rPr>
          <w:rFonts w:ascii="GHEA Grapalat" w:hAnsi="GHEA Grapalat" w:cs="Sylfaen"/>
          <w:sz w:val="20"/>
          <w:lang w:val="ru-RU"/>
        </w:rPr>
        <w:t>միջոցով։</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9.2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հրավերի</w:t>
      </w:r>
      <w:r w:rsidRPr="00D524BC">
        <w:rPr>
          <w:rFonts w:ascii="GHEA Grapalat" w:hAnsi="GHEA Grapalat" w:cs="Sylfaen"/>
          <w:sz w:val="20"/>
          <w:lang w:val="af-ZA"/>
        </w:rPr>
        <w:t xml:space="preserve"> 1-</w:t>
      </w:r>
      <w:r w:rsidRPr="00D524BC">
        <w:rPr>
          <w:rFonts w:ascii="GHEA Grapalat" w:hAnsi="GHEA Grapalat" w:cs="Sylfaen"/>
          <w:sz w:val="20"/>
        </w:rPr>
        <w:t>ին</w:t>
      </w:r>
      <w:r w:rsidRPr="00D524BC">
        <w:rPr>
          <w:rFonts w:ascii="GHEA Grapalat" w:hAnsi="GHEA Grapalat" w:cs="Sylfaen"/>
          <w:sz w:val="20"/>
          <w:lang w:val="af-ZA"/>
        </w:rPr>
        <w:t xml:space="preserve"> </w:t>
      </w:r>
      <w:r w:rsidRPr="00D524BC">
        <w:rPr>
          <w:rFonts w:ascii="GHEA Grapalat" w:hAnsi="GHEA Grapalat" w:cs="Sylfaen"/>
          <w:sz w:val="20"/>
        </w:rPr>
        <w:t>մասի</w:t>
      </w:r>
      <w:r w:rsidRPr="00D524BC">
        <w:rPr>
          <w:rFonts w:ascii="GHEA Grapalat" w:hAnsi="GHEA Grapalat" w:cs="Sylfaen"/>
          <w:sz w:val="20"/>
          <w:lang w:val="af-ZA"/>
        </w:rPr>
        <w:t xml:space="preserve"> 8</w:t>
      </w:r>
      <w:r w:rsidRPr="00D524BC">
        <w:rPr>
          <w:rFonts w:ascii="GHEA Grapalat" w:hAnsi="GHEA Grapalat" w:cs="Sylfaen"/>
          <w:sz w:val="20"/>
          <w:lang w:val="hy-AM"/>
        </w:rPr>
        <w:t>.</w:t>
      </w:r>
      <w:r w:rsidRPr="00D524BC">
        <w:rPr>
          <w:rFonts w:ascii="GHEA Grapalat" w:hAnsi="GHEA Grapalat" w:cs="Sylfaen"/>
          <w:sz w:val="20"/>
          <w:lang w:val="af-ZA"/>
        </w:rPr>
        <w:t xml:space="preserve">23 </w:t>
      </w:r>
      <w:r w:rsidRPr="00D524BC">
        <w:rPr>
          <w:rFonts w:ascii="GHEA Grapalat" w:hAnsi="GHEA Grapalat" w:cs="Sylfaen"/>
          <w:sz w:val="20"/>
          <w:lang w:val="ru-RU"/>
        </w:rPr>
        <w:t>կետով</w:t>
      </w:r>
      <w:r w:rsidRPr="00D524BC">
        <w:rPr>
          <w:rFonts w:ascii="GHEA Grapalat" w:hAnsi="GHEA Grapalat" w:cs="Sylfaen"/>
          <w:sz w:val="20"/>
          <w:lang w:val="af-ZA"/>
        </w:rPr>
        <w:t xml:space="preserve"> </w:t>
      </w:r>
      <w:r w:rsidRPr="00D524BC">
        <w:rPr>
          <w:rFonts w:ascii="GHEA Grapalat" w:hAnsi="GHEA Grapalat" w:cs="Sylfaen"/>
          <w:sz w:val="20"/>
          <w:lang w:val="ru-RU"/>
        </w:rPr>
        <w:t>սահմանված</w:t>
      </w:r>
      <w:r w:rsidRPr="00D524BC">
        <w:rPr>
          <w:rFonts w:ascii="GHEA Grapalat" w:hAnsi="GHEA Grapalat" w:cs="Sylfaen"/>
          <w:sz w:val="20"/>
          <w:lang w:val="af-ZA"/>
        </w:rPr>
        <w:t xml:space="preserve"> </w:t>
      </w:r>
      <w:r w:rsidRPr="00D524BC">
        <w:rPr>
          <w:rFonts w:ascii="GHEA Grapalat" w:hAnsi="GHEA Grapalat" w:cs="Sylfaen"/>
          <w:sz w:val="20"/>
          <w:lang w:val="ru-RU"/>
        </w:rPr>
        <w:t>անգործության</w:t>
      </w:r>
      <w:r w:rsidRPr="00D524BC">
        <w:rPr>
          <w:rFonts w:ascii="GHEA Grapalat" w:hAnsi="GHEA Grapalat" w:cs="Sylfaen"/>
          <w:sz w:val="20"/>
          <w:lang w:val="af-ZA"/>
        </w:rPr>
        <w:t xml:space="preserve"> </w:t>
      </w:r>
      <w:r w:rsidRPr="00D524BC">
        <w:rPr>
          <w:rFonts w:ascii="GHEA Grapalat" w:hAnsi="GHEA Grapalat" w:cs="Sylfaen"/>
          <w:sz w:val="20"/>
          <w:lang w:val="ru-RU"/>
        </w:rPr>
        <w:t>ժամկետը</w:t>
      </w:r>
      <w:r w:rsidRPr="00D524BC">
        <w:rPr>
          <w:rFonts w:ascii="GHEA Grapalat" w:hAnsi="GHEA Grapalat" w:cs="Sylfaen"/>
          <w:sz w:val="20"/>
          <w:lang w:val="af-ZA"/>
        </w:rPr>
        <w:t xml:space="preserve"> </w:t>
      </w:r>
      <w:r w:rsidRPr="00D524BC">
        <w:rPr>
          <w:rFonts w:ascii="GHEA Grapalat" w:hAnsi="GHEA Grapalat" w:cs="Sylfaen"/>
          <w:sz w:val="20"/>
          <w:lang w:val="ru-RU"/>
        </w:rPr>
        <w:t>լրանալուն</w:t>
      </w:r>
      <w:r w:rsidRPr="00D524BC">
        <w:rPr>
          <w:rFonts w:ascii="GHEA Grapalat" w:hAnsi="GHEA Grapalat" w:cs="Sylfaen"/>
          <w:sz w:val="20"/>
          <w:lang w:val="af-ZA"/>
        </w:rPr>
        <w:t xml:space="preserve"> </w:t>
      </w:r>
      <w:r w:rsidRPr="00D524BC">
        <w:rPr>
          <w:rFonts w:ascii="GHEA Grapalat" w:hAnsi="GHEA Grapalat" w:cs="Sylfaen"/>
          <w:sz w:val="20"/>
          <w:lang w:val="ru-RU"/>
        </w:rPr>
        <w:t>հաջորդող</w:t>
      </w:r>
      <w:r w:rsidRPr="00D524BC">
        <w:rPr>
          <w:rFonts w:ascii="GHEA Grapalat" w:hAnsi="GHEA Grapalat" w:cs="Sylfaen"/>
          <w:sz w:val="20"/>
          <w:lang w:val="af-ZA"/>
        </w:rPr>
        <w:t xml:space="preserve"> </w:t>
      </w:r>
      <w:r w:rsidRPr="00D524BC">
        <w:rPr>
          <w:rFonts w:ascii="GHEA Grapalat" w:hAnsi="GHEA Grapalat" w:cs="Sylfaen"/>
          <w:sz w:val="20"/>
          <w:lang w:val="ru-RU"/>
        </w:rPr>
        <w:t>չորս</w:t>
      </w:r>
      <w:r w:rsidRPr="00D524BC">
        <w:rPr>
          <w:rFonts w:ascii="GHEA Grapalat" w:hAnsi="GHEA Grapalat" w:cs="Sylfaen"/>
          <w:sz w:val="20"/>
          <w:lang w:val="af-ZA"/>
        </w:rPr>
        <w:t xml:space="preserve"> </w:t>
      </w:r>
      <w:r w:rsidRPr="00D524BC">
        <w:rPr>
          <w:rFonts w:ascii="GHEA Grapalat" w:hAnsi="GHEA Grapalat" w:cs="Sylfaen"/>
          <w:sz w:val="20"/>
          <w:lang w:val="ru-RU"/>
        </w:rPr>
        <w:t>աշխատանքային</w:t>
      </w:r>
      <w:r w:rsidRPr="00D524BC">
        <w:rPr>
          <w:rFonts w:ascii="GHEA Grapalat" w:hAnsi="GHEA Grapalat" w:cs="Sylfaen"/>
          <w:sz w:val="20"/>
          <w:lang w:val="af-ZA"/>
        </w:rPr>
        <w:t xml:space="preserve"> </w:t>
      </w:r>
      <w:r w:rsidRPr="00D524BC">
        <w:rPr>
          <w:rFonts w:ascii="GHEA Grapalat" w:hAnsi="GHEA Grapalat" w:cs="Sylfaen"/>
          <w:sz w:val="20"/>
          <w:lang w:val="ru-RU"/>
        </w:rPr>
        <w:t>օրվա</w:t>
      </w:r>
      <w:r w:rsidRPr="00D524BC">
        <w:rPr>
          <w:rFonts w:ascii="GHEA Grapalat" w:hAnsi="GHEA Grapalat" w:cs="Sylfaen"/>
          <w:sz w:val="20"/>
          <w:lang w:val="af-ZA"/>
        </w:rPr>
        <w:t xml:space="preserve"> </w:t>
      </w:r>
      <w:r w:rsidRPr="00D524BC">
        <w:rPr>
          <w:rFonts w:ascii="GHEA Grapalat" w:hAnsi="GHEA Grapalat" w:cs="Sylfaen"/>
          <w:sz w:val="20"/>
          <w:lang w:val="ru-RU"/>
        </w:rPr>
        <w:t>ընթացքում</w:t>
      </w:r>
      <w:r w:rsidRPr="00D524BC">
        <w:rPr>
          <w:rFonts w:ascii="GHEA Grapalat" w:hAnsi="GHEA Grapalat" w:cs="Sylfaen"/>
          <w:sz w:val="20"/>
          <w:lang w:val="af-ZA"/>
        </w:rPr>
        <w:t xml:space="preserve"> </w:t>
      </w:r>
      <w:r w:rsidRPr="00D524BC">
        <w:rPr>
          <w:rFonts w:ascii="GHEA Grapalat" w:hAnsi="GHEA Grapalat" w:cs="Sylfaen"/>
          <w:sz w:val="20"/>
        </w:rPr>
        <w:t>պ</w:t>
      </w:r>
      <w:r w:rsidRPr="00D524BC">
        <w:rPr>
          <w:rFonts w:ascii="GHEA Grapalat" w:hAnsi="GHEA Grapalat" w:cs="Sylfaen"/>
          <w:sz w:val="20"/>
          <w:lang w:val="ru-RU"/>
        </w:rPr>
        <w:t>ատվիրատուն</w:t>
      </w:r>
      <w:r w:rsidRPr="00D524BC">
        <w:rPr>
          <w:rFonts w:ascii="GHEA Grapalat" w:hAnsi="GHEA Grapalat" w:cs="Sylfaen"/>
          <w:sz w:val="20"/>
          <w:lang w:val="af-ZA"/>
        </w:rPr>
        <w:t xml:space="preserve"> </w:t>
      </w:r>
      <w:r w:rsidRPr="00D524BC">
        <w:rPr>
          <w:rFonts w:ascii="GHEA Grapalat" w:hAnsi="GHEA Grapalat" w:cs="Sylfaen"/>
          <w:sz w:val="20"/>
          <w:lang w:val="ru-RU"/>
        </w:rPr>
        <w:t>ծանուցում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ընտրված</w:t>
      </w:r>
      <w:r w:rsidRPr="00D524BC">
        <w:rPr>
          <w:rFonts w:ascii="GHEA Grapalat" w:hAnsi="GHEA Grapalat" w:cs="Sylfaen"/>
          <w:sz w:val="20"/>
          <w:lang w:val="af-ZA"/>
        </w:rPr>
        <w:t xml:space="preserve"> </w:t>
      </w:r>
      <w:r w:rsidRPr="00D524BC">
        <w:rPr>
          <w:rFonts w:ascii="GHEA Grapalat" w:hAnsi="GHEA Grapalat" w:cs="Sylfaen"/>
          <w:sz w:val="20"/>
        </w:rPr>
        <w:t>մ</w:t>
      </w:r>
      <w:r w:rsidRPr="00D524BC">
        <w:rPr>
          <w:rFonts w:ascii="GHEA Grapalat" w:hAnsi="GHEA Grapalat" w:cs="Sylfaen"/>
          <w:sz w:val="20"/>
          <w:lang w:val="ru-RU"/>
        </w:rPr>
        <w:t>ասնակցին</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ներկայացնելով</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ru-RU"/>
        </w:rPr>
        <w:t>կնքելու</w:t>
      </w:r>
      <w:r w:rsidRPr="00D524BC">
        <w:rPr>
          <w:rFonts w:ascii="GHEA Grapalat" w:hAnsi="GHEA Grapalat" w:cs="Sylfaen"/>
          <w:sz w:val="20"/>
          <w:lang w:val="af-ZA"/>
        </w:rPr>
        <w:t xml:space="preserve"> </w:t>
      </w:r>
      <w:r w:rsidRPr="00D524BC">
        <w:rPr>
          <w:rFonts w:ascii="GHEA Grapalat" w:hAnsi="GHEA Grapalat" w:cs="Sylfaen"/>
          <w:sz w:val="20"/>
          <w:lang w:val="ru-RU"/>
        </w:rPr>
        <w:t>առաջարկը</w:t>
      </w:r>
      <w:r w:rsidRPr="00D524BC">
        <w:rPr>
          <w:rFonts w:ascii="GHEA Grapalat" w:hAnsi="GHEA Grapalat" w:cs="Sylfaen"/>
          <w:sz w:val="20"/>
          <w:lang w:val="af-ZA"/>
        </w:rPr>
        <w:t xml:space="preserve"> </w:t>
      </w:r>
      <w:r w:rsidRPr="00D524BC">
        <w:rPr>
          <w:rFonts w:ascii="GHEA Grapalat" w:hAnsi="GHEA Grapalat" w:cs="Sylfaen"/>
          <w:sz w:val="20"/>
          <w:lang w:val="ru-RU"/>
        </w:rPr>
        <w:t>և</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պայմանագրի</w:t>
      </w:r>
      <w:r w:rsidRPr="00D524BC">
        <w:rPr>
          <w:rFonts w:ascii="GHEA Grapalat" w:hAnsi="GHEA Grapalat" w:cs="Sylfaen"/>
          <w:sz w:val="20"/>
          <w:lang w:val="af-ZA"/>
        </w:rPr>
        <w:t xml:space="preserve"> </w:t>
      </w:r>
      <w:r w:rsidRPr="00D524BC">
        <w:rPr>
          <w:rFonts w:ascii="GHEA Grapalat" w:hAnsi="GHEA Grapalat" w:cs="Sylfaen"/>
          <w:sz w:val="20"/>
          <w:lang w:val="ru-RU"/>
        </w:rPr>
        <w:t>նախագիծը</w:t>
      </w:r>
      <w:r w:rsidRPr="00D524BC">
        <w:rPr>
          <w:rFonts w:ascii="GHEA Grapalat" w:hAnsi="GHEA Grapalat" w:cs="Sylfaen"/>
          <w:sz w:val="20"/>
          <w:lang w:val="af-ZA"/>
        </w:rPr>
        <w:t xml:space="preserve">: </w:t>
      </w:r>
      <w:r w:rsidRPr="00D524BC">
        <w:rPr>
          <w:rFonts w:ascii="GHEA Grapalat" w:hAnsi="GHEA Grapalat" w:cs="Sylfaen"/>
          <w:sz w:val="20"/>
          <w:lang w:val="ru-RU"/>
        </w:rPr>
        <w:t>Ընդ</w:t>
      </w:r>
      <w:r w:rsidRPr="00D524BC">
        <w:rPr>
          <w:rFonts w:ascii="GHEA Grapalat" w:hAnsi="GHEA Grapalat" w:cs="Sylfaen"/>
          <w:sz w:val="20"/>
          <w:lang w:val="af-ZA"/>
        </w:rPr>
        <w:t xml:space="preserve"> </w:t>
      </w:r>
      <w:r w:rsidRPr="00D524BC">
        <w:rPr>
          <w:rFonts w:ascii="GHEA Grapalat" w:hAnsi="GHEA Grapalat" w:cs="Sylfaen"/>
          <w:sz w:val="20"/>
          <w:lang w:val="ru-RU"/>
        </w:rPr>
        <w:t>որում</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պայմանագիրը</w:t>
      </w:r>
      <w:r w:rsidRPr="00D524BC">
        <w:rPr>
          <w:rFonts w:ascii="GHEA Grapalat" w:hAnsi="GHEA Grapalat" w:cs="Sylfaen"/>
          <w:sz w:val="20"/>
          <w:lang w:val="af-ZA"/>
        </w:rPr>
        <w:t xml:space="preserve"> </w:t>
      </w:r>
      <w:r w:rsidRPr="00D524BC">
        <w:rPr>
          <w:rFonts w:ascii="GHEA Grapalat" w:hAnsi="GHEA Grapalat" w:cs="Sylfaen"/>
          <w:sz w:val="20"/>
          <w:lang w:val="ru-RU"/>
        </w:rPr>
        <w:t>կարող</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կնքվել</w:t>
      </w:r>
      <w:r w:rsidRPr="00D524BC">
        <w:rPr>
          <w:rFonts w:ascii="GHEA Grapalat" w:hAnsi="GHEA Grapalat" w:cs="Sylfaen"/>
          <w:sz w:val="20"/>
          <w:lang w:val="af-ZA"/>
        </w:rPr>
        <w:t xml:space="preserve"> </w:t>
      </w:r>
      <w:r w:rsidRPr="00D524BC">
        <w:rPr>
          <w:rFonts w:ascii="GHEA Grapalat" w:hAnsi="GHEA Grapalat" w:cs="Sylfaen"/>
          <w:sz w:val="20"/>
          <w:lang w:val="ru-RU"/>
        </w:rPr>
        <w:t>ոչ</w:t>
      </w:r>
      <w:r w:rsidRPr="00D524BC">
        <w:rPr>
          <w:rFonts w:ascii="GHEA Grapalat" w:hAnsi="GHEA Grapalat" w:cs="Sylfaen"/>
          <w:sz w:val="20"/>
          <w:lang w:val="af-ZA"/>
        </w:rPr>
        <w:t xml:space="preserve"> </w:t>
      </w:r>
      <w:r w:rsidRPr="00D524BC">
        <w:rPr>
          <w:rFonts w:ascii="GHEA Grapalat" w:hAnsi="GHEA Grapalat" w:cs="Sylfaen"/>
          <w:sz w:val="20"/>
          <w:lang w:val="ru-RU"/>
        </w:rPr>
        <w:lastRenderedPageBreak/>
        <w:t>շուտ</w:t>
      </w:r>
      <w:r w:rsidRPr="00D524BC">
        <w:rPr>
          <w:rFonts w:ascii="GHEA Grapalat" w:hAnsi="GHEA Grapalat" w:cs="Sylfaen"/>
          <w:sz w:val="20"/>
          <w:lang w:val="af-ZA"/>
        </w:rPr>
        <w:t xml:space="preserve">, </w:t>
      </w:r>
      <w:r w:rsidRPr="00D524BC">
        <w:rPr>
          <w:rFonts w:ascii="GHEA Grapalat" w:hAnsi="GHEA Grapalat" w:cs="Sylfaen"/>
          <w:sz w:val="20"/>
          <w:lang w:val="ru-RU"/>
        </w:rPr>
        <w:t>քան</w:t>
      </w:r>
      <w:r w:rsidRPr="00D524BC">
        <w:rPr>
          <w:rFonts w:ascii="GHEA Grapalat" w:hAnsi="GHEA Grapalat" w:cs="Sylfaen"/>
          <w:sz w:val="20"/>
          <w:lang w:val="af-ZA"/>
        </w:rPr>
        <w:t xml:space="preserve">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հրավերի</w:t>
      </w:r>
      <w:r w:rsidRPr="00D524BC">
        <w:rPr>
          <w:rFonts w:ascii="GHEA Grapalat" w:hAnsi="GHEA Grapalat" w:cs="Sylfaen"/>
          <w:sz w:val="20"/>
          <w:lang w:val="af-ZA"/>
        </w:rPr>
        <w:t xml:space="preserve"> 1-</w:t>
      </w:r>
      <w:r w:rsidRPr="00D524BC">
        <w:rPr>
          <w:rFonts w:ascii="GHEA Grapalat" w:hAnsi="GHEA Grapalat" w:cs="Sylfaen"/>
          <w:sz w:val="20"/>
        </w:rPr>
        <w:t>ին</w:t>
      </w:r>
      <w:r w:rsidRPr="00D524BC">
        <w:rPr>
          <w:rFonts w:ascii="GHEA Grapalat" w:hAnsi="GHEA Grapalat" w:cs="Sylfaen"/>
          <w:sz w:val="20"/>
          <w:lang w:val="af-ZA"/>
        </w:rPr>
        <w:t xml:space="preserve"> </w:t>
      </w:r>
      <w:r w:rsidRPr="00D524BC">
        <w:rPr>
          <w:rFonts w:ascii="GHEA Grapalat" w:hAnsi="GHEA Grapalat" w:cs="Sylfaen"/>
          <w:sz w:val="20"/>
        </w:rPr>
        <w:t>մասի</w:t>
      </w:r>
      <w:r w:rsidRPr="00D524BC">
        <w:rPr>
          <w:rFonts w:ascii="GHEA Grapalat" w:hAnsi="GHEA Grapalat" w:cs="Sylfaen"/>
          <w:sz w:val="20"/>
          <w:lang w:val="af-ZA"/>
        </w:rPr>
        <w:t xml:space="preserve"> 8</w:t>
      </w:r>
      <w:r w:rsidRPr="00D524BC">
        <w:rPr>
          <w:rFonts w:ascii="GHEA Grapalat" w:hAnsi="GHEA Grapalat" w:cs="Sylfaen"/>
          <w:sz w:val="20"/>
          <w:lang w:val="hy-AM"/>
        </w:rPr>
        <w:t>.</w:t>
      </w:r>
      <w:r w:rsidRPr="00D524BC">
        <w:rPr>
          <w:rFonts w:ascii="GHEA Grapalat" w:hAnsi="GHEA Grapalat" w:cs="Sylfaen"/>
          <w:sz w:val="20"/>
          <w:lang w:val="af-ZA"/>
        </w:rPr>
        <w:t xml:space="preserve">23 </w:t>
      </w:r>
      <w:r w:rsidRPr="00D524BC">
        <w:rPr>
          <w:rFonts w:ascii="GHEA Grapalat" w:hAnsi="GHEA Grapalat" w:cs="Sylfaen"/>
          <w:sz w:val="20"/>
          <w:lang w:val="ru-RU"/>
        </w:rPr>
        <w:t>կետով</w:t>
      </w:r>
      <w:r w:rsidRPr="00D524BC">
        <w:rPr>
          <w:rFonts w:ascii="GHEA Grapalat" w:hAnsi="GHEA Grapalat" w:cs="Sylfaen"/>
          <w:sz w:val="20"/>
          <w:lang w:val="af-ZA"/>
        </w:rPr>
        <w:t xml:space="preserve"> </w:t>
      </w:r>
      <w:r w:rsidRPr="00D524BC">
        <w:rPr>
          <w:rFonts w:ascii="GHEA Grapalat" w:hAnsi="GHEA Grapalat" w:cs="Sylfaen"/>
          <w:sz w:val="20"/>
          <w:lang w:val="ru-RU"/>
        </w:rPr>
        <w:t>սահմանված</w:t>
      </w:r>
      <w:r w:rsidRPr="00D524BC">
        <w:rPr>
          <w:rFonts w:ascii="GHEA Grapalat" w:hAnsi="GHEA Grapalat" w:cs="Sylfaen"/>
          <w:sz w:val="20"/>
          <w:lang w:val="af-ZA"/>
        </w:rPr>
        <w:t xml:space="preserve"> </w:t>
      </w:r>
      <w:r w:rsidRPr="00D524BC">
        <w:rPr>
          <w:rFonts w:ascii="GHEA Grapalat" w:hAnsi="GHEA Grapalat" w:cs="Sylfaen"/>
          <w:sz w:val="20"/>
          <w:lang w:val="ru-RU"/>
        </w:rPr>
        <w:t>անգործության</w:t>
      </w:r>
      <w:r w:rsidRPr="00D524BC">
        <w:rPr>
          <w:rFonts w:ascii="GHEA Grapalat" w:hAnsi="GHEA Grapalat" w:cs="Sylfaen"/>
          <w:sz w:val="20"/>
          <w:lang w:val="af-ZA"/>
        </w:rPr>
        <w:t xml:space="preserve"> </w:t>
      </w:r>
      <w:r w:rsidRPr="00D524BC">
        <w:rPr>
          <w:rFonts w:ascii="GHEA Grapalat" w:hAnsi="GHEA Grapalat" w:cs="Sylfaen"/>
          <w:sz w:val="20"/>
          <w:lang w:val="ru-RU"/>
        </w:rPr>
        <w:t>ժամկետը</w:t>
      </w:r>
      <w:r w:rsidRPr="00D524BC">
        <w:rPr>
          <w:rFonts w:ascii="GHEA Grapalat" w:hAnsi="GHEA Grapalat" w:cs="Sylfaen"/>
          <w:sz w:val="20"/>
          <w:lang w:val="af-ZA"/>
        </w:rPr>
        <w:t xml:space="preserve"> </w:t>
      </w:r>
      <w:r w:rsidRPr="00D524BC">
        <w:rPr>
          <w:rFonts w:ascii="GHEA Grapalat" w:hAnsi="GHEA Grapalat" w:cs="Sylfaen"/>
          <w:sz w:val="20"/>
          <w:lang w:val="ru-RU"/>
        </w:rPr>
        <w:t>լրանալու</w:t>
      </w:r>
      <w:r w:rsidRPr="00D524BC">
        <w:rPr>
          <w:rFonts w:ascii="GHEA Grapalat" w:hAnsi="GHEA Grapalat" w:cs="Sylfaen"/>
          <w:sz w:val="20"/>
          <w:lang w:val="af-ZA"/>
        </w:rPr>
        <w:t xml:space="preserve"> </w:t>
      </w:r>
      <w:r w:rsidRPr="00D524BC">
        <w:rPr>
          <w:rFonts w:ascii="GHEA Grapalat" w:hAnsi="GHEA Grapalat" w:cs="Sylfaen"/>
          <w:sz w:val="20"/>
          <w:lang w:val="ru-RU"/>
        </w:rPr>
        <w:t>օրվան</w:t>
      </w:r>
      <w:r w:rsidRPr="00D524BC">
        <w:rPr>
          <w:rFonts w:ascii="GHEA Grapalat" w:hAnsi="GHEA Grapalat" w:cs="Sylfaen"/>
          <w:sz w:val="20"/>
          <w:lang w:val="af-ZA"/>
        </w:rPr>
        <w:t xml:space="preserve"> </w:t>
      </w:r>
      <w:r w:rsidRPr="00D524BC">
        <w:rPr>
          <w:rFonts w:ascii="GHEA Grapalat" w:hAnsi="GHEA Grapalat" w:cs="Sylfaen"/>
          <w:sz w:val="20"/>
          <w:lang w:val="ru-RU"/>
        </w:rPr>
        <w:t>հաջորդող</w:t>
      </w:r>
      <w:r w:rsidRPr="00D524BC">
        <w:rPr>
          <w:rFonts w:ascii="GHEA Grapalat" w:hAnsi="GHEA Grapalat" w:cs="Sylfaen"/>
          <w:sz w:val="20"/>
          <w:lang w:val="af-ZA"/>
        </w:rPr>
        <w:t xml:space="preserve"> </w:t>
      </w:r>
      <w:r w:rsidRPr="00D524BC">
        <w:rPr>
          <w:rFonts w:ascii="GHEA Grapalat" w:hAnsi="GHEA Grapalat" w:cs="Sylfaen"/>
          <w:sz w:val="20"/>
          <w:lang w:val="ru-RU"/>
        </w:rPr>
        <w:t>երկրորդ</w:t>
      </w:r>
      <w:r w:rsidRPr="00D524BC">
        <w:rPr>
          <w:rFonts w:ascii="GHEA Grapalat" w:hAnsi="GHEA Grapalat" w:cs="Sylfaen"/>
          <w:sz w:val="20"/>
          <w:lang w:val="af-ZA"/>
        </w:rPr>
        <w:t xml:space="preserve"> </w:t>
      </w:r>
      <w:r w:rsidRPr="00D524BC">
        <w:rPr>
          <w:rFonts w:ascii="GHEA Grapalat" w:hAnsi="GHEA Grapalat" w:cs="Sylfaen"/>
          <w:sz w:val="20"/>
          <w:lang w:val="ru-RU"/>
        </w:rPr>
        <w:t>աշխատանքային</w:t>
      </w:r>
      <w:r w:rsidRPr="00D524BC">
        <w:rPr>
          <w:rFonts w:ascii="GHEA Grapalat" w:hAnsi="GHEA Grapalat" w:cs="Sylfaen"/>
          <w:sz w:val="20"/>
          <w:lang w:val="af-ZA"/>
        </w:rPr>
        <w:t xml:space="preserve"> </w:t>
      </w:r>
      <w:r w:rsidRPr="00D524BC">
        <w:rPr>
          <w:rFonts w:ascii="GHEA Grapalat" w:hAnsi="GHEA Grapalat" w:cs="Sylfaen"/>
          <w:sz w:val="20"/>
          <w:lang w:val="ru-RU"/>
        </w:rPr>
        <w:t>օրը</w:t>
      </w:r>
      <w:r w:rsidRPr="00D524BC">
        <w:rPr>
          <w:rFonts w:ascii="GHEA Grapalat" w:hAnsi="GHEA Grapalat" w:cs="Sylfaen"/>
          <w:sz w:val="20"/>
          <w:lang w:val="af-ZA"/>
        </w:rPr>
        <w:t>:</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9</w:t>
      </w:r>
      <w:r w:rsidRPr="00D524BC">
        <w:rPr>
          <w:rFonts w:ascii="GHEA Grapalat" w:hAnsi="GHEA Grapalat" w:cs="Sylfaen"/>
          <w:sz w:val="20"/>
          <w:lang w:val="hy-AM"/>
        </w:rPr>
        <w:t>.3</w:t>
      </w:r>
      <w:r w:rsidRPr="00D524BC">
        <w:rPr>
          <w:rFonts w:ascii="GHEA Grapalat" w:hAnsi="GHEA Grapalat" w:cs="Sylfaen"/>
          <w:sz w:val="20"/>
          <w:lang w:val="af-ZA"/>
        </w:rPr>
        <w:t xml:space="preserve"> </w:t>
      </w:r>
      <w:r w:rsidRPr="00D524BC">
        <w:rPr>
          <w:rFonts w:ascii="GHEA Grapalat" w:hAnsi="GHEA Grapalat" w:cs="Sylfaen"/>
          <w:sz w:val="20"/>
          <w:lang w:val="ru-RU"/>
        </w:rPr>
        <w:t>Ընտրված</w:t>
      </w:r>
      <w:r w:rsidRPr="00D524BC">
        <w:rPr>
          <w:rFonts w:ascii="GHEA Grapalat" w:hAnsi="GHEA Grapalat" w:cs="Sylfaen"/>
          <w:sz w:val="20"/>
          <w:lang w:val="af-ZA"/>
        </w:rPr>
        <w:t xml:space="preserve"> </w:t>
      </w:r>
      <w:r w:rsidRPr="00D524BC">
        <w:rPr>
          <w:rFonts w:ascii="GHEA Grapalat" w:hAnsi="GHEA Grapalat" w:cs="Sylfaen"/>
          <w:sz w:val="20"/>
        </w:rPr>
        <w:t>մ</w:t>
      </w:r>
      <w:r w:rsidRPr="00D524BC">
        <w:rPr>
          <w:rFonts w:ascii="GHEA Grapalat" w:hAnsi="GHEA Grapalat" w:cs="Sylfaen"/>
          <w:sz w:val="20"/>
          <w:lang w:val="ru-RU"/>
        </w:rPr>
        <w:t>ասնակցին</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ru-RU"/>
        </w:rPr>
        <w:t>կնքելու</w:t>
      </w:r>
      <w:r w:rsidRPr="00D524BC">
        <w:rPr>
          <w:rFonts w:ascii="GHEA Grapalat" w:hAnsi="GHEA Grapalat" w:cs="Sylfaen"/>
          <w:sz w:val="20"/>
          <w:lang w:val="af-ZA"/>
        </w:rPr>
        <w:t xml:space="preserve"> </w:t>
      </w:r>
      <w:r w:rsidRPr="00D524BC">
        <w:rPr>
          <w:rFonts w:ascii="GHEA Grapalat" w:hAnsi="GHEA Grapalat" w:cs="Sylfaen"/>
          <w:sz w:val="20"/>
          <w:lang w:val="ru-RU"/>
        </w:rPr>
        <w:t>առաջարկը</w:t>
      </w:r>
      <w:r w:rsidRPr="00D524BC">
        <w:rPr>
          <w:rFonts w:ascii="GHEA Grapalat" w:hAnsi="GHEA Grapalat" w:cs="Sylfaen"/>
          <w:sz w:val="20"/>
          <w:lang w:val="af-ZA"/>
        </w:rPr>
        <w:t xml:space="preserve"> </w:t>
      </w:r>
      <w:r w:rsidRPr="00D524BC">
        <w:rPr>
          <w:rFonts w:ascii="GHEA Grapalat" w:hAnsi="GHEA Grapalat" w:cs="Sylfaen"/>
          <w:sz w:val="20"/>
          <w:lang w:val="ru-RU"/>
        </w:rPr>
        <w:t>և</w:t>
      </w:r>
      <w:r w:rsidRPr="00D524BC">
        <w:rPr>
          <w:rFonts w:ascii="GHEA Grapalat" w:hAnsi="GHEA Grapalat" w:cs="Sylfaen"/>
          <w:sz w:val="20"/>
          <w:lang w:val="af-ZA"/>
        </w:rPr>
        <w:t xml:space="preserve"> </w:t>
      </w:r>
      <w:r w:rsidRPr="00D524BC">
        <w:rPr>
          <w:rFonts w:ascii="GHEA Grapalat" w:hAnsi="GHEA Grapalat" w:cs="Sylfaen"/>
          <w:sz w:val="20"/>
          <w:lang w:val="ru-RU"/>
        </w:rPr>
        <w:t>կնքվելիք</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պայմանագրի</w:t>
      </w:r>
      <w:r w:rsidRPr="00D524BC">
        <w:rPr>
          <w:rFonts w:ascii="GHEA Grapalat" w:hAnsi="GHEA Grapalat" w:cs="Sylfaen"/>
          <w:sz w:val="20"/>
          <w:lang w:val="af-ZA"/>
        </w:rPr>
        <w:t xml:space="preserve"> </w:t>
      </w:r>
      <w:r w:rsidRPr="00D524BC">
        <w:rPr>
          <w:rFonts w:ascii="GHEA Grapalat" w:hAnsi="GHEA Grapalat" w:cs="Sylfaen"/>
          <w:sz w:val="20"/>
          <w:lang w:val="ru-RU"/>
        </w:rPr>
        <w:t>նախագիծը</w:t>
      </w:r>
      <w:r w:rsidRPr="00D524BC">
        <w:rPr>
          <w:rFonts w:ascii="GHEA Grapalat" w:hAnsi="GHEA Grapalat" w:cs="Sylfaen"/>
          <w:sz w:val="20"/>
          <w:lang w:val="af-ZA"/>
        </w:rPr>
        <w:t xml:space="preserve"> </w:t>
      </w:r>
      <w:r w:rsidRPr="00D524BC">
        <w:rPr>
          <w:rFonts w:ascii="GHEA Grapalat" w:hAnsi="GHEA Grapalat" w:cs="Sylfaen"/>
          <w:sz w:val="20"/>
          <w:lang w:val="ru-RU"/>
        </w:rPr>
        <w:t>հանձնաժողովի</w:t>
      </w:r>
      <w:r w:rsidRPr="00D524BC">
        <w:rPr>
          <w:rFonts w:ascii="GHEA Grapalat" w:hAnsi="GHEA Grapalat" w:cs="Sylfaen"/>
          <w:sz w:val="20"/>
          <w:lang w:val="af-ZA"/>
        </w:rPr>
        <w:t xml:space="preserve"> </w:t>
      </w:r>
      <w:r w:rsidRPr="00D524BC">
        <w:rPr>
          <w:rFonts w:ascii="GHEA Grapalat" w:hAnsi="GHEA Grapalat" w:cs="Sylfaen"/>
          <w:sz w:val="20"/>
          <w:lang w:val="ru-RU"/>
        </w:rPr>
        <w:t>քարտուղարը</w:t>
      </w:r>
      <w:r w:rsidRPr="00D524BC">
        <w:rPr>
          <w:rFonts w:ascii="GHEA Grapalat" w:hAnsi="GHEA Grapalat" w:cs="Sylfaen"/>
          <w:sz w:val="20"/>
          <w:lang w:val="af-ZA"/>
        </w:rPr>
        <w:t xml:space="preserve"> </w:t>
      </w:r>
      <w:r w:rsidRPr="00D524BC">
        <w:rPr>
          <w:rFonts w:ascii="GHEA Grapalat" w:hAnsi="GHEA Grapalat" w:cs="Sylfaen"/>
          <w:sz w:val="20"/>
          <w:lang w:val="ru-RU"/>
        </w:rPr>
        <w:t>տրամադրում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էլեկտրոնային</w:t>
      </w:r>
      <w:r w:rsidRPr="00D524BC">
        <w:rPr>
          <w:rFonts w:ascii="GHEA Grapalat" w:hAnsi="GHEA Grapalat" w:cs="Sylfaen"/>
          <w:sz w:val="20"/>
          <w:lang w:val="af-ZA"/>
        </w:rPr>
        <w:t xml:space="preserve"> </w:t>
      </w:r>
      <w:r w:rsidRPr="00D524BC">
        <w:rPr>
          <w:rFonts w:ascii="GHEA Grapalat" w:hAnsi="GHEA Grapalat" w:cs="Sylfaen"/>
          <w:sz w:val="20"/>
          <w:lang w:val="ru-RU"/>
        </w:rPr>
        <w:t>եղանակով</w:t>
      </w:r>
      <w:r w:rsidRPr="00D524BC">
        <w:rPr>
          <w:rFonts w:ascii="GHEA Grapalat" w:hAnsi="GHEA Grapalat" w:cs="Sylfaen"/>
          <w:sz w:val="20"/>
          <w:lang w:val="af-ZA"/>
        </w:rPr>
        <w:t xml:space="preserve">: </w:t>
      </w:r>
      <w:r w:rsidRPr="00D524BC">
        <w:rPr>
          <w:rFonts w:ascii="GHEA Grapalat" w:hAnsi="GHEA Grapalat" w:cs="Sylfaen"/>
          <w:sz w:val="20"/>
          <w:lang w:val="ru-RU"/>
        </w:rPr>
        <w:t>Ընդ</w:t>
      </w:r>
      <w:r w:rsidRPr="00D524BC">
        <w:rPr>
          <w:rFonts w:ascii="GHEA Grapalat" w:hAnsi="GHEA Grapalat" w:cs="Sylfaen"/>
          <w:sz w:val="20"/>
          <w:lang w:val="af-ZA"/>
        </w:rPr>
        <w:t xml:space="preserve"> </w:t>
      </w:r>
      <w:r w:rsidRPr="00D524BC">
        <w:rPr>
          <w:rFonts w:ascii="GHEA Grapalat" w:hAnsi="GHEA Grapalat" w:cs="Sylfaen"/>
          <w:sz w:val="20"/>
          <w:lang w:val="ru-RU"/>
        </w:rPr>
        <w:t>որում</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պայմանագրում</w:t>
      </w:r>
      <w:r w:rsidRPr="00D524BC">
        <w:rPr>
          <w:rFonts w:ascii="GHEA Grapalat" w:hAnsi="GHEA Grapalat" w:cs="Sylfaen"/>
          <w:sz w:val="20"/>
          <w:lang w:val="af-ZA"/>
        </w:rPr>
        <w:t xml:space="preserve"> </w:t>
      </w:r>
      <w:r w:rsidRPr="00D524BC">
        <w:rPr>
          <w:rFonts w:ascii="GHEA Grapalat" w:hAnsi="GHEA Grapalat" w:cs="Sylfaen"/>
          <w:sz w:val="20"/>
          <w:lang w:val="ru-RU"/>
        </w:rPr>
        <w:t>ներառվում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lang w:val="ru-RU"/>
        </w:rPr>
        <w:t>ընտրված</w:t>
      </w:r>
      <w:r w:rsidRPr="00D524BC">
        <w:rPr>
          <w:rFonts w:ascii="GHEA Grapalat" w:hAnsi="GHEA Grapalat" w:cs="Sylfaen"/>
          <w:sz w:val="20"/>
          <w:lang w:val="af-ZA"/>
        </w:rPr>
        <w:t xml:space="preserve"> </w:t>
      </w:r>
      <w:r w:rsidRPr="00D524BC">
        <w:rPr>
          <w:rFonts w:ascii="GHEA Grapalat" w:hAnsi="GHEA Grapalat" w:cs="Sylfaen"/>
          <w:sz w:val="20"/>
          <w:lang w:val="ru-RU"/>
        </w:rPr>
        <w:t>մասնակցի</w:t>
      </w:r>
      <w:r w:rsidRPr="00D524BC">
        <w:rPr>
          <w:rFonts w:ascii="GHEA Grapalat" w:hAnsi="GHEA Grapalat" w:cs="Sylfaen"/>
          <w:sz w:val="20"/>
          <w:lang w:val="af-ZA"/>
        </w:rPr>
        <w:t xml:space="preserve"> </w:t>
      </w:r>
      <w:r w:rsidRPr="00D524BC">
        <w:rPr>
          <w:rFonts w:ascii="GHEA Grapalat" w:hAnsi="GHEA Grapalat" w:cs="Sylfaen"/>
          <w:sz w:val="20"/>
          <w:lang w:val="ru-RU"/>
        </w:rPr>
        <w:t>կողմից</w:t>
      </w:r>
      <w:r w:rsidRPr="00D524BC">
        <w:rPr>
          <w:rFonts w:ascii="GHEA Grapalat" w:hAnsi="GHEA Grapalat" w:cs="Sylfaen"/>
          <w:sz w:val="20"/>
          <w:lang w:val="af-ZA"/>
        </w:rPr>
        <w:t xml:space="preserve"> </w:t>
      </w:r>
      <w:r w:rsidRPr="00D524BC">
        <w:rPr>
          <w:rFonts w:ascii="GHEA Grapalat" w:hAnsi="GHEA Grapalat" w:cs="Sylfaen"/>
          <w:sz w:val="20"/>
          <w:lang w:val="ru-RU"/>
        </w:rPr>
        <w:t>հայտով</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ներկայացված</w:t>
      </w:r>
      <w:r w:rsidRPr="00D524BC">
        <w:rPr>
          <w:rFonts w:ascii="GHEA Grapalat" w:hAnsi="GHEA Grapalat" w:cs="Sylfaen"/>
          <w:sz w:val="20"/>
          <w:lang w:val="af-ZA"/>
        </w:rPr>
        <w:t xml:space="preserve"> </w:t>
      </w:r>
      <w:r w:rsidRPr="00D524BC">
        <w:rPr>
          <w:rFonts w:ascii="GHEA Grapalat" w:hAnsi="GHEA Grapalat" w:cs="Sylfaen"/>
          <w:sz w:val="20"/>
          <w:lang w:val="ru-RU"/>
        </w:rPr>
        <w:t>ապրանքի</w:t>
      </w:r>
      <w:r w:rsidRPr="00D524BC">
        <w:rPr>
          <w:rFonts w:ascii="GHEA Grapalat" w:hAnsi="GHEA Grapalat" w:cs="Sylfaen"/>
          <w:sz w:val="20"/>
          <w:lang w:val="af-ZA"/>
        </w:rPr>
        <w:t xml:space="preserve"> </w:t>
      </w:r>
      <w:r w:rsidRPr="00D524BC">
        <w:rPr>
          <w:rFonts w:ascii="GHEA Grapalat" w:hAnsi="GHEA Grapalat"/>
          <w:sz w:val="20"/>
          <w:szCs w:val="20"/>
          <w:lang w:val="hy-AM" w:eastAsia="x-none"/>
        </w:rPr>
        <w:t>ամբողջական նկարագիրը</w:t>
      </w:r>
      <w:r w:rsidRPr="00D524BC">
        <w:rPr>
          <w:rFonts w:ascii="GHEA Grapalat" w:hAnsi="GHEA Grapalat" w:cs="Sylfaen"/>
          <w:sz w:val="20"/>
          <w:lang w:val="af-ZA"/>
        </w:rPr>
        <w:t xml:space="preserve">: </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9</w:t>
      </w:r>
      <w:r w:rsidRPr="00D524BC">
        <w:rPr>
          <w:rFonts w:ascii="GHEA Grapalat" w:hAnsi="GHEA Grapalat" w:cs="Sylfaen"/>
          <w:sz w:val="20"/>
          <w:lang w:val="hy-AM"/>
        </w:rPr>
        <w:t>.</w:t>
      </w:r>
      <w:r w:rsidRPr="00D524BC">
        <w:rPr>
          <w:rFonts w:ascii="GHEA Grapalat" w:hAnsi="GHEA Grapalat" w:cs="Sylfaen"/>
          <w:sz w:val="20"/>
          <w:lang w:val="af-ZA"/>
        </w:rPr>
        <w:t xml:space="preserve">4 </w:t>
      </w:r>
      <w:r w:rsidRPr="00D524BC">
        <w:rPr>
          <w:rFonts w:ascii="GHEA Grapalat" w:hAnsi="GHEA Grapalat" w:cs="Sylfaen"/>
          <w:sz w:val="20"/>
          <w:lang w:val="hy-AM"/>
        </w:rPr>
        <w:t>Եթե</w:t>
      </w:r>
      <w:r w:rsidRPr="00D524BC">
        <w:rPr>
          <w:rFonts w:ascii="GHEA Grapalat" w:hAnsi="GHEA Grapalat" w:cs="Sylfaen"/>
          <w:sz w:val="20"/>
          <w:lang w:val="af-ZA"/>
        </w:rPr>
        <w:t xml:space="preserve"> </w:t>
      </w:r>
      <w:r w:rsidRPr="00D524BC">
        <w:rPr>
          <w:rFonts w:ascii="GHEA Grapalat" w:hAnsi="GHEA Grapalat" w:cs="Sylfaen"/>
          <w:sz w:val="20"/>
          <w:lang w:val="hy-AM"/>
        </w:rPr>
        <w:t>ընտրված</w:t>
      </w:r>
      <w:r w:rsidRPr="00D524BC">
        <w:rPr>
          <w:rFonts w:ascii="GHEA Grapalat" w:hAnsi="GHEA Grapalat" w:cs="Sylfaen"/>
          <w:sz w:val="20"/>
          <w:lang w:val="af-ZA"/>
        </w:rPr>
        <w:t xml:space="preserve"> </w:t>
      </w:r>
      <w:r w:rsidRPr="00D524BC">
        <w:rPr>
          <w:rFonts w:ascii="GHEA Grapalat" w:hAnsi="GHEA Grapalat" w:cs="Sylfaen"/>
          <w:sz w:val="20"/>
          <w:lang w:val="hy-AM"/>
        </w:rPr>
        <w:t>մասնակիցը</w:t>
      </w:r>
      <w:r w:rsidRPr="00D524BC">
        <w:rPr>
          <w:rFonts w:ascii="GHEA Grapalat" w:hAnsi="GHEA Grapalat" w:cs="Sylfaen"/>
          <w:sz w:val="20"/>
          <w:lang w:val="af-ZA"/>
        </w:rPr>
        <w:t xml:space="preserve"> </w:t>
      </w:r>
      <w:r w:rsidRPr="00D524BC">
        <w:rPr>
          <w:rFonts w:ascii="GHEA Grapalat" w:hAnsi="GHEA Grapalat" w:cs="Sylfaen"/>
          <w:sz w:val="20"/>
          <w:lang w:val="hy-AM"/>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hy-AM"/>
        </w:rPr>
        <w:t>կնքելու</w:t>
      </w:r>
      <w:r w:rsidRPr="00D524BC">
        <w:rPr>
          <w:rFonts w:ascii="GHEA Grapalat" w:hAnsi="GHEA Grapalat" w:cs="Sylfaen"/>
          <w:sz w:val="20"/>
          <w:lang w:val="af-ZA"/>
        </w:rPr>
        <w:t xml:space="preserve"> </w:t>
      </w:r>
      <w:r w:rsidRPr="00D524BC">
        <w:rPr>
          <w:rFonts w:ascii="GHEA Grapalat" w:hAnsi="GHEA Grapalat" w:cs="Sylfaen"/>
          <w:sz w:val="20"/>
          <w:lang w:val="hy-AM"/>
        </w:rPr>
        <w:t>մասին</w:t>
      </w:r>
      <w:r w:rsidRPr="00D524BC">
        <w:rPr>
          <w:rFonts w:ascii="GHEA Grapalat" w:hAnsi="GHEA Grapalat" w:cs="Sylfaen"/>
          <w:sz w:val="20"/>
          <w:lang w:val="af-ZA"/>
        </w:rPr>
        <w:t xml:space="preserve"> </w:t>
      </w:r>
      <w:r w:rsidRPr="00D524BC">
        <w:rPr>
          <w:rFonts w:ascii="GHEA Grapalat" w:hAnsi="GHEA Grapalat" w:cs="Sylfaen"/>
          <w:sz w:val="20"/>
          <w:lang w:val="hy-AM"/>
        </w:rPr>
        <w:t>ծանուցումը</w:t>
      </w:r>
      <w:r w:rsidRPr="00D524BC">
        <w:rPr>
          <w:rFonts w:ascii="GHEA Grapalat" w:hAnsi="GHEA Grapalat" w:cs="Sylfaen"/>
          <w:sz w:val="20"/>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w:t>
      </w:r>
      <w:r w:rsidRPr="00D524BC">
        <w:rPr>
          <w:rFonts w:ascii="GHEA Grapalat" w:hAnsi="GHEA Grapalat" w:cs="Sylfaen"/>
          <w:sz w:val="20"/>
          <w:lang w:val="hy-AM"/>
        </w:rPr>
        <w:t>պայմանագրի</w:t>
      </w:r>
      <w:r w:rsidRPr="00D524BC">
        <w:rPr>
          <w:rFonts w:ascii="GHEA Grapalat" w:hAnsi="GHEA Grapalat" w:cs="Sylfaen"/>
          <w:sz w:val="20"/>
          <w:lang w:val="af-ZA"/>
        </w:rPr>
        <w:t xml:space="preserve"> </w:t>
      </w:r>
      <w:r w:rsidRPr="00D524BC">
        <w:rPr>
          <w:rFonts w:ascii="GHEA Grapalat" w:hAnsi="GHEA Grapalat" w:cs="Sylfaen"/>
          <w:sz w:val="20"/>
          <w:lang w:val="hy-AM"/>
        </w:rPr>
        <w:t>նախագիծ</w:t>
      </w:r>
      <w:r w:rsidRPr="00D524BC">
        <w:rPr>
          <w:rFonts w:ascii="GHEA Grapalat" w:hAnsi="GHEA Grapalat" w:cs="Sylfaen"/>
          <w:sz w:val="20"/>
        </w:rPr>
        <w:t>ն</w:t>
      </w:r>
      <w:r w:rsidRPr="00D524BC">
        <w:rPr>
          <w:rFonts w:ascii="GHEA Grapalat" w:hAnsi="GHEA Grapalat" w:cs="Sylfaen"/>
          <w:sz w:val="20"/>
          <w:lang w:val="af-ZA"/>
        </w:rPr>
        <w:t xml:space="preserve"> </w:t>
      </w:r>
      <w:r w:rsidRPr="00D524BC">
        <w:rPr>
          <w:rFonts w:ascii="GHEA Grapalat" w:hAnsi="GHEA Grapalat" w:cs="Sylfaen"/>
          <w:sz w:val="20"/>
          <w:lang w:val="hy-AM"/>
        </w:rPr>
        <w:t>ստանալուց</w:t>
      </w:r>
      <w:r w:rsidRPr="00D524BC">
        <w:rPr>
          <w:rFonts w:ascii="GHEA Grapalat" w:hAnsi="GHEA Grapalat" w:cs="Sylfaen"/>
          <w:sz w:val="20"/>
          <w:lang w:val="af-ZA"/>
        </w:rPr>
        <w:t xml:space="preserve"> </w:t>
      </w:r>
      <w:r w:rsidRPr="00D524BC">
        <w:rPr>
          <w:rFonts w:ascii="GHEA Grapalat" w:hAnsi="GHEA Grapalat" w:cs="Sylfaen"/>
          <w:sz w:val="20"/>
          <w:lang w:val="hy-AM"/>
        </w:rPr>
        <w:t>հետո</w:t>
      </w:r>
      <w:r w:rsidRPr="00D524BC">
        <w:rPr>
          <w:rFonts w:ascii="GHEA Grapalat" w:hAnsi="GHEA Grapalat" w:cs="Sylfaen"/>
          <w:sz w:val="20"/>
          <w:lang w:val="af-ZA"/>
        </w:rPr>
        <w:t xml:space="preserve">` 10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lang w:val="hy-AM"/>
        </w:rPr>
        <w:t>օրվա</w:t>
      </w:r>
      <w:r w:rsidRPr="00D524BC">
        <w:rPr>
          <w:rFonts w:ascii="GHEA Grapalat" w:hAnsi="GHEA Grapalat" w:cs="Sylfaen"/>
          <w:sz w:val="20"/>
          <w:lang w:val="af-ZA"/>
        </w:rPr>
        <w:t xml:space="preserve"> </w:t>
      </w:r>
      <w:r w:rsidRPr="00D524BC">
        <w:rPr>
          <w:rFonts w:ascii="GHEA Grapalat" w:hAnsi="GHEA Grapalat" w:cs="Sylfaen"/>
          <w:sz w:val="20"/>
          <w:lang w:val="hy-AM"/>
        </w:rPr>
        <w:t>ընթացքում</w:t>
      </w:r>
      <w:r w:rsidRPr="00D524BC">
        <w:rPr>
          <w:rFonts w:ascii="GHEA Grapalat" w:hAnsi="GHEA Grapalat" w:cs="Sylfaen"/>
          <w:sz w:val="20"/>
          <w:lang w:val="af-ZA"/>
        </w:rPr>
        <w:t xml:space="preserve"> </w:t>
      </w:r>
      <w:r w:rsidRPr="00D524BC">
        <w:rPr>
          <w:rFonts w:ascii="GHEA Grapalat" w:hAnsi="GHEA Grapalat" w:cs="Sylfaen"/>
          <w:sz w:val="20"/>
          <w:lang w:val="hy-AM"/>
        </w:rPr>
        <w:t>չի</w:t>
      </w:r>
      <w:r w:rsidRPr="00D524BC">
        <w:rPr>
          <w:rFonts w:ascii="GHEA Grapalat" w:hAnsi="GHEA Grapalat" w:cs="Sylfaen"/>
          <w:sz w:val="20"/>
          <w:lang w:val="af-ZA"/>
        </w:rPr>
        <w:t xml:space="preserve"> </w:t>
      </w:r>
      <w:r w:rsidRPr="00D524BC">
        <w:rPr>
          <w:rFonts w:ascii="GHEA Grapalat" w:hAnsi="GHEA Grapalat" w:cs="Sylfaen"/>
          <w:sz w:val="20"/>
          <w:lang w:val="hy-AM"/>
        </w:rPr>
        <w:t>ստորագրում</w:t>
      </w:r>
      <w:r w:rsidRPr="00D524BC">
        <w:rPr>
          <w:rFonts w:ascii="GHEA Grapalat" w:hAnsi="GHEA Grapalat" w:cs="Sylfaen"/>
          <w:sz w:val="20"/>
          <w:lang w:val="af-ZA"/>
        </w:rPr>
        <w:t xml:space="preserve"> </w:t>
      </w:r>
      <w:r w:rsidRPr="00D524BC">
        <w:rPr>
          <w:rFonts w:ascii="GHEA Grapalat" w:hAnsi="GHEA Grapalat" w:cs="Sylfaen"/>
          <w:sz w:val="20"/>
          <w:lang w:val="hy-AM"/>
        </w:rPr>
        <w:t>պայմանագիրը</w:t>
      </w:r>
      <w:r w:rsidRPr="00D524BC">
        <w:rPr>
          <w:rFonts w:ascii="GHEA Grapalat" w:hAnsi="GHEA Grapalat" w:cs="Sylfaen"/>
          <w:sz w:val="20"/>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պ</w:t>
      </w:r>
      <w:r w:rsidRPr="00D524BC">
        <w:rPr>
          <w:rFonts w:ascii="GHEA Grapalat" w:hAnsi="GHEA Grapalat" w:cs="Sylfaen"/>
          <w:sz w:val="20"/>
          <w:lang w:val="ru-RU"/>
        </w:rPr>
        <w:t>ատվիրատուին</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ներկայացնում</w:t>
      </w:r>
      <w:r w:rsidRPr="00D524BC">
        <w:rPr>
          <w:rFonts w:ascii="GHEA Grapalat" w:hAnsi="GHEA Grapalat" w:cs="Sylfaen"/>
          <w:sz w:val="20"/>
          <w:lang w:val="af-ZA"/>
        </w:rPr>
        <w:t xml:space="preserve"> որակավորման և </w:t>
      </w:r>
      <w:r w:rsidRPr="00D524BC">
        <w:rPr>
          <w:rFonts w:ascii="GHEA Grapalat" w:hAnsi="GHEA Grapalat" w:cs="Sylfaen"/>
          <w:sz w:val="20"/>
          <w:lang w:val="ru-RU"/>
        </w:rPr>
        <w:t>պայմանագրի</w:t>
      </w:r>
      <w:r w:rsidRPr="00D524BC">
        <w:rPr>
          <w:rFonts w:ascii="GHEA Grapalat" w:hAnsi="GHEA Grapalat" w:cs="Sylfaen"/>
          <w:sz w:val="20"/>
          <w:lang w:val="af-ZA"/>
        </w:rPr>
        <w:t xml:space="preserve"> </w:t>
      </w:r>
      <w:r w:rsidRPr="00D524BC">
        <w:rPr>
          <w:rFonts w:ascii="GHEA Grapalat" w:hAnsi="GHEA Grapalat" w:cs="Sylfaen"/>
          <w:sz w:val="20"/>
        </w:rPr>
        <w:t>ապահովումը</w:t>
      </w:r>
      <w:r w:rsidRPr="00D524BC">
        <w:rPr>
          <w:rFonts w:ascii="GHEA Grapalat" w:hAnsi="GHEA Grapalat" w:cs="Sylfaen"/>
          <w:sz w:val="20"/>
          <w:lang w:val="af-ZA"/>
        </w:rPr>
        <w:t>,</w:t>
      </w:r>
      <w:r w:rsidRPr="00D524BC">
        <w:rPr>
          <w:rFonts w:ascii="GHEA Grapalat" w:hAnsi="GHEA Grapalat" w:cs="Sylfaen"/>
          <w:i/>
          <w:sz w:val="20"/>
          <w:lang w:val="af-ZA"/>
        </w:rPr>
        <w:t xml:space="preserve"> </w:t>
      </w:r>
      <w:r w:rsidRPr="00D524BC">
        <w:rPr>
          <w:rFonts w:ascii="GHEA Grapalat" w:hAnsi="GHEA Grapalat" w:cs="Sylfaen"/>
          <w:sz w:val="20"/>
          <w:lang w:val="hy-AM"/>
        </w:rPr>
        <w:t>ապա նա զրկվում է պայմանագիրը ստորագրելու իրավունքից։</w:t>
      </w:r>
      <w:r w:rsidRPr="00D524BC">
        <w:rPr>
          <w:rFonts w:ascii="GHEA Grapalat" w:hAnsi="GHEA Grapalat" w:cs="Sylfaen"/>
          <w:sz w:val="20"/>
          <w:lang w:val="af-ZA"/>
        </w:rPr>
        <w:t xml:space="preserve"> </w:t>
      </w:r>
      <w:r w:rsidRPr="00D524BC">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cs="Sylfaen"/>
          <w:sz w:val="20"/>
          <w:lang w:val="hy-AM"/>
        </w:rPr>
        <w:t>Ընդ</w:t>
      </w:r>
      <w:r w:rsidRPr="00D524BC">
        <w:rPr>
          <w:rFonts w:ascii="GHEA Grapalat" w:hAnsi="GHEA Grapalat" w:cs="Sylfaen"/>
          <w:sz w:val="20"/>
          <w:lang w:val="af-ZA"/>
        </w:rPr>
        <w:t xml:space="preserve"> </w:t>
      </w:r>
      <w:r w:rsidRPr="00D524BC">
        <w:rPr>
          <w:rFonts w:ascii="GHEA Grapalat" w:hAnsi="GHEA Grapalat" w:cs="Sylfaen"/>
          <w:sz w:val="20"/>
          <w:lang w:val="hy-AM"/>
        </w:rPr>
        <w:t>որում</w:t>
      </w:r>
      <w:r w:rsidRPr="00D524BC">
        <w:rPr>
          <w:rFonts w:ascii="GHEA Grapalat" w:hAnsi="GHEA Grapalat" w:cs="Sylfaen"/>
          <w:sz w:val="20"/>
          <w:lang w:val="af-ZA"/>
        </w:rPr>
        <w:t xml:space="preserve"> </w:t>
      </w:r>
      <w:r w:rsidRPr="00D524BC">
        <w:rPr>
          <w:rFonts w:ascii="GHEA Grapalat" w:hAnsi="GHEA Grapalat" w:cs="Sylfaen"/>
          <w:sz w:val="20"/>
          <w:lang w:val="hy-AM"/>
        </w:rPr>
        <w:t xml:space="preserve">ընտրված մասնակցի կողմից հաստատված պայմանագրի նախագիծը </w:t>
      </w:r>
      <w:r w:rsidRPr="00D524BC">
        <w:rPr>
          <w:rFonts w:ascii="GHEA Grapalat" w:hAnsi="GHEA Grapalat" w:cs="Sylfaen"/>
          <w:sz w:val="20"/>
        </w:rPr>
        <w:t>պ</w:t>
      </w:r>
      <w:r w:rsidRPr="00D524BC">
        <w:rPr>
          <w:rFonts w:ascii="GHEA Grapalat" w:hAnsi="GHEA Grapalat" w:cs="Sylfaen"/>
          <w:sz w:val="20"/>
          <w:lang w:val="hy-AM"/>
        </w:rPr>
        <w:t xml:space="preserve">ատվիրատուին ներկայացվում է գրավոր և դրա ներկայացման գրությունը հաշվառվում է </w:t>
      </w:r>
      <w:r w:rsidRPr="00D524BC">
        <w:rPr>
          <w:rFonts w:ascii="GHEA Grapalat" w:hAnsi="GHEA Grapalat" w:cs="Sylfaen"/>
          <w:sz w:val="20"/>
        </w:rPr>
        <w:t>պ</w:t>
      </w:r>
      <w:r w:rsidRPr="00D524BC">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D524BC">
        <w:rPr>
          <w:rFonts w:ascii="GHEA Grapalat" w:hAnsi="GHEA Grapalat" w:cs="Sylfaen"/>
          <w:sz w:val="20"/>
          <w:lang w:val="af-ZA"/>
        </w:rPr>
        <w:t xml:space="preserve"> </w:t>
      </w:r>
      <w:r w:rsidRPr="00D524BC">
        <w:rPr>
          <w:rFonts w:ascii="GHEA Grapalat" w:hAnsi="GHEA Grapalat" w:cs="Sylfaen"/>
          <w:sz w:val="20"/>
        </w:rPr>
        <w:t>և</w:t>
      </w:r>
      <w:r w:rsidRPr="00D524BC">
        <w:rPr>
          <w:rFonts w:ascii="GHEA Grapalat" w:hAnsi="GHEA Grapalat" w:cs="Sylfaen"/>
          <w:sz w:val="20"/>
          <w:lang w:val="af-ZA"/>
        </w:rPr>
        <w:t xml:space="preserve"> </w:t>
      </w:r>
      <w:r w:rsidRPr="00D524BC">
        <w:rPr>
          <w:rFonts w:ascii="GHEA Grapalat" w:hAnsi="GHEA Grapalat" w:cs="Sylfaen"/>
          <w:sz w:val="20"/>
        </w:rPr>
        <w:t>հաստատմանը</w:t>
      </w:r>
      <w:r w:rsidRPr="00D524BC">
        <w:rPr>
          <w:rFonts w:ascii="GHEA Grapalat" w:hAnsi="GHEA Grapalat" w:cs="Sylfaen"/>
          <w:sz w:val="20"/>
          <w:lang w:val="af-ZA"/>
        </w:rPr>
        <w:t xml:space="preserve"> </w:t>
      </w:r>
      <w:r w:rsidRPr="00D524BC">
        <w:rPr>
          <w:rFonts w:ascii="GHEA Grapalat" w:hAnsi="GHEA Grapalat" w:cs="Sylfaen"/>
          <w:sz w:val="20"/>
        </w:rPr>
        <w:t>հաջորդող</w:t>
      </w:r>
      <w:r w:rsidRPr="00D524BC">
        <w:rPr>
          <w:rFonts w:ascii="GHEA Grapalat" w:hAnsi="GHEA Grapalat" w:cs="Sylfaen"/>
          <w:sz w:val="20"/>
          <w:lang w:val="af-ZA"/>
        </w:rPr>
        <w:t xml:space="preserve">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rPr>
        <w:t>օրը</w:t>
      </w:r>
      <w:r w:rsidRPr="00D524BC">
        <w:rPr>
          <w:rFonts w:ascii="GHEA Grapalat" w:hAnsi="GHEA Grapalat" w:cs="Sylfaen"/>
          <w:sz w:val="20"/>
          <w:lang w:val="af-ZA"/>
        </w:rPr>
        <w:t xml:space="preserve"> </w:t>
      </w:r>
      <w:r w:rsidRPr="00D524BC">
        <w:rPr>
          <w:rFonts w:ascii="GHEA Grapalat" w:hAnsi="GHEA Grapalat" w:cs="Sylfaen"/>
          <w:sz w:val="20"/>
        </w:rPr>
        <w:t>ուղեկցող</w:t>
      </w:r>
      <w:r w:rsidRPr="00D524BC">
        <w:rPr>
          <w:rFonts w:ascii="GHEA Grapalat" w:hAnsi="GHEA Grapalat" w:cs="Sylfaen"/>
          <w:sz w:val="20"/>
          <w:lang w:val="af-ZA"/>
        </w:rPr>
        <w:t xml:space="preserve"> </w:t>
      </w:r>
      <w:r w:rsidRPr="00D524BC">
        <w:rPr>
          <w:rFonts w:ascii="GHEA Grapalat" w:hAnsi="GHEA Grapalat" w:cs="Sylfaen"/>
          <w:sz w:val="20"/>
        </w:rPr>
        <w:t>գրությամբ</w:t>
      </w:r>
      <w:r w:rsidRPr="00D524BC">
        <w:rPr>
          <w:rFonts w:ascii="GHEA Grapalat" w:hAnsi="GHEA Grapalat" w:cs="Sylfaen"/>
          <w:sz w:val="20"/>
          <w:lang w:val="af-ZA"/>
        </w:rPr>
        <w:t xml:space="preserve"> </w:t>
      </w:r>
      <w:r w:rsidRPr="00D524BC">
        <w:rPr>
          <w:rFonts w:ascii="GHEA Grapalat" w:hAnsi="GHEA Grapalat" w:cs="Sylfaen"/>
          <w:sz w:val="20"/>
        </w:rPr>
        <w:t>տրամադրվում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ընտրված</w:t>
      </w:r>
      <w:r w:rsidRPr="00D524BC">
        <w:rPr>
          <w:rFonts w:ascii="GHEA Grapalat" w:hAnsi="GHEA Grapalat" w:cs="Sylfaen"/>
          <w:sz w:val="20"/>
          <w:lang w:val="af-ZA"/>
        </w:rPr>
        <w:t xml:space="preserve"> </w:t>
      </w:r>
      <w:r w:rsidRPr="00D524BC">
        <w:rPr>
          <w:rFonts w:ascii="GHEA Grapalat" w:hAnsi="GHEA Grapalat" w:cs="Sylfaen"/>
          <w:sz w:val="20"/>
        </w:rPr>
        <w:t>մասնակցին</w:t>
      </w:r>
      <w:r w:rsidRPr="00D524BC">
        <w:rPr>
          <w:rFonts w:ascii="GHEA Grapalat" w:hAnsi="GHEA Grapalat" w:cs="Sylfaen"/>
          <w:sz w:val="20"/>
          <w:lang w:val="hy-AM"/>
        </w:rPr>
        <w:t>:</w:t>
      </w:r>
    </w:p>
    <w:p w:rsidR="006E5207" w:rsidRPr="0073333F" w:rsidRDefault="006E5207" w:rsidP="0069073C">
      <w:pPr>
        <w:pStyle w:val="af6"/>
        <w:spacing w:after="0" w:line="240" w:lineRule="auto"/>
        <w:ind w:firstLine="0"/>
        <w:rPr>
          <w:rFonts w:ascii="GHEA Grapalat" w:hAnsi="GHEA Grapalat" w:cs="Sylfaen"/>
          <w:i w:val="0"/>
          <w:sz w:val="20"/>
          <w:szCs w:val="24"/>
          <w:lang w:val="af-ZA"/>
        </w:rPr>
      </w:pPr>
      <w:r w:rsidRPr="0073333F">
        <w:rPr>
          <w:rFonts w:ascii="GHEA Grapalat" w:hAnsi="GHEA Grapalat" w:cs="Sylfaen"/>
          <w:i w:val="0"/>
          <w:sz w:val="20"/>
          <w:szCs w:val="24"/>
          <w:lang w:val="af-ZA"/>
        </w:rPr>
        <w:t xml:space="preserve">9.5 </w:t>
      </w:r>
      <w:r w:rsidRPr="0073333F">
        <w:rPr>
          <w:rFonts w:ascii="GHEA Grapalat" w:hAnsi="GHEA Grapalat" w:cs="Sylfaen"/>
          <w:i w:val="0"/>
          <w:sz w:val="20"/>
          <w:szCs w:val="24"/>
          <w:lang w:val="ru-RU"/>
        </w:rPr>
        <w:t>Մինչև</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սույն</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հրավերի</w:t>
      </w:r>
      <w:r w:rsidRPr="0073333F">
        <w:rPr>
          <w:rFonts w:ascii="GHEA Grapalat" w:hAnsi="GHEA Grapalat" w:cs="Sylfaen"/>
          <w:i w:val="0"/>
          <w:sz w:val="20"/>
          <w:szCs w:val="24"/>
          <w:lang w:val="af-ZA"/>
        </w:rPr>
        <w:t xml:space="preserve"> 1-ին մասի 9</w:t>
      </w:r>
      <w:r w:rsidRPr="0073333F">
        <w:rPr>
          <w:rFonts w:ascii="GHEA Grapalat" w:hAnsi="GHEA Grapalat" w:cs="Sylfaen"/>
          <w:i w:val="0"/>
          <w:sz w:val="20"/>
          <w:szCs w:val="24"/>
          <w:lang w:val="hy-AM"/>
        </w:rPr>
        <w:t>.</w:t>
      </w:r>
      <w:r w:rsidRPr="0073333F">
        <w:rPr>
          <w:rFonts w:ascii="GHEA Grapalat" w:hAnsi="GHEA Grapalat" w:cs="Sylfaen"/>
          <w:i w:val="0"/>
          <w:sz w:val="20"/>
          <w:szCs w:val="24"/>
          <w:lang w:val="af-ZA"/>
        </w:rPr>
        <w:t xml:space="preserve">4 </w:t>
      </w:r>
      <w:r w:rsidRPr="0073333F">
        <w:rPr>
          <w:rFonts w:ascii="GHEA Grapalat" w:hAnsi="GHEA Grapalat" w:cs="Sylfaen"/>
          <w:i w:val="0"/>
          <w:sz w:val="20"/>
          <w:szCs w:val="24"/>
          <w:lang w:val="ru-RU"/>
        </w:rPr>
        <w:t>կետով</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նախատեսված</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ժամկետի</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ավարտը</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կողմերի</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համաձայնությամբ</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կարող</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են</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պայմանագրի</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նախագծում</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կատարվել</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փոփոխություններ</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սակայն</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դրանք</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չեն</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կարող</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հանգեցնել</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գնման</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առարկայի</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բնութագրերի</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փոփոխմանը</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ներառյալ</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ընտրված</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մասնակցի</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առաջարկած</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գնի</w:t>
      </w:r>
      <w:r w:rsidRPr="0073333F">
        <w:rPr>
          <w:rFonts w:ascii="GHEA Grapalat" w:hAnsi="GHEA Grapalat" w:cs="Sylfaen"/>
          <w:i w:val="0"/>
          <w:sz w:val="20"/>
          <w:szCs w:val="24"/>
          <w:lang w:val="af-ZA"/>
        </w:rPr>
        <w:t xml:space="preserve"> </w:t>
      </w:r>
      <w:r w:rsidRPr="0073333F">
        <w:rPr>
          <w:rFonts w:ascii="GHEA Grapalat" w:hAnsi="GHEA Grapalat" w:cs="Sylfaen"/>
          <w:i w:val="0"/>
          <w:sz w:val="20"/>
          <w:szCs w:val="24"/>
          <w:lang w:val="ru-RU"/>
        </w:rPr>
        <w:t>ավելացմանը։</w:t>
      </w:r>
      <w:r w:rsidRPr="0073333F">
        <w:rPr>
          <w:rFonts w:ascii="GHEA Mariam" w:hAnsi="GHEA Mariam" w:cs="Times New Roman"/>
          <w:i w:val="0"/>
          <w:spacing w:val="-8"/>
          <w:sz w:val="20"/>
          <w:lang w:val="af-ZA"/>
        </w:rPr>
        <w:t xml:space="preserve"> </w:t>
      </w:r>
    </w:p>
    <w:p w:rsidR="006E5207" w:rsidRPr="00D524BC" w:rsidRDefault="006E5207" w:rsidP="006E5207">
      <w:pPr>
        <w:jc w:val="center"/>
        <w:rPr>
          <w:rFonts w:ascii="GHEA Grapalat" w:hAnsi="GHEA Grapalat"/>
          <w:b/>
          <w:iCs/>
          <w:sz w:val="20"/>
          <w:lang w:val="af-ZA"/>
        </w:rPr>
      </w:pPr>
    </w:p>
    <w:p w:rsidR="006E5207" w:rsidRPr="00D524BC" w:rsidRDefault="006E5207" w:rsidP="006E5207">
      <w:pPr>
        <w:jc w:val="center"/>
        <w:rPr>
          <w:rFonts w:ascii="GHEA Grapalat" w:hAnsi="GHEA Grapalat" w:cs="Arial"/>
          <w:b/>
          <w:iCs/>
          <w:sz w:val="20"/>
          <w:lang w:val="af-ZA"/>
        </w:rPr>
      </w:pPr>
      <w:r w:rsidRPr="00D524BC">
        <w:rPr>
          <w:rFonts w:ascii="GHEA Grapalat" w:hAnsi="GHEA Grapalat"/>
          <w:b/>
          <w:iCs/>
          <w:sz w:val="20"/>
          <w:lang w:val="af-ZA"/>
        </w:rPr>
        <w:t xml:space="preserve">10. </w:t>
      </w:r>
      <w:r w:rsidRPr="00D524BC">
        <w:rPr>
          <w:rFonts w:ascii="GHEA Grapalat" w:hAnsi="GHEA Grapalat" w:cs="Sylfaen"/>
          <w:b/>
          <w:iCs/>
          <w:sz w:val="20"/>
          <w:lang w:val="hy-AM"/>
        </w:rPr>
        <w:t>ՈՐԱԿԱՎՈՐՄԱՆ</w:t>
      </w:r>
      <w:r w:rsidRPr="00D524BC">
        <w:rPr>
          <w:rFonts w:ascii="GHEA Grapalat" w:hAnsi="GHEA Grapalat" w:cs="Arial"/>
          <w:b/>
          <w:iCs/>
          <w:sz w:val="20"/>
          <w:lang w:val="af-ZA"/>
        </w:rPr>
        <w:t xml:space="preserve"> </w:t>
      </w:r>
      <w:r w:rsidRPr="00D524BC">
        <w:rPr>
          <w:rFonts w:ascii="GHEA Grapalat" w:hAnsi="GHEA Grapalat" w:cs="Sylfaen"/>
          <w:b/>
          <w:iCs/>
          <w:sz w:val="20"/>
          <w:lang w:val="hy-AM"/>
        </w:rPr>
        <w:t>ԵՎ</w:t>
      </w:r>
      <w:r w:rsidRPr="00D524BC">
        <w:rPr>
          <w:rFonts w:ascii="GHEA Grapalat" w:hAnsi="GHEA Grapalat" w:cs="Sylfaen"/>
          <w:b/>
          <w:iCs/>
          <w:sz w:val="20"/>
          <w:lang w:val="af-ZA"/>
        </w:rPr>
        <w:t xml:space="preserve"> ՊԱՅՄԱՆԱԳՐԻ</w:t>
      </w:r>
      <w:r w:rsidRPr="00D524BC">
        <w:rPr>
          <w:rFonts w:ascii="GHEA Grapalat" w:hAnsi="GHEA Grapalat" w:cs="Sylfaen"/>
          <w:b/>
          <w:iCs/>
          <w:sz w:val="20"/>
          <w:lang w:val="hy-AM"/>
        </w:rPr>
        <w:t xml:space="preserve"> </w:t>
      </w:r>
      <w:r w:rsidRPr="00D524BC">
        <w:rPr>
          <w:rFonts w:ascii="GHEA Grapalat" w:hAnsi="GHEA Grapalat" w:cs="Sylfaen"/>
          <w:b/>
          <w:iCs/>
          <w:sz w:val="20"/>
          <w:lang w:val="af-ZA"/>
        </w:rPr>
        <w:t>ԱՊԱՀՈՎՈՒՄ</w:t>
      </w:r>
      <w:r w:rsidRPr="00D524BC">
        <w:rPr>
          <w:rFonts w:ascii="GHEA Grapalat" w:hAnsi="GHEA Grapalat" w:cs="Sylfaen"/>
          <w:b/>
          <w:iCs/>
          <w:sz w:val="20"/>
          <w:lang w:val="hy-AM"/>
        </w:rPr>
        <w:t>ՆԵՐ</w:t>
      </w:r>
      <w:r w:rsidRPr="00D524BC">
        <w:rPr>
          <w:rFonts w:ascii="GHEA Grapalat" w:hAnsi="GHEA Grapalat" w:cs="Sylfaen"/>
          <w:b/>
          <w:iCs/>
          <w:sz w:val="20"/>
          <w:lang w:val="af-ZA"/>
        </w:rPr>
        <w:t>Ը</w:t>
      </w:r>
      <w:r w:rsidRPr="00D524BC">
        <w:rPr>
          <w:rFonts w:ascii="GHEA Grapalat" w:hAnsi="GHEA Grapalat" w:cs="Arial"/>
          <w:b/>
          <w:iCs/>
          <w:sz w:val="20"/>
          <w:lang w:val="af-ZA"/>
        </w:rPr>
        <w:t xml:space="preserve"> </w:t>
      </w:r>
    </w:p>
    <w:p w:rsidR="006E5207" w:rsidRPr="00D524BC" w:rsidRDefault="006E5207" w:rsidP="006E5207">
      <w:pPr>
        <w:jc w:val="center"/>
        <w:rPr>
          <w:rFonts w:ascii="GHEA Grapalat" w:hAnsi="GHEA Grapalat"/>
          <w:b/>
          <w:iCs/>
          <w:sz w:val="20"/>
          <w:lang w:val="af-ZA"/>
        </w:rPr>
      </w:pP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iCs/>
          <w:sz w:val="20"/>
          <w:lang w:val="af-ZA"/>
        </w:rPr>
        <w:t>10.</w:t>
      </w:r>
      <w:r w:rsidRPr="00D524BC">
        <w:rPr>
          <w:rFonts w:ascii="GHEA Grapalat" w:hAnsi="GHEA Grapalat" w:cs="Sylfaen"/>
          <w:sz w:val="20"/>
          <w:lang w:val="af-ZA"/>
        </w:rPr>
        <w:t xml:space="preserve">1 </w:t>
      </w:r>
      <w:r w:rsidRPr="00D524BC">
        <w:rPr>
          <w:rFonts w:ascii="GHEA Grapalat" w:hAnsi="GHEA Grapalat" w:cs="Sylfaen"/>
          <w:sz w:val="20"/>
          <w:lang w:val="hy-AM"/>
        </w:rPr>
        <w:t>Որակավորման</w:t>
      </w:r>
      <w:r w:rsidRPr="00D524BC">
        <w:rPr>
          <w:rFonts w:ascii="GHEA Grapalat" w:hAnsi="GHEA Grapalat" w:cs="Sylfaen"/>
          <w:sz w:val="20"/>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w:t>
      </w:r>
      <w:r w:rsidRPr="00D524BC">
        <w:rPr>
          <w:rFonts w:ascii="GHEA Grapalat" w:hAnsi="GHEA Grapalat" w:cs="Sylfaen"/>
          <w:sz w:val="20"/>
          <w:lang w:val="hy-AM"/>
        </w:rPr>
        <w:t>պ</w:t>
      </w:r>
      <w:r w:rsidRPr="00D524BC">
        <w:rPr>
          <w:rFonts w:ascii="GHEA Grapalat" w:hAnsi="GHEA Grapalat" w:cs="Sylfaen"/>
          <w:sz w:val="20"/>
          <w:lang w:val="ru-RU"/>
        </w:rPr>
        <w:t>այմանագրի</w:t>
      </w:r>
      <w:r w:rsidRPr="00D524BC">
        <w:rPr>
          <w:rFonts w:ascii="GHEA Grapalat" w:hAnsi="GHEA Grapalat" w:cs="Sylfaen"/>
          <w:sz w:val="20"/>
          <w:lang w:val="hy-AM"/>
        </w:rPr>
        <w:t xml:space="preserve"> </w:t>
      </w:r>
      <w:r w:rsidRPr="00D524BC">
        <w:rPr>
          <w:rFonts w:ascii="GHEA Grapalat" w:hAnsi="GHEA Grapalat" w:cs="Sylfaen"/>
          <w:sz w:val="20"/>
          <w:lang w:val="ru-RU"/>
        </w:rPr>
        <w:t>ապահովում</w:t>
      </w:r>
      <w:r w:rsidRPr="00D524BC">
        <w:rPr>
          <w:rFonts w:ascii="GHEA Grapalat" w:hAnsi="GHEA Grapalat" w:cs="Sylfaen"/>
          <w:sz w:val="20"/>
          <w:lang w:val="hy-AM"/>
        </w:rPr>
        <w:t>ները</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ներկայացնելու</w:t>
      </w:r>
      <w:r w:rsidRPr="00D524BC">
        <w:rPr>
          <w:rFonts w:ascii="GHEA Grapalat" w:hAnsi="GHEA Grapalat" w:cs="Sylfaen"/>
          <w:sz w:val="20"/>
          <w:lang w:val="af-ZA"/>
        </w:rPr>
        <w:t xml:space="preserve"> </w:t>
      </w:r>
      <w:r w:rsidRPr="00D524BC">
        <w:rPr>
          <w:rFonts w:ascii="GHEA Grapalat" w:hAnsi="GHEA Grapalat" w:cs="Sylfaen"/>
          <w:sz w:val="20"/>
          <w:lang w:val="ru-RU"/>
        </w:rPr>
        <w:t>պահանջի</w:t>
      </w:r>
      <w:r w:rsidRPr="00D524BC">
        <w:rPr>
          <w:rFonts w:ascii="GHEA Grapalat" w:hAnsi="GHEA Grapalat" w:cs="Sylfaen"/>
          <w:sz w:val="20"/>
          <w:lang w:val="af-ZA"/>
        </w:rPr>
        <w:t xml:space="preserve"> </w:t>
      </w:r>
      <w:r w:rsidRPr="00D524BC">
        <w:rPr>
          <w:rFonts w:ascii="GHEA Grapalat" w:hAnsi="GHEA Grapalat" w:cs="Sylfaen"/>
          <w:sz w:val="20"/>
          <w:lang w:val="ru-RU"/>
        </w:rPr>
        <w:t>հիման</w:t>
      </w:r>
      <w:r w:rsidRPr="00D524BC">
        <w:rPr>
          <w:rFonts w:ascii="GHEA Grapalat" w:hAnsi="GHEA Grapalat" w:cs="Sylfaen"/>
          <w:sz w:val="20"/>
          <w:lang w:val="af-ZA"/>
        </w:rPr>
        <w:t xml:space="preserve"> </w:t>
      </w:r>
      <w:r w:rsidRPr="00D524BC">
        <w:rPr>
          <w:rFonts w:ascii="GHEA Grapalat" w:hAnsi="GHEA Grapalat" w:cs="Sylfaen"/>
          <w:sz w:val="20"/>
          <w:lang w:val="ru-RU"/>
        </w:rPr>
        <w:t>վրա</w:t>
      </w:r>
      <w:r w:rsidRPr="00D524BC">
        <w:rPr>
          <w:rFonts w:ascii="GHEA Grapalat" w:hAnsi="GHEA Grapalat" w:cs="Sylfaen"/>
          <w:sz w:val="20"/>
          <w:lang w:val="af-ZA"/>
        </w:rPr>
        <w:t xml:space="preserve">, </w:t>
      </w:r>
      <w:r w:rsidRPr="00D524BC">
        <w:rPr>
          <w:rFonts w:ascii="GHEA Grapalat" w:hAnsi="GHEA Grapalat" w:cs="Sylfaen"/>
          <w:sz w:val="20"/>
          <w:lang w:val="ru-RU"/>
        </w:rPr>
        <w:t>այն</w:t>
      </w:r>
      <w:r w:rsidRPr="00D524BC">
        <w:rPr>
          <w:rFonts w:ascii="GHEA Grapalat" w:hAnsi="GHEA Grapalat" w:cs="Sylfaen"/>
          <w:sz w:val="20"/>
          <w:lang w:val="af-ZA"/>
        </w:rPr>
        <w:t xml:space="preserve"> </w:t>
      </w:r>
      <w:r w:rsidRPr="00D524BC">
        <w:rPr>
          <w:rFonts w:ascii="GHEA Grapalat" w:hAnsi="GHEA Grapalat" w:cs="Sylfaen"/>
          <w:sz w:val="20"/>
          <w:lang w:val="ru-RU"/>
        </w:rPr>
        <w:t>ստանալու</w:t>
      </w:r>
      <w:r w:rsidRPr="00D524BC">
        <w:rPr>
          <w:rFonts w:ascii="GHEA Grapalat" w:hAnsi="GHEA Grapalat" w:cs="Sylfaen"/>
          <w:sz w:val="20"/>
          <w:lang w:val="af-ZA"/>
        </w:rPr>
        <w:t xml:space="preserve"> </w:t>
      </w:r>
      <w:r w:rsidRPr="00D524BC">
        <w:rPr>
          <w:rFonts w:ascii="GHEA Grapalat" w:hAnsi="GHEA Grapalat" w:cs="Sylfaen"/>
          <w:sz w:val="20"/>
          <w:lang w:val="ru-RU"/>
        </w:rPr>
        <w:t>օրվանից</w:t>
      </w:r>
      <w:r w:rsidRPr="00D524BC">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D524BC">
        <w:rPr>
          <w:rFonts w:ascii="GHEA Grapalat" w:hAnsi="GHEA Grapalat" w:cs="Sylfaen"/>
          <w:sz w:val="20"/>
          <w:lang w:val="ru-RU"/>
        </w:rPr>
        <w:t>օրվա</w:t>
      </w:r>
      <w:r w:rsidRPr="00D524BC">
        <w:rPr>
          <w:rFonts w:ascii="GHEA Grapalat" w:hAnsi="GHEA Grapalat" w:cs="Sylfaen"/>
          <w:sz w:val="20"/>
          <w:lang w:val="af-ZA"/>
        </w:rPr>
        <w:t xml:space="preserve"> </w:t>
      </w:r>
      <w:r w:rsidRPr="00D524BC">
        <w:rPr>
          <w:rFonts w:ascii="GHEA Grapalat" w:hAnsi="GHEA Grapalat" w:cs="Sylfaen"/>
          <w:sz w:val="20"/>
          <w:lang w:val="ru-RU"/>
        </w:rPr>
        <w:t>ընթացքում</w:t>
      </w:r>
      <w:r w:rsidRPr="00D524BC">
        <w:rPr>
          <w:rFonts w:ascii="GHEA Grapalat" w:hAnsi="GHEA Grapalat" w:cs="Sylfaen"/>
          <w:sz w:val="20"/>
          <w:lang w:val="af-ZA"/>
        </w:rPr>
        <w:t xml:space="preserve">, </w:t>
      </w:r>
      <w:r w:rsidRPr="00D524BC">
        <w:rPr>
          <w:rFonts w:ascii="GHEA Grapalat" w:hAnsi="GHEA Grapalat" w:cs="Sylfaen"/>
          <w:sz w:val="20"/>
          <w:lang w:val="ru-RU"/>
        </w:rPr>
        <w:t>ընտրված</w:t>
      </w:r>
      <w:r w:rsidRPr="00D524BC">
        <w:rPr>
          <w:rFonts w:ascii="GHEA Grapalat" w:hAnsi="GHEA Grapalat" w:cs="Sylfaen"/>
          <w:sz w:val="20"/>
          <w:lang w:val="af-ZA"/>
        </w:rPr>
        <w:t xml:space="preserve"> </w:t>
      </w:r>
      <w:r w:rsidRPr="00D524BC">
        <w:rPr>
          <w:rFonts w:ascii="GHEA Grapalat" w:hAnsi="GHEA Grapalat" w:cs="Sylfaen"/>
          <w:sz w:val="20"/>
          <w:lang w:val="ru-RU"/>
        </w:rPr>
        <w:t>մասնակիցը</w:t>
      </w:r>
      <w:r w:rsidRPr="00D524BC">
        <w:rPr>
          <w:rFonts w:ascii="GHEA Grapalat" w:hAnsi="GHEA Grapalat" w:cs="Sylfaen"/>
          <w:sz w:val="20"/>
          <w:lang w:val="af-ZA"/>
        </w:rPr>
        <w:t xml:space="preserve"> </w:t>
      </w:r>
      <w:r w:rsidRPr="00D524BC">
        <w:rPr>
          <w:rFonts w:ascii="GHEA Grapalat" w:hAnsi="GHEA Grapalat" w:cs="Sylfaen"/>
          <w:sz w:val="20"/>
          <w:lang w:val="ru-RU"/>
        </w:rPr>
        <w:t>պարտավոր</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ներկայացնել</w:t>
      </w:r>
      <w:r w:rsidRPr="00D524BC">
        <w:rPr>
          <w:rFonts w:ascii="GHEA Grapalat" w:hAnsi="GHEA Grapalat" w:cs="Sylfaen"/>
          <w:sz w:val="20"/>
          <w:lang w:val="af-ZA"/>
        </w:rPr>
        <w:t xml:space="preserve"> </w:t>
      </w:r>
      <w:r w:rsidRPr="00D524BC">
        <w:rPr>
          <w:rFonts w:ascii="GHEA Grapalat" w:hAnsi="GHEA Grapalat" w:cs="Sylfaen"/>
          <w:sz w:val="20"/>
          <w:lang w:val="hy-AM"/>
        </w:rPr>
        <w:t>որակավորման</w:t>
      </w:r>
      <w:r w:rsidRPr="00D524BC">
        <w:rPr>
          <w:rFonts w:ascii="GHEA Grapalat" w:hAnsi="GHEA Grapalat" w:cs="Sylfaen"/>
          <w:sz w:val="20"/>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պայմանագրի</w:t>
      </w:r>
      <w:r w:rsidRPr="00D524BC">
        <w:rPr>
          <w:rFonts w:ascii="GHEA Grapalat" w:hAnsi="GHEA Grapalat" w:cs="Sylfaen"/>
          <w:sz w:val="20"/>
          <w:lang w:val="hy-AM"/>
        </w:rPr>
        <w:t xml:space="preserve"> </w:t>
      </w:r>
      <w:r w:rsidRPr="00D524BC">
        <w:rPr>
          <w:rFonts w:ascii="GHEA Grapalat" w:hAnsi="GHEA Grapalat" w:cs="Sylfaen"/>
          <w:sz w:val="20"/>
          <w:lang w:val="ru-RU"/>
        </w:rPr>
        <w:t>ապահովում</w:t>
      </w:r>
      <w:r w:rsidRPr="00D524BC">
        <w:rPr>
          <w:rFonts w:ascii="GHEA Grapalat" w:hAnsi="GHEA Grapalat" w:cs="Sylfaen"/>
          <w:sz w:val="20"/>
          <w:lang w:val="hy-AM"/>
        </w:rPr>
        <w:t>ներ</w:t>
      </w:r>
      <w:r w:rsidRPr="00D524BC">
        <w:rPr>
          <w:rFonts w:ascii="GHEA Grapalat" w:hAnsi="GHEA Grapalat" w:cs="Sylfaen"/>
          <w:sz w:val="20"/>
          <w:lang w:val="ru-RU"/>
        </w:rPr>
        <w:t>։</w:t>
      </w:r>
      <w:r w:rsidRPr="00D524BC">
        <w:rPr>
          <w:rFonts w:ascii="GHEA Grapalat" w:hAnsi="GHEA Grapalat" w:cs="Sylfaen"/>
          <w:sz w:val="20"/>
          <w:lang w:val="af-ZA"/>
        </w:rPr>
        <w:t xml:space="preserve"> </w:t>
      </w:r>
      <w:r w:rsidRPr="00D524BC">
        <w:rPr>
          <w:rFonts w:ascii="GHEA Grapalat" w:hAnsi="GHEA Grapalat" w:cs="Sylfaen"/>
          <w:sz w:val="20"/>
          <w:lang w:val="ru-RU"/>
        </w:rPr>
        <w:t>Ընտրված</w:t>
      </w:r>
      <w:r w:rsidRPr="00D524BC">
        <w:rPr>
          <w:rFonts w:ascii="GHEA Grapalat" w:hAnsi="GHEA Grapalat" w:cs="Sylfaen"/>
          <w:sz w:val="20"/>
          <w:lang w:val="af-ZA"/>
        </w:rPr>
        <w:t xml:space="preserve"> </w:t>
      </w:r>
      <w:r w:rsidRPr="00D524BC">
        <w:rPr>
          <w:rFonts w:ascii="GHEA Grapalat" w:hAnsi="GHEA Grapalat" w:cs="Sylfaen"/>
          <w:sz w:val="20"/>
          <w:lang w:val="ru-RU"/>
        </w:rPr>
        <w:t>մասնակցի</w:t>
      </w:r>
      <w:r w:rsidRPr="00D524BC">
        <w:rPr>
          <w:rFonts w:ascii="GHEA Grapalat" w:hAnsi="GHEA Grapalat" w:cs="Sylfaen"/>
          <w:sz w:val="20"/>
          <w:lang w:val="af-ZA"/>
        </w:rPr>
        <w:t xml:space="preserve"> </w:t>
      </w:r>
      <w:r w:rsidRPr="00D524BC">
        <w:rPr>
          <w:rFonts w:ascii="GHEA Grapalat" w:hAnsi="GHEA Grapalat" w:cs="Sylfaen"/>
          <w:sz w:val="20"/>
          <w:lang w:val="ru-RU"/>
        </w:rPr>
        <w:t>հետ</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ru-RU"/>
        </w:rPr>
        <w:t>կնքվում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եթե</w:t>
      </w:r>
      <w:r w:rsidRPr="00D524BC">
        <w:rPr>
          <w:rFonts w:ascii="GHEA Grapalat" w:hAnsi="GHEA Grapalat" w:cs="Sylfaen"/>
          <w:sz w:val="20"/>
          <w:lang w:val="af-ZA"/>
        </w:rPr>
        <w:t xml:space="preserve"> </w:t>
      </w:r>
      <w:r w:rsidRPr="00D524BC">
        <w:rPr>
          <w:rFonts w:ascii="GHEA Grapalat" w:hAnsi="GHEA Grapalat" w:cs="Sylfaen"/>
          <w:sz w:val="20"/>
          <w:lang w:val="ru-RU"/>
        </w:rPr>
        <w:t>վերջինս</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hy-AM"/>
        </w:rPr>
        <w:t>որակավորման և</w:t>
      </w:r>
      <w:r w:rsidRPr="00D524BC">
        <w:rPr>
          <w:rFonts w:ascii="GHEA Grapalat" w:hAnsi="GHEA Grapalat" w:cs="Sylfaen"/>
          <w:sz w:val="20"/>
          <w:lang w:val="af-ZA"/>
        </w:rPr>
        <w:t xml:space="preserve"> </w:t>
      </w:r>
      <w:r w:rsidRPr="00D524BC">
        <w:rPr>
          <w:rFonts w:ascii="GHEA Grapalat" w:hAnsi="GHEA Grapalat" w:cs="Sylfaen"/>
          <w:sz w:val="20"/>
          <w:lang w:val="ru-RU"/>
        </w:rPr>
        <w:t>պայմանագրի</w:t>
      </w:r>
      <w:r w:rsidRPr="00D524BC">
        <w:rPr>
          <w:rFonts w:ascii="GHEA Grapalat" w:hAnsi="GHEA Grapalat" w:cs="Sylfaen"/>
          <w:sz w:val="20"/>
          <w:lang w:val="hy-AM"/>
        </w:rPr>
        <w:t xml:space="preserve"> </w:t>
      </w:r>
      <w:r w:rsidRPr="00D524BC">
        <w:rPr>
          <w:rFonts w:ascii="GHEA Grapalat" w:hAnsi="GHEA Grapalat" w:cs="Sylfaen"/>
          <w:sz w:val="20"/>
          <w:lang w:val="ru-RU"/>
        </w:rPr>
        <w:t>ապահովում</w:t>
      </w:r>
      <w:r w:rsidRPr="00D524BC">
        <w:rPr>
          <w:rFonts w:ascii="GHEA Grapalat" w:hAnsi="GHEA Grapalat" w:cs="Sylfaen"/>
          <w:sz w:val="20"/>
          <w:lang w:val="hy-AM"/>
        </w:rPr>
        <w:t>ներ</w:t>
      </w:r>
      <w:r w:rsidRPr="00D524BC">
        <w:rPr>
          <w:rFonts w:ascii="GHEA Grapalat" w:hAnsi="GHEA Grapalat" w:cs="Sylfaen"/>
          <w:sz w:val="20"/>
        </w:rPr>
        <w:t>ը</w:t>
      </w:r>
      <w:r w:rsidRPr="00D524BC">
        <w:rPr>
          <w:rFonts w:ascii="GHEA Grapalat" w:hAnsi="GHEA Grapalat" w:cs="Sylfaen"/>
          <w:sz w:val="20"/>
          <w:lang w:val="ru-RU"/>
        </w:rPr>
        <w:t>։</w:t>
      </w:r>
    </w:p>
    <w:p w:rsidR="006E5207" w:rsidRPr="00D524BC" w:rsidRDefault="006E5207" w:rsidP="006E5207">
      <w:pPr>
        <w:ind w:firstLine="567"/>
        <w:jc w:val="both"/>
        <w:rPr>
          <w:rFonts w:ascii="GHEA Grapalat" w:hAnsi="GHEA Grapalat" w:cs="Arial"/>
          <w:color w:val="FFFFFF"/>
          <w:sz w:val="20"/>
          <w:lang w:val="af-ZA"/>
        </w:rPr>
      </w:pPr>
      <w:r w:rsidRPr="00D524BC">
        <w:rPr>
          <w:rFonts w:ascii="GHEA Grapalat" w:hAnsi="GHEA Grapalat" w:cs="Sylfaen"/>
          <w:sz w:val="20"/>
          <w:lang w:val="hy-AM"/>
        </w:rPr>
        <w:t>10.2</w:t>
      </w:r>
      <w:r w:rsidRPr="00D524BC">
        <w:rPr>
          <w:rFonts w:ascii="GHEA Grapalat" w:hAnsi="GHEA Grapalat" w:cs="Sylfaen"/>
          <w:sz w:val="20"/>
          <w:lang w:val="af-ZA"/>
        </w:rPr>
        <w:t xml:space="preserve"> </w:t>
      </w:r>
      <w:r w:rsidRPr="00D524BC">
        <w:rPr>
          <w:rFonts w:ascii="GHEA Grapalat" w:hAnsi="GHEA Grapalat" w:cs="Sylfaen"/>
          <w:sz w:val="20"/>
        </w:rPr>
        <w:t>Որակավորման</w:t>
      </w:r>
      <w:r w:rsidRPr="00D524BC">
        <w:rPr>
          <w:rFonts w:ascii="GHEA Grapalat" w:hAnsi="GHEA Grapalat" w:cs="Sylfaen"/>
          <w:sz w:val="20"/>
          <w:lang w:val="af-ZA"/>
        </w:rPr>
        <w:t xml:space="preserve"> </w:t>
      </w:r>
      <w:r w:rsidRPr="00D524BC">
        <w:rPr>
          <w:rFonts w:ascii="GHEA Grapalat" w:hAnsi="GHEA Grapalat" w:cs="Sylfaen"/>
          <w:sz w:val="20"/>
        </w:rPr>
        <w:t>ապահովման</w:t>
      </w:r>
      <w:r w:rsidRPr="00D524BC">
        <w:rPr>
          <w:rFonts w:ascii="GHEA Grapalat" w:hAnsi="GHEA Grapalat" w:cs="Sylfaen"/>
          <w:sz w:val="20"/>
          <w:lang w:val="af-ZA"/>
        </w:rPr>
        <w:t xml:space="preserve"> </w:t>
      </w:r>
      <w:r w:rsidRPr="00D524BC">
        <w:rPr>
          <w:rFonts w:ascii="GHEA Grapalat" w:hAnsi="GHEA Grapalat" w:cs="Sylfaen"/>
          <w:sz w:val="20"/>
        </w:rPr>
        <w:t>չափը</w:t>
      </w:r>
      <w:r w:rsidRPr="00D524BC">
        <w:rPr>
          <w:rFonts w:ascii="GHEA Grapalat" w:hAnsi="GHEA Grapalat" w:cs="Sylfaen"/>
          <w:sz w:val="20"/>
          <w:lang w:val="af-ZA"/>
        </w:rPr>
        <w:t xml:space="preserve"> </w:t>
      </w:r>
      <w:r w:rsidRPr="00D524BC">
        <w:rPr>
          <w:rFonts w:ascii="GHEA Grapalat" w:hAnsi="GHEA Grapalat" w:cs="Sylfaen"/>
          <w:sz w:val="20"/>
        </w:rPr>
        <w:t>հավասար</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ընտրված</w:t>
      </w:r>
      <w:r w:rsidRPr="00D524BC">
        <w:rPr>
          <w:rFonts w:ascii="GHEA Grapalat" w:hAnsi="GHEA Grapalat" w:cs="Sylfaen"/>
          <w:sz w:val="20"/>
          <w:lang w:val="af-ZA"/>
        </w:rPr>
        <w:t xml:space="preserve"> </w:t>
      </w:r>
      <w:r w:rsidRPr="00D524BC">
        <w:rPr>
          <w:rFonts w:ascii="GHEA Grapalat" w:hAnsi="GHEA Grapalat" w:cs="Sylfaen"/>
          <w:sz w:val="20"/>
        </w:rPr>
        <w:t>մասնակցի</w:t>
      </w:r>
      <w:r w:rsidRPr="00D524BC">
        <w:rPr>
          <w:rFonts w:ascii="GHEA Grapalat" w:hAnsi="GHEA Grapalat" w:cs="Sylfaen"/>
          <w:sz w:val="20"/>
          <w:lang w:val="af-ZA"/>
        </w:rPr>
        <w:t xml:space="preserve"> </w:t>
      </w:r>
      <w:r w:rsidRPr="00D524BC">
        <w:rPr>
          <w:rFonts w:ascii="GHEA Grapalat" w:hAnsi="GHEA Grapalat" w:cs="Sylfaen"/>
          <w:sz w:val="20"/>
        </w:rPr>
        <w:t>գնային</w:t>
      </w:r>
      <w:r w:rsidRPr="00D524BC">
        <w:rPr>
          <w:rFonts w:ascii="GHEA Grapalat" w:hAnsi="GHEA Grapalat" w:cs="Sylfaen"/>
          <w:sz w:val="20"/>
          <w:lang w:val="af-ZA"/>
        </w:rPr>
        <w:t xml:space="preserve"> </w:t>
      </w:r>
      <w:r w:rsidRPr="00D524BC">
        <w:rPr>
          <w:rFonts w:ascii="GHEA Grapalat" w:hAnsi="GHEA Grapalat" w:cs="Sylfaen"/>
          <w:sz w:val="20"/>
        </w:rPr>
        <w:t>առաջարկի</w:t>
      </w:r>
      <w:r w:rsidRPr="00D524BC">
        <w:rPr>
          <w:rFonts w:ascii="GHEA Grapalat" w:hAnsi="GHEA Grapalat" w:cs="Sylfaen"/>
          <w:sz w:val="20"/>
          <w:lang w:val="af-ZA"/>
        </w:rPr>
        <w:t xml:space="preserve"> </w:t>
      </w:r>
      <w:r w:rsidRPr="00D524BC">
        <w:rPr>
          <w:rFonts w:ascii="GHEA Grapalat" w:hAnsi="GHEA Grapalat" w:cs="Sylfaen"/>
          <w:sz w:val="20"/>
        </w:rPr>
        <w:t>չափին</w:t>
      </w:r>
      <w:r w:rsidRPr="00D524BC">
        <w:rPr>
          <w:rFonts w:ascii="GHEA Grapalat" w:hAnsi="GHEA Grapalat" w:cs="Sylfaen"/>
          <w:sz w:val="20"/>
          <w:lang w:val="af-ZA"/>
        </w:rPr>
        <w:t xml:space="preserve">: </w:t>
      </w:r>
      <w:r w:rsidRPr="00D524BC">
        <w:rPr>
          <w:rFonts w:ascii="GHEA Grapalat" w:hAnsi="GHEA Grapalat" w:cs="Sylfaen"/>
          <w:sz w:val="20"/>
        </w:rPr>
        <w:t>Որակավորման</w:t>
      </w:r>
      <w:r w:rsidRPr="00D524BC">
        <w:rPr>
          <w:rFonts w:ascii="GHEA Grapalat" w:hAnsi="GHEA Grapalat" w:cs="Sylfaen"/>
          <w:sz w:val="20"/>
          <w:lang w:val="af-ZA"/>
        </w:rPr>
        <w:t xml:space="preserve"> </w:t>
      </w:r>
      <w:r w:rsidRPr="00D524BC">
        <w:rPr>
          <w:rFonts w:ascii="GHEA Grapalat" w:hAnsi="GHEA Grapalat" w:cs="Sylfaen"/>
          <w:sz w:val="20"/>
        </w:rPr>
        <w:t>ապահովումը</w:t>
      </w:r>
      <w:r w:rsidRPr="00D524BC">
        <w:rPr>
          <w:rFonts w:ascii="GHEA Grapalat" w:hAnsi="GHEA Grapalat" w:cs="Sylfaen"/>
          <w:sz w:val="20"/>
          <w:lang w:val="af-ZA"/>
        </w:rPr>
        <w:t xml:space="preserve"> </w:t>
      </w:r>
      <w:r w:rsidRPr="00D524BC">
        <w:rPr>
          <w:rFonts w:ascii="GHEA Grapalat" w:hAnsi="GHEA Grapalat" w:cs="Sylfaen"/>
          <w:sz w:val="20"/>
        </w:rPr>
        <w:t>ներկայացվում</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0069073C" w:rsidRPr="00D524BC">
        <w:rPr>
          <w:rFonts w:ascii="GHEA Grapalat" w:hAnsi="GHEA Grapalat" w:cs="Sylfaen"/>
          <w:sz w:val="20"/>
          <w:szCs w:val="20"/>
        </w:rPr>
        <w:t>միակողմանի</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հաստատված</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հայտարարության՝</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տուժանքի</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հավելված</w:t>
      </w:r>
      <w:r w:rsidR="0069073C" w:rsidRPr="00D524BC">
        <w:rPr>
          <w:rFonts w:ascii="GHEA Grapalat" w:hAnsi="GHEA Grapalat" w:cs="Sylfaen"/>
          <w:sz w:val="20"/>
          <w:szCs w:val="20"/>
          <w:lang w:val="af-ZA"/>
        </w:rPr>
        <w:t xml:space="preserve"> 4.1) </w:t>
      </w:r>
      <w:r w:rsidR="0069073C" w:rsidRPr="00D524BC">
        <w:rPr>
          <w:rFonts w:ascii="GHEA Grapalat" w:hAnsi="GHEA Grapalat" w:cs="Sylfaen"/>
          <w:sz w:val="20"/>
          <w:szCs w:val="20"/>
        </w:rPr>
        <w:t>կամ</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կանխիկ</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փողի</w:t>
      </w:r>
      <w:r w:rsidR="0069073C" w:rsidRPr="00D524BC">
        <w:rPr>
          <w:rFonts w:ascii="GHEA Grapalat" w:hAnsi="GHEA Grapalat" w:cs="Sylfaen"/>
          <w:sz w:val="20"/>
          <w:szCs w:val="20"/>
          <w:lang w:val="af-ZA"/>
        </w:rPr>
        <w:t xml:space="preserve"> </w:t>
      </w:r>
      <w:r w:rsidR="0069073C" w:rsidRPr="00D524BC">
        <w:rPr>
          <w:rFonts w:ascii="GHEA Grapalat" w:hAnsi="GHEA Grapalat" w:cs="Sylfaen"/>
          <w:sz w:val="20"/>
          <w:szCs w:val="20"/>
        </w:rPr>
        <w:t>ձևով</w:t>
      </w:r>
      <w:r w:rsidR="0069073C" w:rsidRPr="00D524BC">
        <w:rPr>
          <w:rFonts w:ascii="GHEA Grapalat" w:hAnsi="GHEA Grapalat" w:cs="Sylfaen"/>
          <w:sz w:val="20"/>
          <w:szCs w:val="20"/>
          <w:lang w:val="af-ZA"/>
        </w:rPr>
        <w:t xml:space="preserve">” </w:t>
      </w:r>
      <w:r w:rsidRPr="00D524BC">
        <w:rPr>
          <w:rFonts w:ascii="GHEA Grapalat" w:hAnsi="GHEA Grapalat" w:cs="Sylfaen"/>
          <w:sz w:val="20"/>
        </w:rPr>
        <w:t>որը</w:t>
      </w:r>
      <w:r w:rsidRPr="00D524BC">
        <w:rPr>
          <w:rFonts w:ascii="GHEA Grapalat" w:hAnsi="GHEA Grapalat" w:cs="Sylfaen"/>
          <w:sz w:val="20"/>
          <w:lang w:val="af-ZA"/>
        </w:rPr>
        <w:t xml:space="preserve"> </w:t>
      </w:r>
      <w:r w:rsidRPr="00D524BC">
        <w:rPr>
          <w:rFonts w:ascii="GHEA Grapalat" w:hAnsi="GHEA Grapalat" w:cs="Sylfaen"/>
          <w:sz w:val="20"/>
        </w:rPr>
        <w:t>պետք</w:t>
      </w:r>
      <w:r w:rsidRPr="00D524BC">
        <w:rPr>
          <w:rFonts w:ascii="GHEA Grapalat" w:hAnsi="GHEA Grapalat" w:cs="Sylfaen"/>
          <w:sz w:val="20"/>
          <w:lang w:val="af-ZA"/>
        </w:rPr>
        <w:t xml:space="preserve"> </w:t>
      </w:r>
      <w:r w:rsidRPr="00D524BC">
        <w:rPr>
          <w:rFonts w:ascii="GHEA Grapalat" w:hAnsi="GHEA Grapalat" w:cs="Sylfaen"/>
          <w:sz w:val="20"/>
        </w:rPr>
        <w:t>է</w:t>
      </w:r>
      <w:r w:rsidRPr="00D524BC">
        <w:rPr>
          <w:rFonts w:ascii="GHEA Grapalat" w:hAnsi="GHEA Grapalat" w:cs="Sylfaen"/>
          <w:sz w:val="20"/>
          <w:lang w:val="af-ZA"/>
        </w:rPr>
        <w:t xml:space="preserve"> </w:t>
      </w:r>
      <w:r w:rsidRPr="00D524BC">
        <w:rPr>
          <w:rFonts w:ascii="GHEA Grapalat" w:hAnsi="GHEA Grapalat" w:cs="Sylfaen"/>
          <w:sz w:val="20"/>
        </w:rPr>
        <w:t>վավեր</w:t>
      </w:r>
      <w:r w:rsidRPr="00D524BC">
        <w:rPr>
          <w:rFonts w:ascii="GHEA Grapalat" w:hAnsi="GHEA Grapalat" w:cs="Sylfaen"/>
          <w:sz w:val="20"/>
          <w:lang w:val="af-ZA"/>
        </w:rPr>
        <w:t xml:space="preserve"> </w:t>
      </w:r>
      <w:r w:rsidRPr="00D524BC">
        <w:rPr>
          <w:rFonts w:ascii="GHEA Grapalat" w:hAnsi="GHEA Grapalat" w:cs="Sylfaen"/>
          <w:sz w:val="20"/>
        </w:rPr>
        <w:t>լինի</w:t>
      </w:r>
      <w:r w:rsidRPr="00D524BC">
        <w:rPr>
          <w:rFonts w:ascii="GHEA Grapalat" w:hAnsi="GHEA Grapalat" w:cs="Sylfaen"/>
          <w:sz w:val="20"/>
          <w:lang w:val="af-ZA"/>
        </w:rPr>
        <w:t xml:space="preserve"> </w:t>
      </w:r>
      <w:r w:rsidRPr="00D524BC">
        <w:rPr>
          <w:rFonts w:ascii="GHEA Grapalat" w:hAnsi="GHEA Grapalat" w:cs="Sylfaen"/>
          <w:sz w:val="20"/>
        </w:rPr>
        <w:t>առնվազն</w:t>
      </w:r>
      <w:r w:rsidRPr="00D524BC">
        <w:rPr>
          <w:rFonts w:ascii="GHEA Grapalat" w:hAnsi="GHEA Grapalat" w:cs="Sylfaen"/>
          <w:sz w:val="20"/>
          <w:lang w:val="af-ZA"/>
        </w:rPr>
        <w:t xml:space="preserve"> </w:t>
      </w:r>
      <w:r w:rsidRPr="00D524BC">
        <w:rPr>
          <w:rFonts w:ascii="GHEA Grapalat" w:hAnsi="GHEA Grapalat" w:cs="Sylfaen"/>
          <w:sz w:val="20"/>
        </w:rPr>
        <w:t>մինչև</w:t>
      </w:r>
      <w:r w:rsidRPr="00D524BC">
        <w:rPr>
          <w:rFonts w:ascii="GHEA Grapalat" w:hAnsi="GHEA Grapalat" w:cs="Sylfaen"/>
          <w:sz w:val="20"/>
          <w:lang w:val="af-ZA"/>
        </w:rPr>
        <w:t xml:space="preserve"> </w:t>
      </w:r>
      <w:r w:rsidRPr="00D524BC">
        <w:rPr>
          <w:rFonts w:ascii="GHEA Grapalat" w:hAnsi="GHEA Grapalat" w:cs="Sylfaen"/>
          <w:sz w:val="20"/>
        </w:rPr>
        <w:t>պայմանագրի</w:t>
      </w:r>
      <w:r w:rsidRPr="00D524BC">
        <w:rPr>
          <w:rFonts w:ascii="GHEA Grapalat" w:hAnsi="GHEA Grapalat" w:cs="Sylfaen"/>
          <w:sz w:val="20"/>
          <w:lang w:val="af-ZA"/>
        </w:rPr>
        <w:t xml:space="preserve"> </w:t>
      </w:r>
      <w:r w:rsidRPr="00D524BC">
        <w:rPr>
          <w:rFonts w:ascii="GHEA Grapalat" w:hAnsi="GHEA Grapalat" w:cs="Sylfaen"/>
          <w:sz w:val="20"/>
        </w:rPr>
        <w:t>կատարման</w:t>
      </w:r>
      <w:r w:rsidRPr="00D524BC">
        <w:rPr>
          <w:rFonts w:ascii="GHEA Grapalat" w:hAnsi="GHEA Grapalat" w:cs="Sylfaen"/>
          <w:sz w:val="20"/>
          <w:lang w:val="af-ZA"/>
        </w:rPr>
        <w:t xml:space="preserve"> </w:t>
      </w:r>
      <w:r w:rsidRPr="00D524BC">
        <w:rPr>
          <w:rFonts w:ascii="GHEA Grapalat" w:hAnsi="GHEA Grapalat" w:cs="Sylfaen"/>
          <w:sz w:val="20"/>
        </w:rPr>
        <w:t>արդյունքը</w:t>
      </w:r>
      <w:r w:rsidRPr="00D524BC">
        <w:rPr>
          <w:rFonts w:ascii="GHEA Grapalat" w:hAnsi="GHEA Grapalat" w:cs="Sylfaen"/>
          <w:sz w:val="20"/>
          <w:lang w:val="af-ZA"/>
        </w:rPr>
        <w:t xml:space="preserve"> </w:t>
      </w:r>
      <w:r w:rsidRPr="00D524BC">
        <w:rPr>
          <w:rFonts w:ascii="GHEA Grapalat" w:hAnsi="GHEA Grapalat" w:cs="Sylfaen"/>
          <w:sz w:val="20"/>
        </w:rPr>
        <w:t>պատվիրատուից</w:t>
      </w:r>
      <w:r w:rsidRPr="00D524BC">
        <w:rPr>
          <w:rFonts w:ascii="GHEA Grapalat" w:hAnsi="GHEA Grapalat" w:cs="Sylfaen"/>
          <w:sz w:val="20"/>
          <w:lang w:val="af-ZA"/>
        </w:rPr>
        <w:t xml:space="preserve"> </w:t>
      </w:r>
      <w:r w:rsidRPr="00D524BC">
        <w:rPr>
          <w:rFonts w:ascii="GHEA Grapalat" w:hAnsi="GHEA Grapalat" w:cs="Sylfaen"/>
          <w:sz w:val="20"/>
        </w:rPr>
        <w:t>կողմից</w:t>
      </w:r>
      <w:r w:rsidRPr="00D524BC">
        <w:rPr>
          <w:rFonts w:ascii="GHEA Grapalat" w:hAnsi="GHEA Grapalat" w:cs="Sylfaen"/>
          <w:sz w:val="20"/>
          <w:lang w:val="af-ZA"/>
        </w:rPr>
        <w:t xml:space="preserve"> </w:t>
      </w:r>
      <w:r w:rsidRPr="00D524BC">
        <w:rPr>
          <w:rFonts w:ascii="GHEA Grapalat" w:hAnsi="GHEA Grapalat" w:cs="Sylfaen"/>
          <w:sz w:val="20"/>
        </w:rPr>
        <w:t>ամբողջական</w:t>
      </w:r>
      <w:r w:rsidRPr="00D524BC">
        <w:rPr>
          <w:rFonts w:ascii="GHEA Grapalat" w:hAnsi="GHEA Grapalat" w:cs="Sylfaen"/>
          <w:sz w:val="20"/>
          <w:lang w:val="af-ZA"/>
        </w:rPr>
        <w:t xml:space="preserve"> </w:t>
      </w:r>
      <w:r w:rsidRPr="00D524BC">
        <w:rPr>
          <w:rFonts w:ascii="GHEA Grapalat" w:hAnsi="GHEA Grapalat" w:cs="Sylfaen"/>
          <w:sz w:val="20"/>
        </w:rPr>
        <w:t>ընդունվելու</w:t>
      </w:r>
      <w:r w:rsidRPr="00D524BC">
        <w:rPr>
          <w:rFonts w:ascii="GHEA Grapalat" w:hAnsi="GHEA Grapalat" w:cs="Sylfaen"/>
          <w:sz w:val="20"/>
          <w:lang w:val="af-ZA"/>
        </w:rPr>
        <w:t xml:space="preserve"> </w:t>
      </w:r>
      <w:r w:rsidRPr="00D524BC">
        <w:rPr>
          <w:rFonts w:ascii="GHEA Grapalat" w:hAnsi="GHEA Grapalat" w:cs="Sylfaen"/>
          <w:sz w:val="20"/>
        </w:rPr>
        <w:t>օրվան</w:t>
      </w:r>
      <w:r w:rsidRPr="00D524BC">
        <w:rPr>
          <w:rFonts w:ascii="GHEA Grapalat" w:hAnsi="GHEA Grapalat" w:cs="Sylfaen"/>
          <w:sz w:val="20"/>
          <w:lang w:val="af-ZA"/>
        </w:rPr>
        <w:t xml:space="preserve"> </w:t>
      </w:r>
      <w:r w:rsidRPr="00D524BC">
        <w:rPr>
          <w:rFonts w:ascii="GHEA Grapalat" w:hAnsi="GHEA Grapalat" w:cs="Sylfaen"/>
          <w:sz w:val="20"/>
        </w:rPr>
        <w:t>հաջորդող</w:t>
      </w:r>
      <w:r w:rsidRPr="00D524BC">
        <w:rPr>
          <w:rFonts w:ascii="GHEA Grapalat" w:hAnsi="GHEA Grapalat" w:cs="Sylfaen"/>
          <w:sz w:val="20"/>
          <w:lang w:val="af-ZA"/>
        </w:rPr>
        <w:t xml:space="preserve"> 20-</w:t>
      </w:r>
      <w:r w:rsidRPr="00D524BC">
        <w:rPr>
          <w:rFonts w:ascii="GHEA Grapalat" w:hAnsi="GHEA Grapalat" w:cs="Sylfaen"/>
          <w:sz w:val="20"/>
        </w:rPr>
        <w:t>րդ</w:t>
      </w:r>
      <w:r w:rsidRPr="00D524BC">
        <w:rPr>
          <w:rFonts w:ascii="GHEA Grapalat" w:hAnsi="GHEA Grapalat" w:cs="Sylfaen"/>
          <w:sz w:val="20"/>
          <w:lang w:val="af-ZA"/>
        </w:rPr>
        <w:t xml:space="preserve">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rPr>
        <w:t>օրը</w:t>
      </w:r>
      <w:r w:rsidRPr="00D524BC">
        <w:rPr>
          <w:rFonts w:ascii="GHEA Grapalat" w:hAnsi="GHEA Grapalat" w:cs="Sylfaen"/>
          <w:sz w:val="20"/>
          <w:lang w:val="af-ZA"/>
        </w:rPr>
        <w:t xml:space="preserve"> </w:t>
      </w:r>
      <w:r w:rsidRPr="00D524BC">
        <w:rPr>
          <w:rFonts w:ascii="GHEA Grapalat" w:hAnsi="GHEA Grapalat" w:cs="Arial"/>
          <w:sz w:val="20"/>
        </w:rPr>
        <w:t>ներառյալ</w:t>
      </w:r>
      <w:r w:rsidRPr="00D524BC">
        <w:rPr>
          <w:rFonts w:ascii="GHEA Grapalat" w:hAnsi="GHEA Grapalat" w:cs="Arial"/>
          <w:sz w:val="20"/>
          <w:lang w:val="af-ZA"/>
        </w:rPr>
        <w:t>:</w:t>
      </w:r>
      <w:r w:rsidRPr="00D524BC">
        <w:rPr>
          <w:rStyle w:val="aff1"/>
          <w:rFonts w:ascii="GHEA Grapalat" w:hAnsi="GHEA Grapalat" w:cs="Arial"/>
          <w:sz w:val="20"/>
        </w:rPr>
        <w:footnoteReference w:id="4"/>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cs="Arial"/>
          <w:sz w:val="20"/>
        </w:rPr>
        <w:t>Եթե</w:t>
      </w:r>
      <w:r w:rsidRPr="00D524BC">
        <w:rPr>
          <w:rFonts w:ascii="GHEA Grapalat" w:hAnsi="GHEA Grapalat" w:cs="Arial"/>
          <w:sz w:val="20"/>
          <w:lang w:val="af-ZA"/>
        </w:rPr>
        <w:t xml:space="preserve"> </w:t>
      </w:r>
      <w:r w:rsidRPr="00D524B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D524BC" w:rsidRDefault="006E5207" w:rsidP="006E5207">
      <w:pPr>
        <w:ind w:firstLine="567"/>
        <w:jc w:val="both"/>
        <w:rPr>
          <w:rFonts w:ascii="GHEA Grapalat" w:hAnsi="GHEA Grapalat" w:cs="Sylfaen"/>
          <w:sz w:val="20"/>
          <w:szCs w:val="20"/>
          <w:vertAlign w:val="superscript"/>
          <w:lang w:val="hy-AM"/>
        </w:rPr>
      </w:pPr>
      <w:r w:rsidRPr="00D524BC">
        <w:rPr>
          <w:rFonts w:ascii="GHEA Grapalat" w:hAnsi="GHEA Grapalat" w:cs="Sylfaen"/>
          <w:sz w:val="20"/>
          <w:lang w:val="hy-AM"/>
        </w:rPr>
        <w:t>10.3. Պայմանագրի</w:t>
      </w:r>
      <w:r w:rsidRPr="00D524BC">
        <w:rPr>
          <w:rFonts w:ascii="GHEA Grapalat" w:hAnsi="GHEA Grapalat" w:cs="Sylfaen"/>
          <w:sz w:val="20"/>
          <w:lang w:val="af-ZA"/>
        </w:rPr>
        <w:t xml:space="preserve"> </w:t>
      </w:r>
      <w:r w:rsidRPr="00D524BC">
        <w:rPr>
          <w:rFonts w:ascii="GHEA Grapalat" w:hAnsi="GHEA Grapalat" w:cs="Sylfaen"/>
          <w:sz w:val="20"/>
          <w:lang w:val="hy-AM"/>
        </w:rPr>
        <w:t>ապահովման</w:t>
      </w:r>
      <w:r w:rsidRPr="00D524BC">
        <w:rPr>
          <w:rFonts w:ascii="GHEA Grapalat" w:hAnsi="GHEA Grapalat" w:cs="Sylfaen"/>
          <w:sz w:val="20"/>
          <w:lang w:val="af-ZA"/>
        </w:rPr>
        <w:t xml:space="preserve"> </w:t>
      </w:r>
      <w:r w:rsidRPr="00D524BC">
        <w:rPr>
          <w:rFonts w:ascii="GHEA Grapalat" w:hAnsi="GHEA Grapalat" w:cs="Sylfaen"/>
          <w:sz w:val="20"/>
          <w:lang w:val="hy-AM"/>
        </w:rPr>
        <w:t>չափը</w:t>
      </w:r>
      <w:r w:rsidRPr="00D524BC">
        <w:rPr>
          <w:rFonts w:ascii="GHEA Grapalat" w:hAnsi="GHEA Grapalat" w:cs="Sylfaen"/>
          <w:sz w:val="20"/>
          <w:lang w:val="af-ZA"/>
        </w:rPr>
        <w:t xml:space="preserve"> </w:t>
      </w:r>
      <w:r w:rsidRPr="00D524BC">
        <w:rPr>
          <w:rFonts w:ascii="GHEA Grapalat" w:hAnsi="GHEA Grapalat" w:cs="Sylfaen"/>
          <w:sz w:val="20"/>
          <w:lang w:val="hy-AM"/>
        </w:rPr>
        <w:t>կազմում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կնքվելիք </w:t>
      </w:r>
      <w:r w:rsidRPr="00D524BC">
        <w:rPr>
          <w:rFonts w:ascii="GHEA Grapalat" w:hAnsi="GHEA Grapalat" w:cs="Sylfaen"/>
          <w:sz w:val="20"/>
          <w:lang w:val="hy-AM"/>
        </w:rPr>
        <w:t>պայմանագրի</w:t>
      </w:r>
      <w:r w:rsidRPr="00D524BC">
        <w:rPr>
          <w:rFonts w:ascii="GHEA Grapalat" w:hAnsi="GHEA Grapalat" w:cs="Sylfaen"/>
          <w:sz w:val="20"/>
          <w:lang w:val="af-ZA"/>
        </w:rPr>
        <w:t xml:space="preserve"> </w:t>
      </w:r>
      <w:r w:rsidRPr="00D524BC">
        <w:rPr>
          <w:rFonts w:ascii="GHEA Grapalat" w:hAnsi="GHEA Grapalat" w:cs="Sylfaen"/>
          <w:sz w:val="20"/>
          <w:lang w:val="hy-AM"/>
        </w:rPr>
        <w:t>գնի</w:t>
      </w:r>
      <w:r w:rsidRPr="00D524BC">
        <w:rPr>
          <w:rFonts w:ascii="GHEA Grapalat" w:hAnsi="GHEA Grapalat" w:cs="Sylfaen"/>
          <w:sz w:val="20"/>
          <w:lang w:val="af-ZA"/>
        </w:rPr>
        <w:t xml:space="preserve"> 10  </w:t>
      </w:r>
      <w:r w:rsidRPr="00D524BC">
        <w:rPr>
          <w:rFonts w:ascii="GHEA Grapalat" w:hAnsi="GHEA Grapalat" w:cs="Sylfaen"/>
          <w:sz w:val="20"/>
          <w:lang w:val="hy-AM"/>
        </w:rPr>
        <w:t xml:space="preserve">տոկոսը: Պայմանագրի ապահովումը ներկայացվում </w:t>
      </w:r>
      <w:r w:rsidR="0069073C" w:rsidRPr="00D524BC">
        <w:rPr>
          <w:rFonts w:ascii="GHEA Grapalat" w:hAnsi="GHEA Grapalat" w:cs="Sylfaen"/>
          <w:sz w:val="20"/>
          <w:szCs w:val="20"/>
          <w:lang w:val="hy-AM"/>
        </w:rPr>
        <w:t xml:space="preserve">միակողմանի հաստատված հայտարարության՝ տուժանքի (հավելված 5.1) կամ կանխիկ փողի ձևով” </w:t>
      </w:r>
      <w:r w:rsidRPr="00D524BC">
        <w:rPr>
          <w:rFonts w:ascii="GHEA Grapalat" w:hAnsi="GHEA Grapalat" w:cs="Sylfaen"/>
          <w:sz w:val="20"/>
          <w:szCs w:val="20"/>
          <w:vertAlign w:val="superscript"/>
          <w:lang w:val="hy-AM"/>
        </w:rPr>
        <w:t>13</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6E5207" w:rsidRPr="00D524BC" w:rsidRDefault="006E5207" w:rsidP="006E5207">
      <w:pPr>
        <w:ind w:firstLine="567"/>
        <w:jc w:val="both"/>
        <w:rPr>
          <w:rFonts w:ascii="GHEA Grapalat" w:hAnsi="GHEA Grapalat"/>
          <w:sz w:val="20"/>
          <w:szCs w:val="20"/>
          <w:lang w:val="hy-AM"/>
        </w:rPr>
      </w:pPr>
      <w:r w:rsidRPr="00D524BC">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D524B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sz w:val="20"/>
          <w:szCs w:val="20"/>
          <w:lang w:val="hy-AM"/>
        </w:rPr>
        <w:t>Կանխիկ</w:t>
      </w:r>
      <w:r w:rsidRPr="00D524BC">
        <w:rPr>
          <w:rFonts w:ascii="GHEA Grapalat" w:hAnsi="GHEA Grapalat"/>
          <w:sz w:val="20"/>
          <w:szCs w:val="20"/>
          <w:lang w:val="af-ZA"/>
        </w:rPr>
        <w:t xml:space="preserve"> </w:t>
      </w:r>
      <w:r w:rsidRPr="00D524BC">
        <w:rPr>
          <w:rFonts w:ascii="GHEA Grapalat" w:hAnsi="GHEA Grapalat"/>
          <w:sz w:val="20"/>
          <w:szCs w:val="20"/>
          <w:lang w:val="hy-AM"/>
        </w:rPr>
        <w:t>փողի</w:t>
      </w:r>
      <w:r w:rsidRPr="00D524BC">
        <w:rPr>
          <w:rFonts w:ascii="GHEA Grapalat" w:hAnsi="GHEA Grapalat"/>
          <w:sz w:val="20"/>
          <w:szCs w:val="20"/>
          <w:lang w:val="af-ZA"/>
        </w:rPr>
        <w:t xml:space="preserve"> </w:t>
      </w:r>
      <w:r w:rsidRPr="00D524BC">
        <w:rPr>
          <w:rFonts w:ascii="GHEA Grapalat" w:hAnsi="GHEA Grapalat"/>
          <w:sz w:val="20"/>
          <w:szCs w:val="20"/>
          <w:lang w:val="hy-AM"/>
        </w:rPr>
        <w:t>ձևով</w:t>
      </w:r>
      <w:r w:rsidRPr="00D524BC">
        <w:rPr>
          <w:rFonts w:ascii="GHEA Grapalat" w:hAnsi="GHEA Grapalat"/>
          <w:sz w:val="20"/>
          <w:szCs w:val="20"/>
          <w:lang w:val="af-ZA"/>
        </w:rPr>
        <w:t xml:space="preserve"> </w:t>
      </w:r>
      <w:r w:rsidRPr="00D524BC">
        <w:rPr>
          <w:rFonts w:ascii="GHEA Grapalat" w:hAnsi="GHEA Grapalat"/>
          <w:sz w:val="20"/>
          <w:szCs w:val="20"/>
          <w:lang w:val="hy-AM"/>
        </w:rPr>
        <w:t>ներկայացված</w:t>
      </w:r>
      <w:r w:rsidRPr="00D524BC">
        <w:rPr>
          <w:rFonts w:ascii="GHEA Grapalat" w:hAnsi="GHEA Grapalat"/>
          <w:sz w:val="20"/>
          <w:szCs w:val="20"/>
          <w:lang w:val="af-ZA"/>
        </w:rPr>
        <w:t xml:space="preserve"> </w:t>
      </w:r>
      <w:r w:rsidRPr="00D524BC">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cs="Sylfaen"/>
          <w:sz w:val="20"/>
          <w:lang w:val="hy-AM"/>
        </w:rPr>
        <w:t xml:space="preserve">10.4 </w:t>
      </w:r>
      <w:r w:rsidRPr="00D524BC">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w:t>
      </w:r>
      <w:r w:rsidRPr="00D524BC">
        <w:rPr>
          <w:rFonts w:ascii="GHEA Grapalat" w:hAnsi="GHEA Grapalat" w:cs="Arial"/>
          <w:sz w:val="20"/>
          <w:lang w:val="hy-AM"/>
        </w:rPr>
        <w:lastRenderedPageBreak/>
        <w:t>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Pr="00D524BC" w:rsidRDefault="006E5207" w:rsidP="006E5207">
      <w:pPr>
        <w:ind w:firstLine="567"/>
        <w:jc w:val="both"/>
        <w:rPr>
          <w:rFonts w:ascii="GHEA Grapalat" w:hAnsi="GHEA Grapalat" w:cs="Arial"/>
          <w:sz w:val="20"/>
          <w:lang w:val="hy-AM"/>
        </w:rPr>
      </w:pPr>
      <w:r w:rsidRPr="00D524BC">
        <w:rPr>
          <w:rFonts w:ascii="GHEA Grapalat" w:hAnsi="GHEA Grapalat"/>
          <w:sz w:val="20"/>
          <w:szCs w:val="20"/>
          <w:lang w:val="hy-AM"/>
        </w:rPr>
        <w:t>Կանխիկ</w:t>
      </w:r>
      <w:r w:rsidRPr="00D524BC">
        <w:rPr>
          <w:rFonts w:ascii="GHEA Grapalat" w:hAnsi="GHEA Grapalat"/>
          <w:sz w:val="20"/>
          <w:szCs w:val="20"/>
          <w:lang w:val="af-ZA"/>
        </w:rPr>
        <w:t xml:space="preserve"> </w:t>
      </w:r>
      <w:r w:rsidRPr="00D524BC">
        <w:rPr>
          <w:rFonts w:ascii="GHEA Grapalat" w:hAnsi="GHEA Grapalat"/>
          <w:sz w:val="20"/>
          <w:szCs w:val="20"/>
          <w:lang w:val="hy-AM"/>
        </w:rPr>
        <w:t>փողի</w:t>
      </w:r>
      <w:r w:rsidRPr="00D524BC">
        <w:rPr>
          <w:rFonts w:ascii="GHEA Grapalat" w:hAnsi="GHEA Grapalat"/>
          <w:sz w:val="20"/>
          <w:szCs w:val="20"/>
          <w:lang w:val="af-ZA"/>
        </w:rPr>
        <w:t xml:space="preserve"> </w:t>
      </w:r>
      <w:r w:rsidRPr="00D524BC">
        <w:rPr>
          <w:rFonts w:ascii="GHEA Grapalat" w:hAnsi="GHEA Grapalat"/>
          <w:sz w:val="20"/>
          <w:szCs w:val="20"/>
          <w:lang w:val="hy-AM"/>
        </w:rPr>
        <w:t>ձևով</w:t>
      </w:r>
      <w:r w:rsidRPr="00D524BC">
        <w:rPr>
          <w:rFonts w:ascii="GHEA Grapalat" w:hAnsi="GHEA Grapalat"/>
          <w:sz w:val="20"/>
          <w:szCs w:val="20"/>
          <w:lang w:val="af-ZA"/>
        </w:rPr>
        <w:t xml:space="preserve"> </w:t>
      </w:r>
      <w:r w:rsidRPr="00D524BC">
        <w:rPr>
          <w:rFonts w:ascii="GHEA Grapalat" w:hAnsi="GHEA Grapalat"/>
          <w:sz w:val="20"/>
          <w:szCs w:val="20"/>
          <w:lang w:val="hy-AM"/>
        </w:rPr>
        <w:t>ներկայացված</w:t>
      </w:r>
      <w:r w:rsidRPr="00D524BC">
        <w:rPr>
          <w:rFonts w:ascii="GHEA Grapalat" w:hAnsi="GHEA Grapalat"/>
          <w:sz w:val="20"/>
          <w:szCs w:val="20"/>
          <w:lang w:val="af-ZA"/>
        </w:rPr>
        <w:t xml:space="preserve"> </w:t>
      </w:r>
      <w:r w:rsidRPr="00D524BC">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Pr="00D524BC" w:rsidRDefault="006E5207" w:rsidP="006E5207">
      <w:pPr>
        <w:ind w:firstLine="567"/>
        <w:jc w:val="both"/>
        <w:rPr>
          <w:rFonts w:ascii="GHEA Grapalat" w:hAnsi="GHEA Grapalat" w:cs="Sylfaen"/>
          <w:i/>
          <w:sz w:val="20"/>
          <w:lang w:val="af-ZA"/>
        </w:rPr>
      </w:pPr>
      <w:r w:rsidRPr="00D524BC">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D524BC">
        <w:rPr>
          <w:rFonts w:ascii="GHEA Grapalat" w:hAnsi="GHEA Grapalat" w:cs="Sylfaen"/>
          <w:sz w:val="20"/>
          <w:lang w:val="hy-AM"/>
        </w:rPr>
        <w:t>10</w:t>
      </w:r>
      <w:r w:rsidRPr="00D524BC">
        <w:rPr>
          <w:rFonts w:ascii="GHEA Grapalat" w:hAnsi="GHEA Grapalat" w:cs="Sylfaen"/>
          <w:sz w:val="20"/>
          <w:lang w:val="af-ZA"/>
        </w:rPr>
        <w:t xml:space="preserve">.5 </w:t>
      </w:r>
      <w:r w:rsidRPr="00D524BC">
        <w:rPr>
          <w:rFonts w:ascii="GHEA Grapalat" w:hAnsi="GHEA Grapalat" w:cs="Sylfaen"/>
          <w:sz w:val="20"/>
          <w:lang w:val="hy-AM"/>
        </w:rPr>
        <w:t>Պայմանագրով</w:t>
      </w:r>
      <w:r w:rsidRPr="00D524BC">
        <w:rPr>
          <w:rFonts w:ascii="GHEA Grapalat" w:hAnsi="GHEA Grapalat" w:cs="Sylfaen"/>
          <w:sz w:val="20"/>
          <w:lang w:val="af-ZA"/>
        </w:rPr>
        <w:t xml:space="preserve"> պ</w:t>
      </w:r>
      <w:r w:rsidRPr="00D524BC">
        <w:rPr>
          <w:rFonts w:ascii="GHEA Grapalat" w:hAnsi="GHEA Grapalat" w:cs="Sylfaen"/>
          <w:sz w:val="20"/>
          <w:lang w:val="hy-AM"/>
        </w:rPr>
        <w:t>ատվիրատուի</w:t>
      </w:r>
      <w:r w:rsidRPr="00D524BC">
        <w:rPr>
          <w:rFonts w:ascii="GHEA Grapalat" w:hAnsi="GHEA Grapalat" w:cs="Sylfaen"/>
          <w:sz w:val="20"/>
          <w:lang w:val="af-ZA"/>
        </w:rPr>
        <w:t xml:space="preserve"> </w:t>
      </w:r>
      <w:r w:rsidRPr="00D524BC">
        <w:rPr>
          <w:rFonts w:ascii="GHEA Grapalat" w:hAnsi="GHEA Grapalat" w:cs="Sylfaen"/>
          <w:sz w:val="20"/>
          <w:lang w:val="hy-AM"/>
        </w:rPr>
        <w:t>կողմից</w:t>
      </w:r>
      <w:r w:rsidRPr="00D524BC">
        <w:rPr>
          <w:rFonts w:ascii="GHEA Grapalat" w:hAnsi="GHEA Grapalat" w:cs="Sylfaen"/>
          <w:sz w:val="20"/>
          <w:lang w:val="af-ZA"/>
        </w:rPr>
        <w:t xml:space="preserve"> </w:t>
      </w:r>
      <w:r w:rsidRPr="00D524BC">
        <w:rPr>
          <w:rFonts w:ascii="GHEA Grapalat" w:hAnsi="GHEA Grapalat" w:cs="Sylfaen"/>
          <w:sz w:val="20"/>
          <w:lang w:val="hy-AM"/>
        </w:rPr>
        <w:t>կանխավճար</w:t>
      </w:r>
      <w:r w:rsidRPr="00D524BC">
        <w:rPr>
          <w:rFonts w:ascii="GHEA Grapalat" w:hAnsi="GHEA Grapalat" w:cs="Sylfaen"/>
          <w:sz w:val="20"/>
          <w:lang w:val="af-ZA"/>
        </w:rPr>
        <w:t xml:space="preserve"> </w:t>
      </w:r>
      <w:r w:rsidRPr="00D524BC">
        <w:rPr>
          <w:rFonts w:ascii="GHEA Grapalat" w:hAnsi="GHEA Grapalat" w:cs="Sylfaen"/>
          <w:sz w:val="20"/>
          <w:lang w:val="hy-AM"/>
        </w:rPr>
        <w:t>հատկացվելու</w:t>
      </w:r>
      <w:r w:rsidRPr="00D524BC">
        <w:rPr>
          <w:rFonts w:ascii="GHEA Grapalat" w:hAnsi="GHEA Grapalat" w:cs="Sylfaen"/>
          <w:sz w:val="20"/>
          <w:lang w:val="af-ZA"/>
        </w:rPr>
        <w:t xml:space="preserve"> </w:t>
      </w:r>
      <w:r w:rsidRPr="00D524BC">
        <w:rPr>
          <w:rFonts w:ascii="GHEA Grapalat" w:hAnsi="GHEA Grapalat" w:cs="Sylfaen"/>
          <w:sz w:val="20"/>
          <w:lang w:val="hy-AM"/>
        </w:rPr>
        <w:t>պայման</w:t>
      </w:r>
      <w:r w:rsidRPr="00D524BC">
        <w:rPr>
          <w:rFonts w:ascii="GHEA Grapalat" w:hAnsi="GHEA Grapalat" w:cs="Sylfaen"/>
          <w:sz w:val="20"/>
          <w:lang w:val="af-ZA"/>
        </w:rPr>
        <w:t xml:space="preserve"> </w:t>
      </w:r>
      <w:r w:rsidRPr="00D524BC">
        <w:rPr>
          <w:rFonts w:ascii="GHEA Grapalat" w:hAnsi="GHEA Grapalat" w:cs="Sylfaen"/>
          <w:sz w:val="20"/>
          <w:lang w:val="hy-AM"/>
        </w:rPr>
        <w:t>նախատեսվելու</w:t>
      </w:r>
      <w:r w:rsidRPr="00D524BC">
        <w:rPr>
          <w:rFonts w:ascii="GHEA Grapalat" w:hAnsi="GHEA Grapalat" w:cs="Sylfaen"/>
          <w:sz w:val="20"/>
          <w:lang w:val="af-ZA"/>
        </w:rPr>
        <w:t xml:space="preserve"> </w:t>
      </w:r>
      <w:r w:rsidRPr="00D524BC">
        <w:rPr>
          <w:rFonts w:ascii="GHEA Grapalat" w:hAnsi="GHEA Grapalat" w:cs="Sylfaen"/>
          <w:sz w:val="20"/>
          <w:lang w:val="hy-AM"/>
        </w:rPr>
        <w:t>դեպքում</w:t>
      </w:r>
      <w:r w:rsidRPr="00D524BC">
        <w:rPr>
          <w:rFonts w:ascii="GHEA Grapalat" w:hAnsi="GHEA Grapalat" w:cs="Sylfaen"/>
          <w:sz w:val="20"/>
          <w:lang w:val="af-ZA"/>
        </w:rPr>
        <w:t xml:space="preserve"> </w:t>
      </w:r>
      <w:r w:rsidRPr="00D524BC">
        <w:rPr>
          <w:rFonts w:ascii="GHEA Grapalat" w:hAnsi="GHEA Grapalat" w:cs="Sylfaen"/>
          <w:sz w:val="20"/>
          <w:lang w:val="hy-AM"/>
        </w:rPr>
        <w:t>ընտրված</w:t>
      </w:r>
      <w:r w:rsidRPr="00D524BC">
        <w:rPr>
          <w:rFonts w:ascii="GHEA Grapalat" w:hAnsi="GHEA Grapalat" w:cs="Sylfaen"/>
          <w:sz w:val="20"/>
          <w:lang w:val="af-ZA"/>
        </w:rPr>
        <w:t xml:space="preserve"> </w:t>
      </w:r>
      <w:r w:rsidRPr="00D524BC">
        <w:rPr>
          <w:rFonts w:ascii="GHEA Grapalat" w:hAnsi="GHEA Grapalat" w:cs="Sylfaen"/>
          <w:sz w:val="20"/>
          <w:lang w:val="hy-AM"/>
        </w:rPr>
        <w:t>մասնակիցը</w:t>
      </w:r>
      <w:r w:rsidRPr="00D524BC">
        <w:rPr>
          <w:rFonts w:ascii="GHEA Grapalat" w:hAnsi="GHEA Grapalat" w:cs="Sylfaen"/>
          <w:sz w:val="20"/>
          <w:lang w:val="af-ZA"/>
        </w:rPr>
        <w:t xml:space="preserve"> պ</w:t>
      </w:r>
      <w:r w:rsidRPr="00D524BC">
        <w:rPr>
          <w:rFonts w:ascii="GHEA Grapalat" w:hAnsi="GHEA Grapalat" w:cs="Sylfaen"/>
          <w:sz w:val="20"/>
          <w:lang w:val="hy-AM"/>
        </w:rPr>
        <w:t>ատվիրատուին</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lang w:val="hy-AM"/>
        </w:rPr>
        <w:t>ներկայացնում</w:t>
      </w:r>
      <w:r w:rsidRPr="00D524BC">
        <w:rPr>
          <w:rFonts w:ascii="GHEA Grapalat" w:hAnsi="GHEA Grapalat" w:cs="Sylfaen"/>
          <w:sz w:val="20"/>
          <w:lang w:val="af-ZA"/>
        </w:rPr>
        <w:t xml:space="preserve"> նաև </w:t>
      </w:r>
      <w:r w:rsidRPr="00D524BC">
        <w:rPr>
          <w:rFonts w:ascii="GHEA Grapalat" w:hAnsi="GHEA Grapalat" w:cs="Sylfaen"/>
          <w:sz w:val="20"/>
          <w:lang w:val="hy-AM"/>
        </w:rPr>
        <w:t>կանխավճարի</w:t>
      </w:r>
      <w:r w:rsidRPr="00D524BC">
        <w:rPr>
          <w:rFonts w:ascii="GHEA Grapalat" w:hAnsi="GHEA Grapalat" w:cs="Sylfaen"/>
          <w:sz w:val="20"/>
          <w:lang w:val="af-ZA"/>
        </w:rPr>
        <w:t xml:space="preserve"> </w:t>
      </w:r>
      <w:r w:rsidRPr="00D524BC">
        <w:rPr>
          <w:rFonts w:ascii="GHEA Grapalat" w:hAnsi="GHEA Grapalat" w:cs="Sylfaen"/>
          <w:sz w:val="20"/>
          <w:lang w:val="hy-AM"/>
        </w:rPr>
        <w:t>ապահովում</w:t>
      </w:r>
      <w:r w:rsidRPr="00D524BC">
        <w:rPr>
          <w:rFonts w:ascii="GHEA Grapalat" w:hAnsi="GHEA Grapalat" w:cs="Sylfaen"/>
          <w:sz w:val="20"/>
          <w:lang w:val="af-ZA"/>
        </w:rPr>
        <w:t xml:space="preserve">` </w:t>
      </w:r>
      <w:r w:rsidRPr="00D524BC">
        <w:rPr>
          <w:rFonts w:ascii="GHEA Grapalat" w:hAnsi="GHEA Grapalat" w:cs="Sylfaen"/>
          <w:sz w:val="20"/>
          <w:lang w:val="hy-AM"/>
        </w:rPr>
        <w:t>կանխավճարի</w:t>
      </w:r>
      <w:r w:rsidRPr="00D524BC">
        <w:rPr>
          <w:rFonts w:ascii="GHEA Grapalat" w:hAnsi="GHEA Grapalat" w:cs="Sylfaen"/>
          <w:sz w:val="20"/>
          <w:lang w:val="af-ZA"/>
        </w:rPr>
        <w:t xml:space="preserve"> </w:t>
      </w:r>
      <w:r w:rsidRPr="00D524BC">
        <w:rPr>
          <w:rFonts w:ascii="GHEA Grapalat" w:hAnsi="GHEA Grapalat" w:cs="Sylfaen"/>
          <w:sz w:val="20"/>
          <w:lang w:val="hy-AM"/>
        </w:rPr>
        <w:t>չափով</w:t>
      </w:r>
      <w:r w:rsidRPr="00D524BC">
        <w:rPr>
          <w:rFonts w:ascii="GHEA Grapalat" w:hAnsi="GHEA Grapalat" w:cs="Sylfaen"/>
          <w:sz w:val="20"/>
          <w:lang w:val="af-ZA"/>
        </w:rPr>
        <w:t xml:space="preserve">, բանկային </w:t>
      </w:r>
      <w:r w:rsidRPr="00D524BC">
        <w:rPr>
          <w:rFonts w:ascii="GHEA Grapalat" w:hAnsi="GHEA Grapalat" w:cs="Sylfaen"/>
          <w:sz w:val="20"/>
          <w:lang w:val="hy-AM"/>
        </w:rPr>
        <w:t>երաշխիքի</w:t>
      </w:r>
      <w:r w:rsidRPr="00D524BC">
        <w:rPr>
          <w:rFonts w:ascii="GHEA Grapalat" w:hAnsi="GHEA Grapalat" w:cs="Sylfaen"/>
          <w:sz w:val="20"/>
          <w:lang w:val="af-ZA"/>
        </w:rPr>
        <w:t xml:space="preserve"> </w:t>
      </w:r>
      <w:r w:rsidRPr="00D524BC">
        <w:rPr>
          <w:rFonts w:ascii="GHEA Grapalat" w:hAnsi="GHEA Grapalat" w:cs="Sylfaen"/>
          <w:sz w:val="20"/>
          <w:lang w:val="hy-AM"/>
        </w:rPr>
        <w:t>ձևով:</w:t>
      </w:r>
      <w:r w:rsidRPr="00D524BC">
        <w:rPr>
          <w:rFonts w:ascii="GHEA Grapalat" w:hAnsi="GHEA Grapalat" w:cs="Sylfaen"/>
          <w:i/>
          <w:sz w:val="20"/>
          <w:lang w:val="af-ZA"/>
        </w:rPr>
        <w:t xml:space="preserve"> </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Pr="00D524BC" w:rsidRDefault="006E5207" w:rsidP="006E5207">
      <w:pPr>
        <w:jc w:val="center"/>
        <w:rPr>
          <w:rFonts w:ascii="GHEA Grapalat" w:hAnsi="GHEA Grapalat"/>
          <w:b/>
          <w:szCs w:val="22"/>
          <w:lang w:val="af-ZA"/>
        </w:rPr>
      </w:pPr>
    </w:p>
    <w:p w:rsidR="006E5207" w:rsidRPr="00D524BC" w:rsidRDefault="006E5207" w:rsidP="006E5207">
      <w:pPr>
        <w:jc w:val="center"/>
        <w:rPr>
          <w:rFonts w:ascii="GHEA Grapalat" w:hAnsi="GHEA Grapalat" w:cs="Arial"/>
          <w:b/>
          <w:sz w:val="20"/>
          <w:lang w:val="af-ZA"/>
        </w:rPr>
      </w:pPr>
      <w:r w:rsidRPr="00D524BC">
        <w:rPr>
          <w:rFonts w:ascii="GHEA Grapalat" w:hAnsi="GHEA Grapalat"/>
          <w:b/>
          <w:sz w:val="20"/>
          <w:lang w:val="af-ZA"/>
        </w:rPr>
        <w:t xml:space="preserve">11. </w:t>
      </w:r>
      <w:r w:rsidRPr="00D524BC">
        <w:rPr>
          <w:rFonts w:ascii="GHEA Grapalat" w:hAnsi="GHEA Grapalat" w:cs="Sylfaen"/>
          <w:b/>
          <w:sz w:val="20"/>
          <w:lang w:val="af-ZA"/>
        </w:rPr>
        <w:t>ԸՆԹԱՑԱԿԱՐԳԸ</w:t>
      </w:r>
      <w:r w:rsidRPr="00D524BC">
        <w:rPr>
          <w:rFonts w:ascii="GHEA Grapalat" w:hAnsi="GHEA Grapalat" w:cs="Arial"/>
          <w:b/>
          <w:sz w:val="20"/>
          <w:lang w:val="af-ZA"/>
        </w:rPr>
        <w:t xml:space="preserve"> </w:t>
      </w:r>
      <w:r w:rsidRPr="00D524BC">
        <w:rPr>
          <w:rFonts w:ascii="GHEA Grapalat" w:hAnsi="GHEA Grapalat" w:cs="Sylfaen"/>
          <w:b/>
          <w:sz w:val="20"/>
          <w:lang w:val="af-ZA"/>
        </w:rPr>
        <w:t>ՉԿԱՅԱՑԱԾ</w:t>
      </w:r>
      <w:r w:rsidRPr="00D524BC">
        <w:rPr>
          <w:rFonts w:ascii="GHEA Grapalat" w:hAnsi="GHEA Grapalat" w:cs="Arial"/>
          <w:b/>
          <w:sz w:val="20"/>
          <w:lang w:val="af-ZA"/>
        </w:rPr>
        <w:t xml:space="preserve"> </w:t>
      </w:r>
      <w:r w:rsidRPr="00D524BC">
        <w:rPr>
          <w:rFonts w:ascii="GHEA Grapalat" w:hAnsi="GHEA Grapalat" w:cs="Sylfaen"/>
          <w:b/>
          <w:sz w:val="20"/>
          <w:lang w:val="af-ZA"/>
        </w:rPr>
        <w:t>ՀԱՅՏԱՐԱՐԵԼԸ</w:t>
      </w:r>
    </w:p>
    <w:p w:rsidR="006E5207" w:rsidRPr="00D524BC" w:rsidRDefault="006E5207" w:rsidP="006E5207">
      <w:pPr>
        <w:jc w:val="center"/>
        <w:rPr>
          <w:rFonts w:ascii="GHEA Grapalat" w:hAnsi="GHEA Grapalat"/>
          <w:b/>
          <w:sz w:val="20"/>
          <w:lang w:val="af-ZA"/>
        </w:rPr>
      </w:pPr>
    </w:p>
    <w:p w:rsidR="006E5207" w:rsidRPr="00D524BC" w:rsidRDefault="006E5207" w:rsidP="0069073C">
      <w:pPr>
        <w:jc w:val="both"/>
        <w:rPr>
          <w:rFonts w:ascii="GHEA Grapalat" w:hAnsi="GHEA Grapalat" w:cs="Sylfaen"/>
          <w:sz w:val="20"/>
          <w:lang w:val="af-ZA"/>
        </w:rPr>
      </w:pPr>
      <w:r w:rsidRPr="00D524BC">
        <w:rPr>
          <w:rFonts w:ascii="GHEA Grapalat" w:hAnsi="GHEA Grapalat"/>
          <w:sz w:val="20"/>
          <w:lang w:val="af-ZA"/>
        </w:rPr>
        <w:t>11.</w:t>
      </w:r>
      <w:r w:rsidRPr="00D524BC">
        <w:rPr>
          <w:rFonts w:ascii="GHEA Grapalat" w:hAnsi="GHEA Grapalat" w:cs="Sylfaen"/>
          <w:sz w:val="20"/>
          <w:lang w:val="af-ZA"/>
        </w:rPr>
        <w:t xml:space="preserve">1 </w:t>
      </w:r>
      <w:r w:rsidRPr="00D524BC">
        <w:rPr>
          <w:rFonts w:ascii="GHEA Grapalat" w:hAnsi="GHEA Grapalat" w:cs="Sylfaen"/>
          <w:sz w:val="20"/>
          <w:lang w:val="ru-RU"/>
        </w:rPr>
        <w:t>Օրենքի</w:t>
      </w:r>
      <w:r w:rsidRPr="00D524BC">
        <w:rPr>
          <w:rFonts w:ascii="GHEA Grapalat" w:hAnsi="GHEA Grapalat" w:cs="Sylfaen"/>
          <w:sz w:val="20"/>
          <w:lang w:val="af-ZA"/>
        </w:rPr>
        <w:t xml:space="preserve"> 37-</w:t>
      </w:r>
      <w:r w:rsidRPr="00D524BC">
        <w:rPr>
          <w:rFonts w:ascii="GHEA Grapalat" w:hAnsi="GHEA Grapalat" w:cs="Sylfaen"/>
          <w:sz w:val="20"/>
          <w:lang w:val="ru-RU"/>
        </w:rPr>
        <w:t>րդ</w:t>
      </w:r>
      <w:r w:rsidRPr="00D524BC">
        <w:rPr>
          <w:rFonts w:ascii="GHEA Grapalat" w:hAnsi="GHEA Grapalat" w:cs="Sylfaen"/>
          <w:sz w:val="20"/>
          <w:lang w:val="af-ZA"/>
        </w:rPr>
        <w:t xml:space="preserve"> </w:t>
      </w:r>
      <w:r w:rsidRPr="00D524BC">
        <w:rPr>
          <w:rFonts w:ascii="GHEA Grapalat" w:hAnsi="GHEA Grapalat" w:cs="Sylfaen"/>
          <w:sz w:val="20"/>
          <w:lang w:val="ru-RU"/>
        </w:rPr>
        <w:t>հոդվածի</w:t>
      </w:r>
      <w:r w:rsidRPr="00D524BC">
        <w:rPr>
          <w:rFonts w:ascii="GHEA Grapalat" w:hAnsi="GHEA Grapalat" w:cs="Sylfaen"/>
          <w:sz w:val="20"/>
          <w:lang w:val="af-ZA"/>
        </w:rPr>
        <w:t xml:space="preserve"> </w:t>
      </w:r>
      <w:r w:rsidRPr="00D524BC">
        <w:rPr>
          <w:rFonts w:ascii="GHEA Grapalat" w:hAnsi="GHEA Grapalat" w:cs="Sylfaen"/>
          <w:sz w:val="20"/>
          <w:lang w:val="ru-RU"/>
        </w:rPr>
        <w:t>համաձայն</w:t>
      </w:r>
      <w:r w:rsidRPr="00D524BC">
        <w:rPr>
          <w:rFonts w:ascii="GHEA Grapalat" w:hAnsi="GHEA Grapalat" w:cs="Sylfaen"/>
          <w:sz w:val="20"/>
          <w:lang w:val="af-ZA"/>
        </w:rPr>
        <w:t xml:space="preserve">` </w:t>
      </w:r>
      <w:r w:rsidRPr="00D524BC">
        <w:rPr>
          <w:rFonts w:ascii="GHEA Grapalat" w:hAnsi="GHEA Grapalat" w:cs="Sylfaen"/>
          <w:sz w:val="20"/>
          <w:lang w:val="ru-RU"/>
        </w:rPr>
        <w:t>հանձնաժողովը</w:t>
      </w:r>
      <w:r w:rsidRPr="00D524BC">
        <w:rPr>
          <w:rFonts w:ascii="GHEA Grapalat" w:hAnsi="GHEA Grapalat" w:cs="Sylfaen"/>
          <w:sz w:val="20"/>
          <w:lang w:val="af-ZA"/>
        </w:rPr>
        <w:t xml:space="preserve">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ընթացակարգը</w:t>
      </w:r>
      <w:r w:rsidRPr="00D524BC">
        <w:rPr>
          <w:rFonts w:ascii="GHEA Grapalat" w:hAnsi="GHEA Grapalat" w:cs="Sylfaen"/>
          <w:sz w:val="20"/>
          <w:lang w:val="af-ZA"/>
        </w:rPr>
        <w:t xml:space="preserve"> </w:t>
      </w:r>
      <w:r w:rsidRPr="00D524BC">
        <w:rPr>
          <w:rFonts w:ascii="GHEA Grapalat" w:hAnsi="GHEA Grapalat" w:cs="Sylfaen"/>
          <w:sz w:val="20"/>
          <w:lang w:val="ru-RU"/>
        </w:rPr>
        <w:t>չկայացած</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հայտարարում</w:t>
      </w:r>
      <w:r w:rsidRPr="00D524BC">
        <w:rPr>
          <w:rFonts w:ascii="GHEA Grapalat" w:hAnsi="GHEA Grapalat" w:cs="Sylfaen"/>
          <w:sz w:val="20"/>
          <w:lang w:val="af-ZA"/>
        </w:rPr>
        <w:t xml:space="preserve">, </w:t>
      </w:r>
      <w:r w:rsidRPr="00D524BC">
        <w:rPr>
          <w:rFonts w:ascii="GHEA Grapalat" w:hAnsi="GHEA Grapalat" w:cs="Sylfaen"/>
          <w:sz w:val="20"/>
          <w:lang w:val="ru-RU"/>
        </w:rPr>
        <w:t>եթե</w:t>
      </w:r>
      <w:r w:rsidRPr="00D524BC">
        <w:rPr>
          <w:rFonts w:ascii="GHEA Grapalat" w:hAnsi="GHEA Grapalat" w:cs="Sylfaen"/>
          <w:sz w:val="20"/>
          <w:lang w:val="af-ZA"/>
        </w:rPr>
        <w:t>`</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1) </w:t>
      </w:r>
      <w:r w:rsidRPr="00D524BC">
        <w:rPr>
          <w:rFonts w:ascii="GHEA Grapalat" w:hAnsi="GHEA Grapalat" w:cs="Sylfaen"/>
          <w:sz w:val="20"/>
          <w:lang w:val="ru-RU"/>
        </w:rPr>
        <w:t>հայտերից</w:t>
      </w:r>
      <w:r w:rsidRPr="00D524BC">
        <w:rPr>
          <w:rFonts w:ascii="GHEA Grapalat" w:hAnsi="GHEA Grapalat" w:cs="Sylfaen"/>
          <w:sz w:val="20"/>
          <w:lang w:val="af-ZA"/>
        </w:rPr>
        <w:t xml:space="preserve"> </w:t>
      </w:r>
      <w:r w:rsidRPr="00D524BC">
        <w:rPr>
          <w:rFonts w:ascii="GHEA Grapalat" w:hAnsi="GHEA Grapalat" w:cs="Sylfaen"/>
          <w:sz w:val="20"/>
          <w:lang w:val="ru-RU"/>
        </w:rPr>
        <w:t>ոչ</w:t>
      </w:r>
      <w:r w:rsidRPr="00D524BC">
        <w:rPr>
          <w:rFonts w:ascii="GHEA Grapalat" w:hAnsi="GHEA Grapalat" w:cs="Sylfaen"/>
          <w:sz w:val="20"/>
          <w:lang w:val="af-ZA"/>
        </w:rPr>
        <w:t xml:space="preserve"> </w:t>
      </w:r>
      <w:r w:rsidRPr="00D524BC">
        <w:rPr>
          <w:rFonts w:ascii="GHEA Grapalat" w:hAnsi="GHEA Grapalat" w:cs="Sylfaen"/>
          <w:sz w:val="20"/>
          <w:lang w:val="ru-RU"/>
        </w:rPr>
        <w:t>մեկը</w:t>
      </w:r>
      <w:r w:rsidRPr="00D524BC">
        <w:rPr>
          <w:rFonts w:ascii="GHEA Grapalat" w:hAnsi="GHEA Grapalat" w:cs="Sylfaen"/>
          <w:sz w:val="20"/>
          <w:lang w:val="af-ZA"/>
        </w:rPr>
        <w:t xml:space="preserve"> </w:t>
      </w:r>
      <w:r w:rsidRPr="00D524BC">
        <w:rPr>
          <w:rFonts w:ascii="GHEA Grapalat" w:hAnsi="GHEA Grapalat" w:cs="Sylfaen"/>
          <w:sz w:val="20"/>
          <w:lang w:val="ru-RU"/>
        </w:rPr>
        <w:t>չի</w:t>
      </w:r>
      <w:r w:rsidRPr="00D524BC">
        <w:rPr>
          <w:rFonts w:ascii="GHEA Grapalat" w:hAnsi="GHEA Grapalat" w:cs="Sylfaen"/>
          <w:sz w:val="20"/>
          <w:lang w:val="af-ZA"/>
        </w:rPr>
        <w:t xml:space="preserve"> </w:t>
      </w:r>
      <w:r w:rsidRPr="00D524BC">
        <w:rPr>
          <w:rFonts w:ascii="GHEA Grapalat" w:hAnsi="GHEA Grapalat" w:cs="Sylfaen"/>
          <w:sz w:val="20"/>
          <w:lang w:val="ru-RU"/>
        </w:rPr>
        <w:t>համապատասխանում</w:t>
      </w:r>
      <w:r w:rsidRPr="00D524BC">
        <w:rPr>
          <w:rFonts w:ascii="GHEA Grapalat" w:hAnsi="GHEA Grapalat" w:cs="Sylfaen"/>
          <w:sz w:val="20"/>
          <w:lang w:val="af-ZA"/>
        </w:rPr>
        <w:t xml:space="preserve"> </w:t>
      </w:r>
      <w:r w:rsidRPr="00D524BC">
        <w:rPr>
          <w:rFonts w:ascii="GHEA Grapalat" w:hAnsi="GHEA Grapalat" w:cs="Sylfaen"/>
          <w:sz w:val="20"/>
          <w:lang w:val="ru-RU"/>
        </w:rPr>
        <w:t>հրավերի</w:t>
      </w:r>
      <w:r w:rsidRPr="00D524BC">
        <w:rPr>
          <w:rFonts w:ascii="GHEA Grapalat" w:hAnsi="GHEA Grapalat" w:cs="Sylfaen"/>
          <w:sz w:val="20"/>
          <w:lang w:val="af-ZA"/>
        </w:rPr>
        <w:t xml:space="preserve"> </w:t>
      </w:r>
      <w:r w:rsidRPr="00D524BC">
        <w:rPr>
          <w:rFonts w:ascii="GHEA Grapalat" w:hAnsi="GHEA Grapalat" w:cs="Sylfaen"/>
          <w:sz w:val="20"/>
          <w:lang w:val="ru-RU"/>
        </w:rPr>
        <w:t>պայմաններին</w:t>
      </w:r>
      <w:r w:rsidRPr="00D524BC">
        <w:rPr>
          <w:rFonts w:ascii="GHEA Grapalat" w:hAnsi="GHEA Grapalat" w:cs="Sylfaen"/>
          <w:sz w:val="20"/>
          <w:lang w:val="af-ZA"/>
        </w:rPr>
        <w:t>.</w:t>
      </w:r>
    </w:p>
    <w:p w:rsidR="006E5207" w:rsidRPr="00D524BC" w:rsidRDefault="006E5207" w:rsidP="0069073C">
      <w:pPr>
        <w:jc w:val="both"/>
        <w:rPr>
          <w:rFonts w:ascii="GHEA Grapalat" w:hAnsi="GHEA Grapalat" w:cs="Sylfaen"/>
          <w:sz w:val="20"/>
          <w:vertAlign w:val="superscript"/>
          <w:lang w:val="af-ZA"/>
        </w:rPr>
      </w:pPr>
      <w:r w:rsidRPr="00D524BC">
        <w:rPr>
          <w:rFonts w:ascii="GHEA Grapalat" w:hAnsi="GHEA Grapalat" w:cs="Sylfaen"/>
          <w:sz w:val="20"/>
          <w:lang w:val="af-ZA"/>
        </w:rPr>
        <w:t xml:space="preserve">2) </w:t>
      </w:r>
      <w:r w:rsidRPr="00D524BC">
        <w:rPr>
          <w:rFonts w:ascii="GHEA Grapalat" w:hAnsi="GHEA Grapalat" w:cs="Sylfaen"/>
          <w:sz w:val="20"/>
          <w:lang w:val="ru-RU"/>
        </w:rPr>
        <w:t>դադարում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գոյություն</w:t>
      </w:r>
      <w:r w:rsidRPr="00D524BC">
        <w:rPr>
          <w:rFonts w:ascii="GHEA Grapalat" w:hAnsi="GHEA Grapalat" w:cs="Sylfaen"/>
          <w:sz w:val="20"/>
          <w:lang w:val="af-ZA"/>
        </w:rPr>
        <w:t xml:space="preserve"> </w:t>
      </w:r>
      <w:r w:rsidRPr="00D524BC">
        <w:rPr>
          <w:rFonts w:ascii="GHEA Grapalat" w:hAnsi="GHEA Grapalat" w:cs="Sylfaen"/>
          <w:sz w:val="20"/>
          <w:lang w:val="ru-RU"/>
        </w:rPr>
        <w:t>ունենալ</w:t>
      </w:r>
      <w:r w:rsidRPr="00D524BC">
        <w:rPr>
          <w:rFonts w:ascii="GHEA Grapalat" w:hAnsi="GHEA Grapalat" w:cs="Sylfaen"/>
          <w:sz w:val="20"/>
          <w:lang w:val="af-ZA"/>
        </w:rPr>
        <w:t xml:space="preserve"> </w:t>
      </w:r>
      <w:r w:rsidRPr="00D524BC">
        <w:rPr>
          <w:rFonts w:ascii="GHEA Grapalat" w:hAnsi="GHEA Grapalat" w:cs="Sylfaen"/>
          <w:sz w:val="20"/>
          <w:lang w:val="ru-RU"/>
        </w:rPr>
        <w:t>գնման</w:t>
      </w:r>
      <w:r w:rsidRPr="00D524BC">
        <w:rPr>
          <w:rFonts w:ascii="GHEA Grapalat" w:hAnsi="GHEA Grapalat" w:cs="Sylfaen"/>
          <w:sz w:val="20"/>
          <w:lang w:val="af-ZA"/>
        </w:rPr>
        <w:t xml:space="preserve"> </w:t>
      </w:r>
      <w:r w:rsidRPr="00D524BC">
        <w:rPr>
          <w:rFonts w:ascii="GHEA Grapalat" w:hAnsi="GHEA Grapalat" w:cs="Sylfaen"/>
          <w:sz w:val="20"/>
          <w:lang w:val="ru-RU"/>
        </w:rPr>
        <w:t>պահանջը</w:t>
      </w:r>
      <w:r w:rsidRPr="00D524BC">
        <w:rPr>
          <w:rFonts w:ascii="GHEA Grapalat" w:hAnsi="GHEA Grapalat" w:cs="Sylfaen"/>
          <w:sz w:val="20"/>
          <w:lang w:val="hy-AM"/>
        </w:rPr>
        <w:t>: Ընդ որում պ</w:t>
      </w:r>
      <w:r w:rsidRPr="00D524BC">
        <w:rPr>
          <w:rFonts w:ascii="GHEA Grapalat" w:hAnsi="GHEA Grapalat" w:cs="Sylfaen"/>
          <w:sz w:val="20"/>
          <w:lang w:val="ru-RU"/>
        </w:rPr>
        <w:t>ետության</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համայնքների</w:t>
      </w:r>
      <w:r w:rsidRPr="00D524BC">
        <w:rPr>
          <w:rFonts w:ascii="GHEA Grapalat" w:hAnsi="GHEA Grapalat" w:cs="Sylfaen"/>
          <w:sz w:val="20"/>
          <w:lang w:val="af-ZA"/>
        </w:rPr>
        <w:t xml:space="preserve"> </w:t>
      </w:r>
      <w:r w:rsidRPr="00D524BC">
        <w:rPr>
          <w:rFonts w:ascii="GHEA Grapalat" w:hAnsi="GHEA Grapalat" w:cs="Sylfaen"/>
          <w:sz w:val="20"/>
          <w:lang w:val="ru-RU"/>
        </w:rPr>
        <w:t>կարիքների</w:t>
      </w:r>
      <w:r w:rsidRPr="00D524BC">
        <w:rPr>
          <w:rFonts w:ascii="GHEA Grapalat" w:hAnsi="GHEA Grapalat" w:cs="Sylfaen"/>
          <w:sz w:val="20"/>
          <w:lang w:val="af-ZA"/>
        </w:rPr>
        <w:t xml:space="preserve"> </w:t>
      </w:r>
      <w:r w:rsidRPr="00D524BC">
        <w:rPr>
          <w:rFonts w:ascii="GHEA Grapalat" w:hAnsi="GHEA Grapalat" w:cs="Sylfaen"/>
          <w:sz w:val="20"/>
          <w:lang w:val="ru-RU"/>
        </w:rPr>
        <w:t>համար</w:t>
      </w:r>
      <w:r w:rsidRPr="00D524BC">
        <w:rPr>
          <w:rFonts w:ascii="GHEA Grapalat" w:hAnsi="GHEA Grapalat" w:cs="Sylfaen"/>
          <w:sz w:val="20"/>
          <w:lang w:val="af-ZA"/>
        </w:rPr>
        <w:t xml:space="preserve"> </w:t>
      </w:r>
      <w:r w:rsidRPr="00D524BC">
        <w:rPr>
          <w:rFonts w:ascii="GHEA Grapalat" w:hAnsi="GHEA Grapalat" w:cs="Sylfaen"/>
          <w:sz w:val="20"/>
          <w:lang w:val="ru-RU"/>
        </w:rPr>
        <w:t>կազմակերպված</w:t>
      </w:r>
      <w:r w:rsidRPr="00D524BC">
        <w:rPr>
          <w:rFonts w:ascii="GHEA Grapalat" w:hAnsi="GHEA Grapalat" w:cs="Sylfaen"/>
          <w:sz w:val="20"/>
          <w:lang w:val="af-ZA"/>
        </w:rPr>
        <w:t xml:space="preserve"> </w:t>
      </w:r>
      <w:r w:rsidRPr="00D524BC">
        <w:rPr>
          <w:rFonts w:ascii="GHEA Grapalat" w:hAnsi="GHEA Grapalat" w:cs="Sylfaen"/>
          <w:sz w:val="20"/>
          <w:lang w:val="ru-RU"/>
        </w:rPr>
        <w:t>գնման</w:t>
      </w:r>
      <w:r w:rsidRPr="00D524BC">
        <w:rPr>
          <w:rFonts w:ascii="GHEA Grapalat" w:hAnsi="GHEA Grapalat" w:cs="Sylfaen"/>
          <w:sz w:val="20"/>
          <w:lang w:val="af-ZA"/>
        </w:rPr>
        <w:t xml:space="preserve"> </w:t>
      </w:r>
      <w:r w:rsidRPr="00D524BC">
        <w:rPr>
          <w:rFonts w:ascii="GHEA Grapalat" w:hAnsi="GHEA Grapalat" w:cs="Sylfaen"/>
          <w:sz w:val="20"/>
          <w:lang w:val="ru-RU"/>
        </w:rPr>
        <w:t>ընթացակարգը</w:t>
      </w:r>
      <w:r w:rsidRPr="00D524BC">
        <w:rPr>
          <w:rFonts w:ascii="GHEA Grapalat" w:hAnsi="GHEA Grapalat" w:cs="Sylfaen"/>
          <w:sz w:val="20"/>
          <w:lang w:val="af-ZA"/>
        </w:rPr>
        <w:t xml:space="preserve"> </w:t>
      </w:r>
      <w:r w:rsidRPr="00D524BC">
        <w:rPr>
          <w:rFonts w:ascii="GHEA Grapalat" w:hAnsi="GHEA Grapalat" w:cs="Sylfaen"/>
          <w:sz w:val="20"/>
          <w:lang w:val="ru-RU"/>
        </w:rPr>
        <w:t>կարող</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ամբողջությամբ</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մասնակի</w:t>
      </w:r>
      <w:r w:rsidRPr="00D524BC">
        <w:rPr>
          <w:rFonts w:ascii="GHEA Grapalat" w:hAnsi="GHEA Grapalat" w:cs="Sylfaen"/>
          <w:sz w:val="20"/>
          <w:lang w:val="af-ZA"/>
        </w:rPr>
        <w:t xml:space="preserve"> </w:t>
      </w:r>
      <w:r w:rsidRPr="00D524BC">
        <w:rPr>
          <w:rFonts w:ascii="GHEA Grapalat" w:hAnsi="GHEA Grapalat" w:cs="Sylfaen"/>
          <w:sz w:val="20"/>
          <w:lang w:val="ru-RU"/>
        </w:rPr>
        <w:t>չկայացած</w:t>
      </w:r>
      <w:r w:rsidRPr="00D524BC">
        <w:rPr>
          <w:rFonts w:ascii="GHEA Grapalat" w:hAnsi="GHEA Grapalat" w:cs="Sylfaen"/>
          <w:sz w:val="20"/>
          <w:lang w:val="af-ZA"/>
        </w:rPr>
        <w:t xml:space="preserve"> </w:t>
      </w:r>
      <w:r w:rsidRPr="00D524BC">
        <w:rPr>
          <w:rFonts w:ascii="GHEA Grapalat" w:hAnsi="GHEA Grapalat" w:cs="Sylfaen"/>
          <w:sz w:val="20"/>
          <w:lang w:val="ru-RU"/>
        </w:rPr>
        <w:t>հայտարարվել</w:t>
      </w:r>
      <w:r w:rsidRPr="00D524BC">
        <w:rPr>
          <w:rFonts w:ascii="GHEA Grapalat" w:hAnsi="GHEA Grapalat" w:cs="Sylfaen"/>
          <w:sz w:val="20"/>
          <w:lang w:val="af-ZA"/>
        </w:rPr>
        <w:t xml:space="preserve"> </w:t>
      </w:r>
      <w:r w:rsidRPr="00D524BC">
        <w:rPr>
          <w:rFonts w:ascii="GHEA Grapalat" w:hAnsi="GHEA Grapalat" w:cs="Sylfaen"/>
          <w:sz w:val="20"/>
          <w:lang w:val="ru-RU"/>
        </w:rPr>
        <w:t>համապատասխանաբար</w:t>
      </w:r>
      <w:r w:rsidRPr="00D524BC">
        <w:rPr>
          <w:rFonts w:ascii="GHEA Grapalat" w:hAnsi="GHEA Grapalat" w:cs="Sylfaen"/>
          <w:sz w:val="20"/>
          <w:lang w:val="af-ZA"/>
        </w:rPr>
        <w:t xml:space="preserve"> </w:t>
      </w:r>
      <w:r w:rsidRPr="00D524BC">
        <w:rPr>
          <w:rFonts w:ascii="GHEA Grapalat" w:hAnsi="GHEA Grapalat" w:cs="Sylfaen"/>
          <w:sz w:val="20"/>
          <w:lang w:val="ru-RU"/>
        </w:rPr>
        <w:t>Հայաստանի</w:t>
      </w:r>
      <w:r w:rsidRPr="00D524BC">
        <w:rPr>
          <w:rFonts w:ascii="GHEA Grapalat" w:hAnsi="GHEA Grapalat" w:cs="Sylfaen"/>
          <w:sz w:val="20"/>
          <w:lang w:val="af-ZA"/>
        </w:rPr>
        <w:t xml:space="preserve"> </w:t>
      </w:r>
      <w:r w:rsidRPr="00D524BC">
        <w:rPr>
          <w:rFonts w:ascii="GHEA Grapalat" w:hAnsi="GHEA Grapalat" w:cs="Sylfaen"/>
          <w:sz w:val="20"/>
          <w:lang w:val="ru-RU"/>
        </w:rPr>
        <w:t>Հանրապետության</w:t>
      </w:r>
      <w:r w:rsidRPr="00D524BC">
        <w:rPr>
          <w:rFonts w:ascii="GHEA Grapalat" w:hAnsi="GHEA Grapalat" w:cs="Sylfaen"/>
          <w:sz w:val="20"/>
          <w:lang w:val="af-ZA"/>
        </w:rPr>
        <w:t xml:space="preserve"> </w:t>
      </w:r>
      <w:r w:rsidRPr="00D524BC">
        <w:rPr>
          <w:rFonts w:ascii="GHEA Grapalat" w:hAnsi="GHEA Grapalat" w:cs="Sylfaen"/>
          <w:sz w:val="20"/>
          <w:lang w:val="ru-RU"/>
        </w:rPr>
        <w:t>կառավարության</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համայնքի</w:t>
      </w:r>
      <w:r w:rsidRPr="00D524BC">
        <w:rPr>
          <w:rFonts w:ascii="GHEA Grapalat" w:hAnsi="GHEA Grapalat" w:cs="Sylfaen"/>
          <w:sz w:val="20"/>
          <w:lang w:val="af-ZA"/>
        </w:rPr>
        <w:t xml:space="preserve"> </w:t>
      </w:r>
      <w:r w:rsidRPr="00D524BC">
        <w:rPr>
          <w:rFonts w:ascii="GHEA Grapalat" w:hAnsi="GHEA Grapalat" w:cs="Sylfaen"/>
          <w:sz w:val="20"/>
          <w:lang w:val="ru-RU"/>
        </w:rPr>
        <w:t>ավագանու</w:t>
      </w:r>
      <w:r w:rsidRPr="00D524BC">
        <w:rPr>
          <w:rFonts w:ascii="GHEA Grapalat" w:hAnsi="GHEA Grapalat" w:cs="Sylfaen"/>
          <w:sz w:val="20"/>
          <w:lang w:val="af-ZA"/>
        </w:rPr>
        <w:t xml:space="preserve">, </w:t>
      </w:r>
      <w:r w:rsidRPr="00D524BC">
        <w:rPr>
          <w:rFonts w:ascii="GHEA Grapalat" w:hAnsi="GHEA Grapalat" w:cs="Sylfaen"/>
          <w:sz w:val="20"/>
          <w:lang w:val="ru-RU"/>
        </w:rPr>
        <w:t>այլ</w:t>
      </w:r>
      <w:r w:rsidRPr="00D524BC">
        <w:rPr>
          <w:rFonts w:ascii="GHEA Grapalat" w:hAnsi="GHEA Grapalat" w:cs="Sylfaen"/>
          <w:sz w:val="20"/>
          <w:lang w:val="af-ZA"/>
        </w:rPr>
        <w:t xml:space="preserve"> </w:t>
      </w:r>
      <w:r w:rsidRPr="00D524BC">
        <w:rPr>
          <w:rFonts w:ascii="GHEA Grapalat" w:hAnsi="GHEA Grapalat" w:cs="Sylfaen"/>
          <w:sz w:val="20"/>
          <w:lang w:val="ru-RU"/>
        </w:rPr>
        <w:t>պատվիրատուների</w:t>
      </w:r>
      <w:r w:rsidRPr="00D524BC">
        <w:rPr>
          <w:rFonts w:ascii="GHEA Grapalat" w:hAnsi="GHEA Grapalat" w:cs="Sylfaen"/>
          <w:sz w:val="20"/>
          <w:lang w:val="af-ZA"/>
        </w:rPr>
        <w:t xml:space="preserve"> </w:t>
      </w:r>
      <w:r w:rsidRPr="00D524BC">
        <w:rPr>
          <w:rFonts w:ascii="GHEA Grapalat" w:hAnsi="GHEA Grapalat" w:cs="Sylfaen"/>
          <w:sz w:val="20"/>
          <w:lang w:val="ru-RU"/>
        </w:rPr>
        <w:t>դեպքում</w:t>
      </w:r>
      <w:r w:rsidRPr="00D524BC">
        <w:rPr>
          <w:rFonts w:ascii="GHEA Grapalat" w:hAnsi="GHEA Grapalat" w:cs="Sylfaen"/>
          <w:sz w:val="20"/>
          <w:lang w:val="af-ZA"/>
        </w:rPr>
        <w:t xml:space="preserve">` </w:t>
      </w:r>
      <w:r w:rsidRPr="00D524BC">
        <w:rPr>
          <w:rFonts w:ascii="GHEA Grapalat" w:hAnsi="GHEA Grapalat" w:cs="Sylfaen"/>
          <w:sz w:val="20"/>
          <w:lang w:val="ru-RU"/>
        </w:rPr>
        <w:t>ընդհանուր</w:t>
      </w:r>
      <w:r w:rsidRPr="00D524BC">
        <w:rPr>
          <w:rFonts w:ascii="GHEA Grapalat" w:hAnsi="GHEA Grapalat" w:cs="Sylfaen"/>
          <w:sz w:val="20"/>
          <w:lang w:val="af-ZA"/>
        </w:rPr>
        <w:t xml:space="preserve"> </w:t>
      </w:r>
      <w:r w:rsidRPr="00D524BC">
        <w:rPr>
          <w:rFonts w:ascii="GHEA Grapalat" w:hAnsi="GHEA Grapalat" w:cs="Sylfaen"/>
          <w:sz w:val="20"/>
          <w:lang w:val="ru-RU"/>
        </w:rPr>
        <w:t>կառավարումն</w:t>
      </w:r>
      <w:r w:rsidRPr="00D524BC">
        <w:rPr>
          <w:rFonts w:ascii="GHEA Grapalat" w:hAnsi="GHEA Grapalat" w:cs="Sylfaen"/>
          <w:sz w:val="20"/>
          <w:lang w:val="af-ZA"/>
        </w:rPr>
        <w:t xml:space="preserve"> </w:t>
      </w:r>
      <w:r w:rsidRPr="00D524BC">
        <w:rPr>
          <w:rFonts w:ascii="GHEA Grapalat" w:hAnsi="GHEA Grapalat" w:cs="Sylfaen"/>
          <w:sz w:val="20"/>
          <w:lang w:val="ru-RU"/>
        </w:rPr>
        <w:t>իրականացնող</w:t>
      </w:r>
      <w:r w:rsidRPr="00D524BC">
        <w:rPr>
          <w:rFonts w:ascii="GHEA Grapalat" w:hAnsi="GHEA Grapalat" w:cs="Sylfaen"/>
          <w:sz w:val="20"/>
          <w:lang w:val="af-ZA"/>
        </w:rPr>
        <w:t xml:space="preserve"> </w:t>
      </w:r>
      <w:r w:rsidRPr="00D524BC">
        <w:rPr>
          <w:rFonts w:ascii="GHEA Grapalat" w:hAnsi="GHEA Grapalat" w:cs="Sylfaen"/>
          <w:sz w:val="20"/>
          <w:lang w:val="ru-RU"/>
        </w:rPr>
        <w:t>լիազորված</w:t>
      </w:r>
      <w:r w:rsidRPr="00D524BC">
        <w:rPr>
          <w:rFonts w:ascii="GHEA Grapalat" w:hAnsi="GHEA Grapalat" w:cs="Sylfaen"/>
          <w:sz w:val="20"/>
          <w:lang w:val="af-ZA"/>
        </w:rPr>
        <w:t xml:space="preserve"> </w:t>
      </w:r>
      <w:r w:rsidRPr="00D524BC">
        <w:rPr>
          <w:rFonts w:ascii="GHEA Grapalat" w:hAnsi="GHEA Grapalat" w:cs="Sylfaen"/>
          <w:sz w:val="20"/>
          <w:lang w:val="ru-RU"/>
        </w:rPr>
        <w:t>մարմնի</w:t>
      </w:r>
      <w:r w:rsidRPr="00D524BC">
        <w:rPr>
          <w:rFonts w:ascii="GHEA Grapalat" w:hAnsi="GHEA Grapalat" w:cs="Sylfaen"/>
          <w:sz w:val="20"/>
          <w:lang w:val="af-ZA"/>
        </w:rPr>
        <w:t xml:space="preserve"> </w:t>
      </w:r>
      <w:r w:rsidRPr="00D524BC">
        <w:rPr>
          <w:rFonts w:ascii="GHEA Grapalat" w:hAnsi="GHEA Grapalat" w:cs="Sylfaen"/>
          <w:sz w:val="20"/>
          <w:lang w:val="ru-RU"/>
        </w:rPr>
        <w:t>ղեկավարի</w:t>
      </w:r>
      <w:r w:rsidRPr="00D524BC">
        <w:rPr>
          <w:rFonts w:ascii="GHEA Grapalat" w:hAnsi="GHEA Grapalat" w:cs="Sylfaen"/>
          <w:sz w:val="20"/>
          <w:lang w:val="af-ZA"/>
        </w:rPr>
        <w:t xml:space="preserve">, </w:t>
      </w:r>
      <w:r w:rsidRPr="00D524BC">
        <w:rPr>
          <w:rFonts w:ascii="GHEA Grapalat" w:hAnsi="GHEA Grapalat" w:cs="Sylfaen"/>
          <w:sz w:val="20"/>
        </w:rPr>
        <w:t>իսկ</w:t>
      </w:r>
      <w:r w:rsidRPr="00D524BC">
        <w:rPr>
          <w:rFonts w:ascii="GHEA Grapalat" w:hAnsi="GHEA Grapalat" w:cs="Sylfaen"/>
          <w:sz w:val="20"/>
          <w:lang w:val="af-ZA"/>
        </w:rPr>
        <w:t xml:space="preserve"> </w:t>
      </w:r>
      <w:r w:rsidRPr="00D524BC">
        <w:rPr>
          <w:rFonts w:ascii="GHEA Grapalat" w:hAnsi="GHEA Grapalat" w:cs="Sylfaen"/>
          <w:sz w:val="20"/>
        </w:rPr>
        <w:t>հիմնադրամների</w:t>
      </w:r>
      <w:r w:rsidRPr="00D524BC">
        <w:rPr>
          <w:rFonts w:ascii="GHEA Grapalat" w:hAnsi="GHEA Grapalat" w:cs="Sylfaen"/>
          <w:sz w:val="20"/>
          <w:lang w:val="af-ZA"/>
        </w:rPr>
        <w:t xml:space="preserve"> </w:t>
      </w:r>
      <w:r w:rsidRPr="00D524BC">
        <w:rPr>
          <w:rFonts w:ascii="GHEA Grapalat" w:hAnsi="GHEA Grapalat" w:cs="Sylfaen"/>
          <w:sz w:val="20"/>
        </w:rPr>
        <w:t>դեպքում</w:t>
      </w:r>
      <w:r w:rsidRPr="00D524BC">
        <w:rPr>
          <w:rFonts w:ascii="GHEA Grapalat" w:hAnsi="GHEA Grapalat" w:cs="Sylfaen"/>
          <w:sz w:val="20"/>
          <w:lang w:val="af-ZA"/>
        </w:rPr>
        <w:t xml:space="preserve"> </w:t>
      </w:r>
      <w:r w:rsidRPr="00D524BC">
        <w:rPr>
          <w:rFonts w:ascii="GHEA Grapalat" w:hAnsi="GHEA Grapalat" w:cs="Sylfaen"/>
          <w:sz w:val="20"/>
        </w:rPr>
        <w:t>հոգաբարձուների</w:t>
      </w:r>
      <w:r w:rsidRPr="00D524BC">
        <w:rPr>
          <w:rFonts w:ascii="GHEA Grapalat" w:hAnsi="GHEA Grapalat" w:cs="Sylfaen"/>
          <w:sz w:val="20"/>
          <w:lang w:val="af-ZA"/>
        </w:rPr>
        <w:t xml:space="preserve"> </w:t>
      </w:r>
      <w:r w:rsidRPr="00D524BC">
        <w:rPr>
          <w:rFonts w:ascii="GHEA Grapalat" w:hAnsi="GHEA Grapalat" w:cs="Sylfaen"/>
          <w:sz w:val="20"/>
        </w:rPr>
        <w:t>խորհրդի</w:t>
      </w:r>
      <w:r w:rsidRPr="00D524BC">
        <w:rPr>
          <w:rFonts w:ascii="GHEA Grapalat" w:hAnsi="GHEA Grapalat" w:cs="Sylfaen"/>
          <w:sz w:val="20"/>
          <w:lang w:val="af-ZA"/>
        </w:rPr>
        <w:t xml:space="preserve"> </w:t>
      </w:r>
      <w:r w:rsidRPr="00D524BC">
        <w:rPr>
          <w:rFonts w:ascii="GHEA Grapalat" w:hAnsi="GHEA Grapalat" w:cs="Sylfaen"/>
          <w:sz w:val="20"/>
        </w:rPr>
        <w:t>որոշման</w:t>
      </w:r>
      <w:r w:rsidRPr="00D524BC">
        <w:rPr>
          <w:rFonts w:ascii="GHEA Grapalat" w:hAnsi="GHEA Grapalat" w:cs="Sylfaen"/>
          <w:sz w:val="20"/>
          <w:lang w:val="af-ZA"/>
        </w:rPr>
        <w:t xml:space="preserve"> </w:t>
      </w:r>
      <w:r w:rsidRPr="00D524BC">
        <w:rPr>
          <w:rFonts w:ascii="GHEA Grapalat" w:hAnsi="GHEA Grapalat" w:cs="Sylfaen"/>
          <w:sz w:val="20"/>
        </w:rPr>
        <w:t>հիման</w:t>
      </w:r>
      <w:r w:rsidRPr="00D524BC">
        <w:rPr>
          <w:rFonts w:ascii="GHEA Grapalat" w:hAnsi="GHEA Grapalat" w:cs="Sylfaen"/>
          <w:sz w:val="20"/>
          <w:lang w:val="af-ZA"/>
        </w:rPr>
        <w:t xml:space="preserve"> </w:t>
      </w:r>
      <w:r w:rsidRPr="00D524BC">
        <w:rPr>
          <w:rFonts w:ascii="GHEA Grapalat" w:hAnsi="GHEA Grapalat" w:cs="Sylfaen"/>
          <w:sz w:val="20"/>
        </w:rPr>
        <w:t>վրա</w:t>
      </w:r>
      <w:r w:rsidRPr="00D524BC">
        <w:rPr>
          <w:rStyle w:val="aff1"/>
          <w:rFonts w:ascii="GHEA Grapalat" w:hAnsi="GHEA Grapalat" w:cs="Sylfaen"/>
          <w:color w:val="FFFFFF"/>
          <w:sz w:val="20"/>
        </w:rPr>
        <w:footnoteReference w:id="5"/>
      </w:r>
      <w:r w:rsidRPr="00D524BC">
        <w:rPr>
          <w:rFonts w:ascii="GHEA Grapalat" w:hAnsi="GHEA Grapalat" w:cs="Sylfaen"/>
          <w:sz w:val="20"/>
          <w:lang w:val="hy-AM"/>
        </w:rPr>
        <w:t>:</w:t>
      </w:r>
      <w:r w:rsidRPr="00D524BC">
        <w:rPr>
          <w:rFonts w:ascii="GHEA Grapalat" w:hAnsi="GHEA Grapalat" w:cs="Sylfaen"/>
          <w:sz w:val="20"/>
          <w:vertAlign w:val="superscript"/>
          <w:lang w:val="af-ZA"/>
        </w:rPr>
        <w:t>14</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3) </w:t>
      </w:r>
      <w:r w:rsidRPr="00D524BC">
        <w:rPr>
          <w:rFonts w:ascii="GHEA Grapalat" w:hAnsi="GHEA Grapalat" w:cs="Sylfaen"/>
          <w:sz w:val="20"/>
          <w:lang w:val="hy-AM"/>
        </w:rPr>
        <w:t>ոչ</w:t>
      </w:r>
      <w:r w:rsidRPr="00D524BC">
        <w:rPr>
          <w:rFonts w:ascii="GHEA Grapalat" w:hAnsi="GHEA Grapalat" w:cs="Sylfaen"/>
          <w:sz w:val="20"/>
          <w:lang w:val="af-ZA"/>
        </w:rPr>
        <w:t xml:space="preserve"> </w:t>
      </w:r>
      <w:r w:rsidRPr="00D524BC">
        <w:rPr>
          <w:rFonts w:ascii="GHEA Grapalat" w:hAnsi="GHEA Grapalat" w:cs="Sylfaen"/>
          <w:sz w:val="20"/>
          <w:lang w:val="hy-AM"/>
        </w:rPr>
        <w:t>մի</w:t>
      </w:r>
      <w:r w:rsidRPr="00D524BC">
        <w:rPr>
          <w:rFonts w:ascii="GHEA Grapalat" w:hAnsi="GHEA Grapalat" w:cs="Sylfaen"/>
          <w:sz w:val="20"/>
          <w:lang w:val="af-ZA"/>
        </w:rPr>
        <w:t xml:space="preserve"> </w:t>
      </w:r>
      <w:r w:rsidRPr="00D524BC">
        <w:rPr>
          <w:rFonts w:ascii="GHEA Grapalat" w:hAnsi="GHEA Grapalat" w:cs="Sylfaen"/>
          <w:sz w:val="20"/>
          <w:lang w:val="hy-AM"/>
        </w:rPr>
        <w:t>հայտ</w:t>
      </w:r>
      <w:r w:rsidRPr="00D524BC">
        <w:rPr>
          <w:rFonts w:ascii="GHEA Grapalat" w:hAnsi="GHEA Grapalat" w:cs="Sylfaen"/>
          <w:sz w:val="20"/>
          <w:lang w:val="af-ZA"/>
        </w:rPr>
        <w:t xml:space="preserve"> </w:t>
      </w:r>
      <w:r w:rsidRPr="00D524BC">
        <w:rPr>
          <w:rFonts w:ascii="GHEA Grapalat" w:hAnsi="GHEA Grapalat" w:cs="Sylfaen"/>
          <w:sz w:val="20"/>
          <w:lang w:val="hy-AM"/>
        </w:rPr>
        <w:t>չի</w:t>
      </w:r>
      <w:r w:rsidRPr="00D524BC">
        <w:rPr>
          <w:rFonts w:ascii="GHEA Grapalat" w:hAnsi="GHEA Grapalat" w:cs="Sylfaen"/>
          <w:sz w:val="20"/>
          <w:lang w:val="af-ZA"/>
        </w:rPr>
        <w:t xml:space="preserve"> </w:t>
      </w:r>
      <w:r w:rsidRPr="00D524BC">
        <w:rPr>
          <w:rFonts w:ascii="GHEA Grapalat" w:hAnsi="GHEA Grapalat" w:cs="Sylfaen"/>
          <w:sz w:val="20"/>
          <w:lang w:val="hy-AM"/>
        </w:rPr>
        <w:t>ներկայացվել</w:t>
      </w:r>
      <w:r w:rsidRPr="00D524BC">
        <w:rPr>
          <w:rFonts w:ascii="GHEA Grapalat" w:hAnsi="GHEA Grapalat" w:cs="Sylfaen"/>
          <w:sz w:val="20"/>
          <w:lang w:val="af-ZA"/>
        </w:rPr>
        <w:t>.</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4) </w:t>
      </w:r>
      <w:r w:rsidRPr="00D524BC">
        <w:rPr>
          <w:rFonts w:ascii="GHEA Grapalat" w:hAnsi="GHEA Grapalat" w:cs="Sylfaen"/>
          <w:sz w:val="20"/>
          <w:lang w:val="ru-RU"/>
        </w:rPr>
        <w:t>պայմանագիր</w:t>
      </w:r>
      <w:r w:rsidRPr="00D524BC">
        <w:rPr>
          <w:rFonts w:ascii="GHEA Grapalat" w:hAnsi="GHEA Grapalat" w:cs="Sylfaen"/>
          <w:sz w:val="20"/>
          <w:lang w:val="af-ZA"/>
        </w:rPr>
        <w:t xml:space="preserve"> </w:t>
      </w:r>
      <w:r w:rsidRPr="00D524BC">
        <w:rPr>
          <w:rFonts w:ascii="GHEA Grapalat" w:hAnsi="GHEA Grapalat" w:cs="Sylfaen"/>
          <w:sz w:val="20"/>
          <w:lang w:val="ru-RU"/>
        </w:rPr>
        <w:t>չի</w:t>
      </w:r>
      <w:r w:rsidRPr="00D524BC">
        <w:rPr>
          <w:rFonts w:ascii="GHEA Grapalat" w:hAnsi="GHEA Grapalat" w:cs="Sylfaen"/>
          <w:sz w:val="20"/>
          <w:lang w:val="af-ZA"/>
        </w:rPr>
        <w:t xml:space="preserve"> </w:t>
      </w:r>
      <w:r w:rsidRPr="00D524BC">
        <w:rPr>
          <w:rFonts w:ascii="GHEA Grapalat" w:hAnsi="GHEA Grapalat" w:cs="Sylfaen"/>
          <w:sz w:val="20"/>
          <w:lang w:val="ru-RU"/>
        </w:rPr>
        <w:t>կնքվում։</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11.2 Գ</w:t>
      </w:r>
      <w:r w:rsidRPr="00D524BC">
        <w:rPr>
          <w:rFonts w:ascii="GHEA Grapalat" w:hAnsi="GHEA Grapalat" w:cs="Sylfaen"/>
          <w:sz w:val="20"/>
          <w:lang w:val="ru-RU"/>
        </w:rPr>
        <w:t>նման</w:t>
      </w:r>
      <w:r w:rsidRPr="00D524BC">
        <w:rPr>
          <w:rFonts w:ascii="GHEA Grapalat" w:hAnsi="GHEA Grapalat" w:cs="Sylfaen"/>
          <w:sz w:val="20"/>
          <w:lang w:val="af-ZA"/>
        </w:rPr>
        <w:t xml:space="preserve"> </w:t>
      </w:r>
      <w:r w:rsidRPr="00D524BC">
        <w:rPr>
          <w:rFonts w:ascii="GHEA Grapalat" w:hAnsi="GHEA Grapalat" w:cs="Sylfaen"/>
          <w:sz w:val="20"/>
          <w:lang w:val="ru-RU"/>
        </w:rPr>
        <w:t>ընթացակարգը</w:t>
      </w:r>
      <w:r w:rsidRPr="00D524BC">
        <w:rPr>
          <w:rFonts w:ascii="GHEA Grapalat" w:hAnsi="GHEA Grapalat" w:cs="Sylfaen"/>
          <w:sz w:val="20"/>
          <w:lang w:val="af-ZA"/>
        </w:rPr>
        <w:t xml:space="preserve"> </w:t>
      </w:r>
      <w:r w:rsidRPr="00D524BC">
        <w:rPr>
          <w:rFonts w:ascii="GHEA Grapalat" w:hAnsi="GHEA Grapalat" w:cs="Sylfaen"/>
          <w:sz w:val="20"/>
          <w:lang w:val="ru-RU"/>
        </w:rPr>
        <w:t>չկայացած</w:t>
      </w:r>
      <w:r w:rsidRPr="00D524BC">
        <w:rPr>
          <w:rFonts w:ascii="GHEA Grapalat" w:hAnsi="GHEA Grapalat" w:cs="Sylfaen"/>
          <w:sz w:val="20"/>
          <w:lang w:val="af-ZA"/>
        </w:rPr>
        <w:t xml:space="preserve"> </w:t>
      </w:r>
      <w:r w:rsidRPr="00D524BC">
        <w:rPr>
          <w:rFonts w:ascii="GHEA Grapalat" w:hAnsi="GHEA Grapalat" w:cs="Sylfaen"/>
          <w:sz w:val="20"/>
          <w:lang w:val="ru-RU"/>
        </w:rPr>
        <w:t>հայտարարվելու</w:t>
      </w:r>
      <w:r w:rsidRPr="00D524BC">
        <w:rPr>
          <w:rFonts w:ascii="GHEA Grapalat" w:hAnsi="GHEA Grapalat" w:cs="Sylfaen"/>
          <w:sz w:val="20"/>
        </w:rPr>
        <w:t>ն</w:t>
      </w:r>
      <w:r w:rsidRPr="00D524BC">
        <w:rPr>
          <w:rFonts w:ascii="GHEA Grapalat" w:hAnsi="GHEA Grapalat" w:cs="Sylfaen"/>
          <w:sz w:val="20"/>
          <w:lang w:val="af-ZA"/>
        </w:rPr>
        <w:t xml:space="preserve"> </w:t>
      </w:r>
      <w:r w:rsidRPr="00D524BC">
        <w:rPr>
          <w:rFonts w:ascii="GHEA Grapalat" w:hAnsi="GHEA Grapalat" w:cs="Sylfaen"/>
          <w:sz w:val="20"/>
        </w:rPr>
        <w:t>հաջորդող</w:t>
      </w:r>
      <w:r w:rsidRPr="00D524BC">
        <w:rPr>
          <w:rFonts w:ascii="GHEA Grapalat" w:hAnsi="GHEA Grapalat" w:cs="Sylfaen"/>
          <w:sz w:val="20"/>
          <w:lang w:val="af-ZA"/>
        </w:rPr>
        <w:t xml:space="preserve"> </w:t>
      </w:r>
      <w:r w:rsidRPr="00D524BC">
        <w:rPr>
          <w:rFonts w:ascii="GHEA Grapalat" w:hAnsi="GHEA Grapalat" w:cs="Sylfaen"/>
          <w:sz w:val="20"/>
        </w:rPr>
        <w:t>աշխատանքային</w:t>
      </w:r>
      <w:r w:rsidRPr="00D524BC">
        <w:rPr>
          <w:rFonts w:ascii="GHEA Grapalat" w:hAnsi="GHEA Grapalat" w:cs="Sylfaen"/>
          <w:sz w:val="20"/>
          <w:lang w:val="af-ZA"/>
        </w:rPr>
        <w:t xml:space="preserve"> </w:t>
      </w:r>
      <w:r w:rsidRPr="00D524BC">
        <w:rPr>
          <w:rFonts w:ascii="GHEA Grapalat" w:hAnsi="GHEA Grapalat" w:cs="Sylfaen"/>
          <w:sz w:val="20"/>
          <w:lang w:val="ru-RU"/>
        </w:rPr>
        <w:t>օրվա</w:t>
      </w:r>
      <w:r w:rsidRPr="00D524BC">
        <w:rPr>
          <w:rFonts w:ascii="GHEA Grapalat" w:hAnsi="GHEA Grapalat" w:cs="Sylfaen"/>
          <w:sz w:val="20"/>
          <w:lang w:val="af-ZA"/>
        </w:rPr>
        <w:t xml:space="preserve"> </w:t>
      </w:r>
      <w:r w:rsidRPr="00D524BC">
        <w:rPr>
          <w:rFonts w:ascii="GHEA Grapalat" w:hAnsi="GHEA Grapalat" w:cs="Sylfaen"/>
          <w:sz w:val="20"/>
          <w:lang w:val="ru-RU"/>
        </w:rPr>
        <w:t>ընթացքում</w:t>
      </w:r>
      <w:r w:rsidRPr="00D524BC">
        <w:rPr>
          <w:rFonts w:ascii="GHEA Grapalat" w:hAnsi="GHEA Grapalat" w:cs="Sylfaen"/>
          <w:sz w:val="20"/>
          <w:lang w:val="af-ZA"/>
        </w:rPr>
        <w:t>, պ</w:t>
      </w:r>
      <w:r w:rsidRPr="00D524BC">
        <w:rPr>
          <w:rFonts w:ascii="GHEA Grapalat" w:hAnsi="GHEA Grapalat" w:cs="Sylfaen"/>
          <w:sz w:val="20"/>
          <w:lang w:val="ru-RU"/>
        </w:rPr>
        <w:t>ատվիրատուն</w:t>
      </w:r>
      <w:r w:rsidRPr="00D524BC">
        <w:rPr>
          <w:rFonts w:ascii="GHEA Grapalat" w:hAnsi="GHEA Grapalat" w:cs="Sylfaen"/>
          <w:sz w:val="20"/>
          <w:lang w:val="af-ZA"/>
        </w:rPr>
        <w:t xml:space="preserve"> տեղեկագրում հրապարակում է </w:t>
      </w:r>
      <w:r w:rsidRPr="00D524BC">
        <w:rPr>
          <w:rFonts w:ascii="GHEA Grapalat" w:hAnsi="GHEA Grapalat" w:cs="Sylfaen"/>
          <w:sz w:val="20"/>
          <w:lang w:val="ru-RU"/>
        </w:rPr>
        <w:t>հայտարարություն</w:t>
      </w:r>
      <w:r w:rsidRPr="00D524BC">
        <w:rPr>
          <w:rFonts w:ascii="GHEA Grapalat" w:hAnsi="GHEA Grapalat" w:cs="Sylfaen"/>
          <w:sz w:val="20"/>
          <w:lang w:val="af-ZA"/>
        </w:rPr>
        <w:t xml:space="preserve">, </w:t>
      </w:r>
      <w:r w:rsidRPr="00D524BC">
        <w:rPr>
          <w:rFonts w:ascii="GHEA Grapalat" w:hAnsi="GHEA Grapalat" w:cs="Sylfaen"/>
          <w:sz w:val="20"/>
          <w:lang w:val="ru-RU"/>
        </w:rPr>
        <w:t>որում</w:t>
      </w:r>
      <w:r w:rsidRPr="00D524BC">
        <w:rPr>
          <w:rFonts w:ascii="GHEA Grapalat" w:hAnsi="GHEA Grapalat" w:cs="Sylfaen"/>
          <w:sz w:val="20"/>
          <w:lang w:val="af-ZA"/>
        </w:rPr>
        <w:t xml:space="preserve"> </w:t>
      </w:r>
      <w:r w:rsidRPr="00D524BC">
        <w:rPr>
          <w:rFonts w:ascii="GHEA Grapalat" w:hAnsi="GHEA Grapalat" w:cs="Sylfaen"/>
          <w:sz w:val="20"/>
          <w:lang w:val="ru-RU"/>
        </w:rPr>
        <w:t>նշվում</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գնման</w:t>
      </w:r>
      <w:r w:rsidRPr="00D524BC">
        <w:rPr>
          <w:rFonts w:ascii="GHEA Grapalat" w:hAnsi="GHEA Grapalat" w:cs="Sylfaen"/>
          <w:sz w:val="20"/>
          <w:lang w:val="af-ZA"/>
        </w:rPr>
        <w:t xml:space="preserve"> </w:t>
      </w:r>
      <w:r w:rsidRPr="00D524BC">
        <w:rPr>
          <w:rFonts w:ascii="GHEA Grapalat" w:hAnsi="GHEA Grapalat" w:cs="Sylfaen"/>
          <w:sz w:val="20"/>
          <w:lang w:val="ru-RU"/>
        </w:rPr>
        <w:t>ընթացակարգը</w:t>
      </w:r>
      <w:r w:rsidRPr="00D524BC">
        <w:rPr>
          <w:rFonts w:ascii="GHEA Grapalat" w:hAnsi="GHEA Grapalat" w:cs="Sylfaen"/>
          <w:sz w:val="20"/>
          <w:lang w:val="af-ZA"/>
        </w:rPr>
        <w:t xml:space="preserve"> </w:t>
      </w:r>
      <w:r w:rsidRPr="00D524BC">
        <w:rPr>
          <w:rFonts w:ascii="GHEA Grapalat" w:hAnsi="GHEA Grapalat" w:cs="Sylfaen"/>
          <w:sz w:val="20"/>
          <w:lang w:val="ru-RU"/>
        </w:rPr>
        <w:t>չկայացած</w:t>
      </w:r>
      <w:r w:rsidRPr="00D524BC">
        <w:rPr>
          <w:rFonts w:ascii="GHEA Grapalat" w:hAnsi="GHEA Grapalat" w:cs="Sylfaen"/>
          <w:sz w:val="20"/>
          <w:lang w:val="af-ZA"/>
        </w:rPr>
        <w:t xml:space="preserve"> </w:t>
      </w:r>
      <w:r w:rsidRPr="00D524BC">
        <w:rPr>
          <w:rFonts w:ascii="GHEA Grapalat" w:hAnsi="GHEA Grapalat" w:cs="Sylfaen"/>
          <w:sz w:val="20"/>
          <w:lang w:val="ru-RU"/>
        </w:rPr>
        <w:t>հայտարարվելու</w:t>
      </w:r>
      <w:r w:rsidRPr="00D524BC">
        <w:rPr>
          <w:rFonts w:ascii="GHEA Grapalat" w:hAnsi="GHEA Grapalat" w:cs="Sylfaen"/>
          <w:sz w:val="20"/>
          <w:lang w:val="af-ZA"/>
        </w:rPr>
        <w:t xml:space="preserve"> </w:t>
      </w:r>
      <w:r w:rsidRPr="00D524BC">
        <w:rPr>
          <w:rFonts w:ascii="GHEA Grapalat" w:hAnsi="GHEA Grapalat" w:cs="Sylfaen"/>
          <w:sz w:val="20"/>
          <w:lang w:val="ru-RU"/>
        </w:rPr>
        <w:t>հիմնավորումը։</w:t>
      </w:r>
      <w:r w:rsidRPr="00D524BC">
        <w:rPr>
          <w:rFonts w:ascii="GHEA Grapalat" w:hAnsi="GHEA Grapalat" w:cs="Sylfaen"/>
          <w:sz w:val="20"/>
          <w:lang w:val="af-ZA"/>
        </w:rPr>
        <w:t xml:space="preserve"> </w:t>
      </w:r>
    </w:p>
    <w:p w:rsidR="006E5207" w:rsidRPr="00D524BC" w:rsidRDefault="006E5207" w:rsidP="006E5207">
      <w:pPr>
        <w:ind w:firstLine="567"/>
        <w:jc w:val="both"/>
        <w:rPr>
          <w:rFonts w:ascii="GHEA Grapalat" w:hAnsi="GHEA Grapalat" w:cs="Sylfaen"/>
          <w:sz w:val="20"/>
          <w:lang w:val="af-ZA"/>
        </w:rPr>
      </w:pPr>
    </w:p>
    <w:p w:rsidR="006E5207" w:rsidRPr="00D524BC" w:rsidRDefault="006E5207" w:rsidP="006E5207">
      <w:pPr>
        <w:pStyle w:val="af6"/>
        <w:spacing w:after="0" w:line="240" w:lineRule="auto"/>
        <w:ind w:firstLine="720"/>
        <w:rPr>
          <w:rFonts w:ascii="GHEA Grapalat" w:hAnsi="GHEA Grapalat" w:cs="Times New Roman"/>
          <w:sz w:val="18"/>
          <w:szCs w:val="18"/>
          <w:u w:val="single"/>
          <w:lang w:val="af-ZA"/>
        </w:rPr>
      </w:pPr>
    </w:p>
    <w:p w:rsidR="006E5207" w:rsidRPr="00D524BC" w:rsidRDefault="006E5207" w:rsidP="006E5207">
      <w:pPr>
        <w:jc w:val="center"/>
        <w:rPr>
          <w:rFonts w:ascii="GHEA Grapalat" w:hAnsi="GHEA Grapalat"/>
          <w:b/>
          <w:sz w:val="20"/>
          <w:lang w:val="af-ZA"/>
        </w:rPr>
      </w:pPr>
      <w:r w:rsidRPr="00D524BC">
        <w:rPr>
          <w:rFonts w:ascii="GHEA Grapalat" w:hAnsi="GHEA Grapalat"/>
          <w:b/>
          <w:sz w:val="20"/>
          <w:lang w:val="af-ZA"/>
        </w:rPr>
        <w:t xml:space="preserve">12. ԳՆՄԱՆ ԳՈՐԾԸՆԹԱՑԻ ՀԵՏ ԿԱՊՎԱԾ ԳՈՐԾՈՂՈՒԹՅՈՒՆՆԵՐԸ ԵՎ (ԿԱՄ) </w:t>
      </w:r>
    </w:p>
    <w:p w:rsidR="006E5207" w:rsidRPr="00D524BC" w:rsidRDefault="006E5207" w:rsidP="006E5207">
      <w:pPr>
        <w:jc w:val="center"/>
        <w:rPr>
          <w:rFonts w:ascii="GHEA Grapalat" w:hAnsi="GHEA Grapalat"/>
          <w:b/>
          <w:sz w:val="20"/>
          <w:lang w:val="af-ZA"/>
        </w:rPr>
      </w:pPr>
      <w:r w:rsidRPr="00D524BC">
        <w:rPr>
          <w:rFonts w:ascii="GHEA Grapalat" w:hAnsi="GHEA Grapalat"/>
          <w:b/>
          <w:sz w:val="20"/>
          <w:lang w:val="af-ZA"/>
        </w:rPr>
        <w:t xml:space="preserve">ԸՆԴՈՒՆՎԱԾ ՈՐՈՇՈՒՄՆԵՐԸ ԲՈՂՈՔԱՐԿԵԼՈՒ ՄԱՍՆԱԿՑԻ </w:t>
      </w:r>
    </w:p>
    <w:p w:rsidR="006E5207" w:rsidRPr="00D524BC" w:rsidRDefault="006E5207" w:rsidP="006E5207">
      <w:pPr>
        <w:jc w:val="center"/>
        <w:rPr>
          <w:rFonts w:ascii="GHEA Grapalat" w:hAnsi="GHEA Grapalat"/>
          <w:b/>
          <w:sz w:val="20"/>
          <w:lang w:val="af-ZA"/>
        </w:rPr>
      </w:pPr>
      <w:r w:rsidRPr="00D524BC">
        <w:rPr>
          <w:rFonts w:ascii="GHEA Grapalat" w:hAnsi="GHEA Grapalat"/>
          <w:b/>
          <w:sz w:val="20"/>
          <w:lang w:val="af-ZA"/>
        </w:rPr>
        <w:t>ԻՐԱՎՈՒՆՔԸ ԵՎ ԿԱՐԳԸ</w:t>
      </w:r>
    </w:p>
    <w:p w:rsidR="006E5207" w:rsidRPr="00D524BC" w:rsidRDefault="006E5207" w:rsidP="006E5207">
      <w:pPr>
        <w:jc w:val="center"/>
        <w:rPr>
          <w:rFonts w:ascii="GHEA Grapalat" w:hAnsi="GHEA Grapalat"/>
          <w:b/>
          <w:sz w:val="20"/>
          <w:lang w:val="af-ZA"/>
        </w:rPr>
      </w:pP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12.1</w:t>
      </w:r>
      <w:r w:rsidRPr="00D524BC">
        <w:rPr>
          <w:rFonts w:ascii="GHEA Grapalat" w:hAnsi="GHEA Grapalat"/>
          <w:sz w:val="20"/>
          <w:szCs w:val="20"/>
          <w:lang w:val="af-ZA"/>
        </w:rPr>
        <w:t xml:space="preserve">  </w:t>
      </w:r>
      <w:r w:rsidRPr="00D524BC">
        <w:rPr>
          <w:rFonts w:ascii="GHEA Grapalat" w:hAnsi="GHEA Grapalat" w:cs="Sylfaen"/>
          <w:sz w:val="20"/>
          <w:szCs w:val="20"/>
          <w:lang w:val="ru-RU"/>
        </w:rPr>
        <w:t>Յուրաքանչյուր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բողոքարկելու</w:t>
      </w:r>
      <w:r w:rsidRPr="00D524BC">
        <w:rPr>
          <w:rFonts w:ascii="GHEA Grapalat" w:hAnsi="GHEA Grapalat" w:cs="Sylfaen"/>
          <w:sz w:val="20"/>
          <w:szCs w:val="20"/>
          <w:lang w:val="af-ZA"/>
        </w:rPr>
        <w:t xml:space="preserve"> 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հանձնաժողովի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Mariam" w:hAnsi="GHEA Mariam" w:cs="Sylfaen"/>
          <w:sz w:val="20"/>
          <w:szCs w:val="20"/>
          <w:lang w:val="af-ZA"/>
        </w:rPr>
        <w:t xml:space="preserve"> </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գործողությունները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անգործությունը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որոշումները։</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12.2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թվում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հարաբերությունները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վարչական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հարաբերություններ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չեն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դրանք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կարգավորվում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Հայաստանի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Հանարապետության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քաղաքացիաիրավական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հարաբերությունները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կարգավորող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օրենսդրությամբ։</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12.3  </w:t>
      </w:r>
      <w:r w:rsidRPr="00D524BC">
        <w:rPr>
          <w:rFonts w:ascii="GHEA Grapalat" w:hAnsi="GHEA Grapalat" w:cs="Sylfaen"/>
          <w:sz w:val="20"/>
          <w:szCs w:val="20"/>
          <w:lang w:val="ru-RU"/>
        </w:rPr>
        <w:t>Յուրաքանչյուր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Օրենքի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համաձայն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 </w:t>
      </w:r>
      <w:r w:rsidRPr="00D524BC">
        <w:rPr>
          <w:rFonts w:ascii="GHEA Grapalat" w:hAnsi="GHEA Grapalat" w:cs="Sylfaen"/>
          <w:sz w:val="20"/>
          <w:szCs w:val="20"/>
          <w:lang w:val="ru-RU"/>
        </w:rPr>
        <w:t>նախքան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պայմանագրի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կնքումը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բողոքարկելու</w:t>
      </w:r>
      <w:r w:rsidRPr="00D524BC">
        <w:rPr>
          <w:rFonts w:ascii="GHEA Grapalat" w:hAnsi="GHEA Grapalat" w:cs="Sylfaen"/>
          <w:sz w:val="20"/>
          <w:szCs w:val="20"/>
          <w:lang w:val="af-ZA"/>
        </w:rPr>
        <w:t xml:space="preserve"> 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հանձնաժողովի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գործողությունները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անգործությունը</w:t>
      </w:r>
      <w:r w:rsidRPr="00D524BC">
        <w:rPr>
          <w:rFonts w:ascii="GHEA Grapalat" w:hAnsi="GHEA Grapalat" w:cs="Sylfaen"/>
          <w:sz w:val="20"/>
          <w:szCs w:val="20"/>
          <w:lang w:val="af-ZA"/>
        </w:rPr>
        <w:t xml:space="preserve">) և </w:t>
      </w:r>
      <w:r w:rsidRPr="00D524BC">
        <w:rPr>
          <w:rFonts w:ascii="GHEA Grapalat" w:hAnsi="GHEA Grapalat" w:cs="Sylfaen"/>
          <w:sz w:val="20"/>
          <w:szCs w:val="20"/>
          <w:lang w:val="ru-RU"/>
        </w:rPr>
        <w:t>որոշումները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w:t>
      </w:r>
    </w:p>
    <w:p w:rsidR="006E5207" w:rsidRPr="00D524BC" w:rsidRDefault="006E5207" w:rsidP="006E5207">
      <w:pPr>
        <w:ind w:firstLine="567"/>
        <w:jc w:val="both"/>
        <w:rPr>
          <w:rFonts w:ascii="GHEA Grapalat" w:hAnsi="GHEA Grapalat" w:cs="Sylfaen"/>
          <w:sz w:val="20"/>
          <w:szCs w:val="20"/>
          <w:lang w:val="af-ZA"/>
        </w:rPr>
      </w:pPr>
      <w:bookmarkStart w:id="6" w:name="_Hlk9264573"/>
      <w:r w:rsidRPr="00D524BC">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2) </w:t>
      </w:r>
      <w:r w:rsidRPr="00D524BC">
        <w:rPr>
          <w:rFonts w:ascii="GHEA Grapalat" w:hAnsi="GHEA Grapalat" w:cs="Sylfaen"/>
          <w:sz w:val="20"/>
          <w:szCs w:val="20"/>
          <w:lang w:val="ru-RU"/>
        </w:rPr>
        <w:t>դատական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կարգով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հանձնաժողովի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գործողությունները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անգործությունը</w:t>
      </w:r>
      <w:r w:rsidRPr="00D524BC">
        <w:rPr>
          <w:rFonts w:ascii="GHEA Grapalat" w:hAnsi="GHEA Grapalat" w:cs="Sylfaen"/>
          <w:sz w:val="20"/>
          <w:szCs w:val="20"/>
          <w:lang w:val="af-ZA"/>
        </w:rPr>
        <w:t xml:space="preserve">) և </w:t>
      </w:r>
      <w:r w:rsidRPr="00D524BC">
        <w:rPr>
          <w:rFonts w:ascii="GHEA Grapalat" w:hAnsi="GHEA Grapalat" w:cs="Sylfaen"/>
          <w:sz w:val="20"/>
          <w:szCs w:val="20"/>
          <w:lang w:val="ru-RU"/>
        </w:rPr>
        <w:t>որոշումները։</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12.4  </w:t>
      </w:r>
      <w:r w:rsidRPr="00D524BC">
        <w:rPr>
          <w:rFonts w:ascii="GHEA Grapalat" w:hAnsi="GHEA Grapalat" w:cs="Sylfaen"/>
          <w:sz w:val="20"/>
          <w:szCs w:val="20"/>
          <w:lang w:val="ru-RU"/>
        </w:rPr>
        <w:t>Եթե</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 </w:t>
      </w:r>
      <w:r w:rsidRPr="00D524BC">
        <w:rPr>
          <w:rFonts w:ascii="GHEA Grapalat" w:hAnsi="GHEA Grapalat" w:cs="Sylfaen"/>
          <w:sz w:val="20"/>
          <w:szCs w:val="20"/>
          <w:lang w:val="ru-RU"/>
        </w:rPr>
        <w:t>պայմանագիր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կնքելու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ապա</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w:t>
      </w:r>
      <w:r w:rsidRPr="00D524BC">
        <w:rPr>
          <w:rFonts w:ascii="GHEA Grapalat" w:hAnsi="GHEA Grapalat" w:cs="Sylfaen"/>
          <w:sz w:val="20"/>
          <w:szCs w:val="20"/>
        </w:rPr>
        <w:t>ն</w:t>
      </w:r>
      <w:r w:rsidRPr="00D524BC">
        <w:rPr>
          <w:rFonts w:ascii="GHEA Grapalat" w:hAnsi="GHEA Grapalat" w:cs="Sylfaen"/>
          <w:sz w:val="20"/>
          <w:szCs w:val="20"/>
          <w:lang w:val="ru-RU"/>
        </w:rPr>
        <w:t>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հրավերի</w:t>
      </w:r>
      <w:r w:rsidRPr="00D524BC">
        <w:rPr>
          <w:rFonts w:ascii="GHEA Grapalat" w:hAnsi="GHEA Grapalat" w:cs="Sylfaen"/>
          <w:sz w:val="20"/>
          <w:szCs w:val="20"/>
          <w:lang w:val="af-ZA"/>
        </w:rPr>
        <w:t xml:space="preserve"> 1-</w:t>
      </w:r>
      <w:r w:rsidRPr="00D524BC">
        <w:rPr>
          <w:rFonts w:ascii="GHEA Grapalat" w:hAnsi="GHEA Grapalat" w:cs="Sylfaen"/>
          <w:sz w:val="20"/>
          <w:szCs w:val="20"/>
        </w:rPr>
        <w:t>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մասի</w:t>
      </w:r>
      <w:r w:rsidRPr="00D524BC">
        <w:rPr>
          <w:rFonts w:ascii="GHEA Grapalat" w:hAnsi="GHEA Grapalat" w:cs="Sylfaen"/>
          <w:sz w:val="20"/>
          <w:szCs w:val="20"/>
          <w:lang w:val="af-ZA"/>
        </w:rPr>
        <w:t xml:space="preserve"> 8.28-</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կետով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նախատեսված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անգործության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ժամանակահատվածում</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lastRenderedPageBreak/>
        <w:t xml:space="preserve">2)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առարկայի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բնութագրերը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ապա</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w:t>
      </w:r>
      <w:r w:rsidRPr="00D524BC">
        <w:rPr>
          <w:rFonts w:ascii="GHEA Grapalat" w:hAnsi="GHEA Grapalat" w:cs="Sylfaen"/>
          <w:sz w:val="20"/>
          <w:szCs w:val="20"/>
        </w:rPr>
        <w:t>ն</w:t>
      </w:r>
      <w:r w:rsidRPr="00D524BC">
        <w:rPr>
          <w:rFonts w:ascii="GHEA Grapalat" w:hAnsi="GHEA Grapalat" w:cs="Sylfaen"/>
          <w:sz w:val="20"/>
          <w:szCs w:val="20"/>
          <w:lang w:val="ru-RU"/>
        </w:rPr>
        <w:t>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մինչև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վերջնաժամկետը</w:t>
      </w:r>
      <w:r w:rsidRPr="00D524BC">
        <w:rPr>
          <w:rFonts w:ascii="GHEA Grapalat" w:hAnsi="GHEA Grapalat" w:cs="Sylfaen"/>
          <w:sz w:val="20"/>
          <w:szCs w:val="20"/>
          <w:lang w:val="af-ZA"/>
        </w:rPr>
        <w:t xml:space="preserve"> </w:t>
      </w:r>
      <w:r w:rsidRPr="00D524BC">
        <w:rPr>
          <w:rFonts w:ascii="GHEA Grapalat" w:hAnsi="GHEA Grapalat" w:cs="Sylfaen"/>
          <w:sz w:val="20"/>
          <w:szCs w:val="20"/>
        </w:rPr>
        <w:t>լրանալը</w:t>
      </w:r>
      <w:r w:rsidRPr="00D524BC">
        <w:rPr>
          <w:rFonts w:ascii="GHEA Grapalat" w:hAnsi="GHEA Grapalat" w:cs="Sylfaen"/>
          <w:sz w:val="20"/>
          <w:szCs w:val="20"/>
          <w:lang w:val="af-ZA"/>
        </w:rPr>
        <w:t xml:space="preserve">:  </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12.5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գրավոր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ստորագրված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դրանում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ներառելով</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անվանումը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ազգանունը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հաստատող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պատճենը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հասցեն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2) 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անվանումը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հասցեն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3) </w:t>
      </w:r>
      <w:r w:rsidRPr="00D524BC">
        <w:rPr>
          <w:rFonts w:ascii="GHEA Grapalat" w:hAnsi="GHEA Grapalat" w:cs="Sylfaen"/>
          <w:sz w:val="20"/>
          <w:szCs w:val="20"/>
          <w:lang w:val="ru-RU"/>
        </w:rPr>
        <w:t>բողոքարկվող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ընթացակարգի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ծածկագիրը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առարկան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4) </w:t>
      </w:r>
      <w:r w:rsidRPr="00D524BC">
        <w:rPr>
          <w:rFonts w:ascii="GHEA Grapalat" w:hAnsi="GHEA Grapalat" w:cs="Sylfaen"/>
          <w:sz w:val="20"/>
          <w:szCs w:val="20"/>
          <w:lang w:val="ru-RU"/>
        </w:rPr>
        <w:t>վեճի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առարկան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5)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փաստացի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հիմքերը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ապացույցները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eastAsia="ru-RU"/>
        </w:rPr>
      </w:pPr>
      <w:r w:rsidRPr="00D524BC">
        <w:rPr>
          <w:rFonts w:ascii="GHEA Grapalat" w:hAnsi="GHEA Grapalat" w:cs="Sylfaen"/>
          <w:sz w:val="20"/>
          <w:szCs w:val="20"/>
          <w:lang w:val="af-ZA"/>
        </w:rPr>
        <w:t xml:space="preserve">6)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կատարած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լինելը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հիմնավորող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պատճենը</w:t>
      </w:r>
      <w:r w:rsidRPr="00D524BC">
        <w:rPr>
          <w:rFonts w:ascii="GHEA Grapalat" w:hAnsi="GHEA Grapalat" w:cs="Sylfaen"/>
          <w:sz w:val="20"/>
          <w:szCs w:val="20"/>
          <w:lang w:val="af-ZA"/>
        </w:rPr>
        <w:t xml:space="preserve">: </w:t>
      </w:r>
      <w:r w:rsidRPr="00D524BC">
        <w:rPr>
          <w:rFonts w:ascii="GHEA Grapalat" w:hAnsi="GHEA Grapalat" w:cs="Sylfaen"/>
          <w:sz w:val="20"/>
          <w:szCs w:val="20"/>
        </w:rPr>
        <w:t>Ը</w:t>
      </w:r>
      <w:r w:rsidRPr="00D524BC">
        <w:rPr>
          <w:rFonts w:ascii="GHEA Grapalat" w:hAnsi="GHEA Grapalat" w:cs="Sylfaen"/>
          <w:sz w:val="20"/>
          <w:szCs w:val="20"/>
          <w:lang w:val="ru-RU"/>
        </w:rPr>
        <w:t>նդ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չափը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կազմում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30 </w:t>
      </w:r>
      <w:r w:rsidRPr="00D524BC">
        <w:rPr>
          <w:rFonts w:ascii="GHEA Grapalat" w:hAnsi="GHEA Grapalat" w:cs="Sylfaen"/>
          <w:sz w:val="20"/>
          <w:szCs w:val="20"/>
          <w:lang w:val="ru-RU"/>
        </w:rPr>
        <w:t>հազար</w:t>
      </w:r>
      <w:r w:rsidRPr="00D524BC">
        <w:rPr>
          <w:rFonts w:ascii="GHEA Grapalat" w:hAnsi="GHEA Grapalat" w:cs="Sylfaen"/>
          <w:sz w:val="20"/>
          <w:szCs w:val="20"/>
          <w:lang w:val="af-ZA"/>
        </w:rPr>
        <w:t xml:space="preserve"> ՀՀ </w:t>
      </w:r>
      <w:r w:rsidRPr="00D524BC">
        <w:rPr>
          <w:rFonts w:ascii="GHEA Grapalat" w:hAnsi="GHEA Grapalat" w:cs="Sylfaen"/>
          <w:sz w:val="20"/>
          <w:szCs w:val="20"/>
          <w:lang w:val="ru-RU"/>
        </w:rPr>
        <w:t>դրամ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ՀՀ</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պետական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բյուջե</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նպատակով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լիազորված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մարմնի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անվամբ</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բացված</w:t>
      </w:r>
      <w:r w:rsidRPr="00D524BC">
        <w:rPr>
          <w:rFonts w:ascii="GHEA Grapalat" w:hAnsi="GHEA Grapalat" w:cs="Sylfaen"/>
          <w:sz w:val="20"/>
          <w:szCs w:val="20"/>
          <w:lang w:val="af-ZA"/>
        </w:rPr>
        <w:t xml:space="preserve"> </w:t>
      </w:r>
      <w:r w:rsidRPr="00D524BC">
        <w:rPr>
          <w:rFonts w:ascii="GHEA Grapalat" w:hAnsi="GHEA Grapalat"/>
          <w:sz w:val="20"/>
          <w:szCs w:val="20"/>
          <w:lang w:val="af-ZA"/>
        </w:rPr>
        <w:t>«</w:t>
      </w:r>
      <w:r w:rsidRPr="00D524BC">
        <w:rPr>
          <w:rFonts w:ascii="GHEA Grapalat" w:hAnsi="GHEA Grapalat" w:cs="Sylfaen"/>
          <w:sz w:val="20"/>
          <w:szCs w:val="20"/>
          <w:lang w:val="af-ZA"/>
        </w:rPr>
        <w:t>900008000482</w:t>
      </w:r>
      <w:r w:rsidRPr="00D524BC">
        <w:rPr>
          <w:rFonts w:ascii="GHEA Grapalat" w:hAnsi="GHEA Grapalat"/>
          <w:sz w:val="20"/>
          <w:szCs w:val="20"/>
          <w:lang w:val="af-ZA"/>
        </w:rPr>
        <w:t>»</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գանձապետական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հաշվին</w:t>
      </w:r>
      <w:r w:rsidRPr="00D524BC">
        <w:rPr>
          <w:rFonts w:ascii="GHEA Grapalat" w:hAnsi="GHEA Grapalat" w:cs="Sylfaen"/>
          <w:sz w:val="20"/>
          <w:szCs w:val="20"/>
          <w:lang w:val="af-ZA"/>
        </w:rPr>
        <w:t>:</w:t>
      </w:r>
      <w:r w:rsidRPr="00D524BC">
        <w:rPr>
          <w:rFonts w:ascii="GHEA Grapalat" w:hAnsi="GHEA Grapalat" w:cs="Sylfaen"/>
          <w:sz w:val="20"/>
          <w:szCs w:val="20"/>
          <w:lang w:val="af-ZA" w:eastAsia="ru-RU"/>
        </w:rPr>
        <w:t xml:space="preserve"> </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7)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բանկի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անվանումը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հաշվեհամարը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որի</w:t>
      </w:r>
      <w:r w:rsidRPr="00D524BC">
        <w:rPr>
          <w:rFonts w:ascii="GHEA Grapalat" w:hAnsi="GHEA Grapalat" w:cs="Sylfaen"/>
          <w:sz w:val="20"/>
          <w:szCs w:val="20"/>
        </w:rPr>
        <w:t>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բավարարվելու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պետք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փոխանցվի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8) </w:t>
      </w:r>
      <w:r w:rsidRPr="00D524BC">
        <w:rPr>
          <w:rFonts w:ascii="GHEA Grapalat" w:hAnsi="GHEA Grapalat" w:cs="Sylfaen"/>
          <w:sz w:val="20"/>
          <w:szCs w:val="20"/>
          <w:lang w:val="ru-RU"/>
        </w:rPr>
        <w:t>այլ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անհրաժեշտ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տեղեկություններ։</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D524BC">
        <w:rPr>
          <w:rFonts w:ascii="Calibri" w:hAnsi="Calibri" w:cs="Calibri"/>
          <w:sz w:val="20"/>
          <w:szCs w:val="20"/>
          <w:lang w:val="af-ZA"/>
        </w:rPr>
        <w:t> </w:t>
      </w:r>
      <w:r w:rsidRPr="00D524BC">
        <w:rPr>
          <w:rFonts w:ascii="GHEA Grapalat" w:hAnsi="GHEA Grapalat" w:cs="Sylfaen"/>
          <w:sz w:val="20"/>
          <w:szCs w:val="20"/>
          <w:lang w:val="af-ZA"/>
        </w:rPr>
        <w:t xml:space="preserve">  12.7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թվում</w:t>
      </w:r>
      <w:r w:rsidRPr="00D524BC">
        <w:rPr>
          <w:rFonts w:ascii="GHEA Grapalat" w:hAnsi="GHEA Grapalat" w:cs="Sylfaen"/>
          <w:sz w:val="20"/>
          <w:szCs w:val="20"/>
        </w:rPr>
        <w:t>՝</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մասնակի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բավարարվելու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կողմից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տեղեկագրում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հրապարակվելուն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հաջորդող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տվյալ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գրավոր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լիազորված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մարմնին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տրամադրում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կատարած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լինելը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հավաստող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պատճենը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բանկի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անվանումը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հաշվեհամարը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պետք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փոխանցվի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վերադարձվող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գումարը</w:t>
      </w:r>
      <w:r w:rsidRPr="00D524BC">
        <w:rPr>
          <w:rFonts w:ascii="GHEA Grapalat" w:hAnsi="GHEA Grapalat" w:cs="Sylfaen"/>
          <w:sz w:val="20"/>
          <w:szCs w:val="20"/>
          <w:lang w:val="af-ZA"/>
        </w:rPr>
        <w:t xml:space="preserve">: </w:t>
      </w:r>
      <w:r w:rsidRPr="00D524BC">
        <w:rPr>
          <w:rFonts w:ascii="GHEA Grapalat" w:hAnsi="GHEA Grapalat" w:cs="Sylfaen"/>
          <w:sz w:val="20"/>
          <w:szCs w:val="20"/>
        </w:rPr>
        <w:t>Լ</w:t>
      </w:r>
      <w:r w:rsidRPr="00D524BC">
        <w:rPr>
          <w:rFonts w:ascii="GHEA Grapalat" w:hAnsi="GHEA Grapalat" w:cs="Sylfaen"/>
          <w:sz w:val="20"/>
          <w:szCs w:val="20"/>
          <w:lang w:val="ru-RU"/>
        </w:rPr>
        <w:t>իազորված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մարմինը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նշված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պատճենը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ստանալու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հաջորդող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հինգ</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փոխանցում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վճարած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բանկային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հաշվին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փոխանցելու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միջոցով</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12.8 </w:t>
      </w:r>
      <w:bookmarkStart w:id="7" w:name="_Hlk9264773"/>
      <w:r w:rsidRPr="00D524BC">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D524BC">
        <w:rPr>
          <w:rFonts w:ascii="GHEA Grapalat" w:hAnsi="GHEA Grapalat" w:cs="Sylfaen"/>
          <w:sz w:val="20"/>
          <w:szCs w:val="20"/>
          <w:lang w:val="ru-RU"/>
        </w:rPr>
        <w:t>Ընդ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եթե</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հրավերի</w:t>
      </w:r>
      <w:r w:rsidRPr="00D524BC">
        <w:rPr>
          <w:rFonts w:ascii="GHEA Grapalat" w:hAnsi="GHEA Grapalat" w:cs="Sylfaen"/>
          <w:sz w:val="20"/>
          <w:szCs w:val="20"/>
          <w:lang w:val="af-ZA"/>
        </w:rPr>
        <w:t xml:space="preserve"> 1-</w:t>
      </w:r>
      <w:r w:rsidRPr="00D524BC">
        <w:rPr>
          <w:rFonts w:ascii="GHEA Grapalat" w:hAnsi="GHEA Grapalat" w:cs="Sylfaen"/>
          <w:sz w:val="20"/>
          <w:szCs w:val="20"/>
        </w:rPr>
        <w:t>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մասի</w:t>
      </w:r>
      <w:r w:rsidRPr="00D524BC">
        <w:rPr>
          <w:rFonts w:ascii="GHEA Grapalat" w:hAnsi="GHEA Grapalat" w:cs="Sylfaen"/>
          <w:sz w:val="20"/>
          <w:szCs w:val="20"/>
          <w:lang w:val="af-ZA"/>
        </w:rPr>
        <w:t xml:space="preserve"> 12.4 </w:t>
      </w:r>
      <w:r w:rsidRPr="00D524BC">
        <w:rPr>
          <w:rFonts w:ascii="GHEA Grapalat" w:hAnsi="GHEA Grapalat" w:cs="Sylfaen"/>
          <w:sz w:val="20"/>
          <w:szCs w:val="20"/>
          <w:lang w:val="ru-RU"/>
        </w:rPr>
        <w:t>կետի</w:t>
      </w:r>
      <w:r w:rsidRPr="00D524BC">
        <w:rPr>
          <w:rFonts w:ascii="GHEA Grapalat" w:hAnsi="GHEA Grapalat" w:cs="Sylfaen"/>
          <w:sz w:val="20"/>
          <w:szCs w:val="20"/>
          <w:lang w:val="af-ZA"/>
        </w:rPr>
        <w:t xml:space="preserve"> 2-</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ենթակետով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չի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բավարարել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Օրենքի</w:t>
      </w:r>
      <w:r w:rsidRPr="00D524BC">
        <w:rPr>
          <w:rFonts w:ascii="GHEA Grapalat" w:hAnsi="GHEA Grapalat" w:cs="Sylfaen"/>
          <w:sz w:val="20"/>
          <w:szCs w:val="20"/>
          <w:lang w:val="af-ZA"/>
        </w:rPr>
        <w:t xml:space="preserve"> 50-</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հոդվածի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ապա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կետով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շտկված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ներկայացված</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12.9</w:t>
      </w:r>
      <w:bookmarkStart w:id="8" w:name="_Hlk9264833"/>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վարույթ</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մեկ</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դրա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հայտարարությունը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տեղեկագրում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հայտարարության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մեջ</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նշվում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նպատակով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հրավիրվող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առցանց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հետևելու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համացանցային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հղումը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վարույթ</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արձանագրված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թերությունների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վերացման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հրավերի</w:t>
      </w:r>
      <w:r w:rsidRPr="00D524BC">
        <w:rPr>
          <w:rFonts w:ascii="GHEA Grapalat" w:hAnsi="GHEA Grapalat" w:cs="Sylfaen"/>
          <w:sz w:val="20"/>
          <w:szCs w:val="20"/>
          <w:lang w:val="af-ZA"/>
        </w:rPr>
        <w:t xml:space="preserve"> 12.8 </w:t>
      </w:r>
      <w:r w:rsidRPr="00D524BC">
        <w:rPr>
          <w:rFonts w:ascii="GHEA Grapalat" w:hAnsi="GHEA Grapalat" w:cs="Sylfaen"/>
          <w:sz w:val="20"/>
          <w:szCs w:val="20"/>
          <w:lang w:val="ru-RU"/>
        </w:rPr>
        <w:t>կետով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նախատեսված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լրանալու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իսկ</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թերությունները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տրամադրվելու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12.10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վարույթ</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երկու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գրությամբ</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դիմում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պատվիրատուին՝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գրավոր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դիրքորոշում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ինչպես</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անհրաժեշտ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գրությամբ</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նշված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կցելով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պատճենը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առկայության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դիրքորոշումը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փաստաթղթեր</w:t>
      </w:r>
      <w:r w:rsidRPr="00D524BC">
        <w:rPr>
          <w:rFonts w:ascii="GHEA Grapalat" w:hAnsi="GHEA Grapalat" w:cs="Sylfaen"/>
          <w:sz w:val="20"/>
          <w:szCs w:val="20"/>
        </w:rPr>
        <w:t>ը</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w:t>
      </w:r>
      <w:r w:rsidRPr="00D524BC">
        <w:rPr>
          <w:rFonts w:ascii="GHEA Grapalat" w:hAnsi="GHEA Grapalat" w:cs="Sylfaen"/>
          <w:sz w:val="20"/>
          <w:szCs w:val="20"/>
          <w:lang w:val="ru-RU"/>
        </w:rPr>
        <w:t>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գրավոր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դրանց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բնօրինակից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արտատպված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սկանավորված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ձևով</w:t>
      </w:r>
      <w:r w:rsidRPr="00D524BC">
        <w:rPr>
          <w:rFonts w:ascii="GHEA Grapalat" w:hAnsi="GHEA Grapalat" w:cs="Sylfaen"/>
          <w:sz w:val="20"/>
          <w:szCs w:val="20"/>
        </w:rPr>
        <w:t>՝</w:t>
      </w:r>
      <w:r w:rsidRPr="00D524BC">
        <w:rPr>
          <w:rFonts w:ascii="GHEA Grapalat" w:hAnsi="GHEA Grapalat" w:cs="Sylfaen"/>
          <w:sz w:val="20"/>
          <w:szCs w:val="20"/>
          <w:lang w:val="af-ZA"/>
        </w:rPr>
        <w:t xml:space="preserve"> </w:t>
      </w:r>
      <w:r w:rsidRPr="00D524BC">
        <w:rPr>
          <w:rFonts w:ascii="GHEA Grapalat" w:hAnsi="GHEA Grapalat" w:cs="Sylfaen"/>
          <w:sz w:val="20"/>
          <w:szCs w:val="20"/>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rPr>
        <w:t>հրավերի</w:t>
      </w:r>
      <w:r w:rsidRPr="00D524BC">
        <w:rPr>
          <w:rFonts w:ascii="GHEA Grapalat" w:hAnsi="GHEA Grapalat" w:cs="Sylfaen"/>
          <w:sz w:val="20"/>
          <w:szCs w:val="20"/>
          <w:lang w:val="af-ZA"/>
        </w:rPr>
        <w:t xml:space="preserve"> 12.5 </w:t>
      </w:r>
      <w:r w:rsidRPr="00D524BC">
        <w:rPr>
          <w:rFonts w:ascii="GHEA Grapalat" w:hAnsi="GHEA Grapalat" w:cs="Sylfaen"/>
          <w:sz w:val="20"/>
          <w:szCs w:val="20"/>
        </w:rPr>
        <w:t>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նշված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էլեկտրոնային</w:t>
      </w:r>
      <w:r w:rsidRPr="00D524BC">
        <w:rPr>
          <w:rFonts w:ascii="GHEA Grapalat" w:hAnsi="GHEA Grapalat" w:cs="Sylfaen"/>
          <w:sz w:val="20"/>
          <w:szCs w:val="20"/>
          <w:lang w:val="af-ZA"/>
        </w:rPr>
        <w:t xml:space="preserve"> </w:t>
      </w:r>
      <w:r w:rsidRPr="00D524BC">
        <w:rPr>
          <w:rFonts w:ascii="GHEA Grapalat" w:hAnsi="GHEA Grapalat" w:cs="Sylfaen"/>
          <w:sz w:val="20"/>
          <w:szCs w:val="20"/>
        </w:rPr>
        <w:t>փոստին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ուղարկվելու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միջոցով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կետում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նշված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փաստաթղթերը</w:t>
      </w:r>
      <w:r w:rsidRPr="00D524BC">
        <w:rPr>
          <w:rFonts w:ascii="GHEA Grapalat" w:hAnsi="GHEA Grapalat" w:cs="Sylfaen"/>
          <w:sz w:val="20"/>
          <w:szCs w:val="20"/>
          <w:lang w:val="af-ZA"/>
        </w:rPr>
        <w:t xml:space="preserve"> </w:t>
      </w:r>
      <w:r w:rsidRPr="00D524BC">
        <w:rPr>
          <w:rFonts w:ascii="GHEA Grapalat" w:hAnsi="GHEA Grapalat" w:cs="Sylfaen"/>
          <w:sz w:val="20"/>
          <w:szCs w:val="20"/>
        </w:rPr>
        <w:t>պ</w:t>
      </w:r>
      <w:r w:rsidRPr="00D524BC">
        <w:rPr>
          <w:rFonts w:ascii="GHEA Grapalat" w:hAnsi="GHEA Grapalat" w:cs="Sylfaen"/>
          <w:sz w:val="20"/>
          <w:szCs w:val="20"/>
          <w:lang w:val="ru-RU"/>
        </w:rPr>
        <w:t>ատվիրատուն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ստանալու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հաշված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երկու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w:t>
      </w:r>
    </w:p>
    <w:bookmarkEnd w:id="8"/>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12.11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այնպիսի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ընթացակարգով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համաձայն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պ</w:t>
      </w:r>
      <w:r w:rsidRPr="00D524BC">
        <w:rPr>
          <w:rFonts w:ascii="GHEA Grapalat" w:hAnsi="GHEA Grapalat" w:cs="Sylfaen"/>
          <w:sz w:val="20"/>
          <w:szCs w:val="20"/>
          <w:lang w:val="ru-RU"/>
        </w:rPr>
        <w:t>ատվիրատուն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ներգրավված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բոլոր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կողմերն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ունենան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w:t>
      </w:r>
      <w:r w:rsidRPr="00D524BC">
        <w:rPr>
          <w:rFonts w:ascii="GHEA Grapalat" w:hAnsi="GHEA Grapalat" w:cs="Sylfaen"/>
          <w:sz w:val="20"/>
          <w:szCs w:val="20"/>
          <w:lang w:val="af-ZA"/>
        </w:rPr>
        <w:t xml:space="preserve"> լինելու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նպատակով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հրավիրված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իրենց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տեսակետները։</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12.12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քննությունն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իրականացվում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վարույթն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ոչ</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ուշ</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քսան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օրացուցային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Նշված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երկարաձգվել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մեկ</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մինչև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տասն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w:t>
      </w:r>
      <w:r w:rsidRPr="00D524BC">
        <w:rPr>
          <w:rFonts w:ascii="GHEA Grapalat" w:hAnsi="GHEA Grapalat" w:cs="Sylfaen"/>
          <w:sz w:val="20"/>
          <w:szCs w:val="20"/>
        </w:rPr>
        <w:t>ա</w:t>
      </w:r>
      <w:r w:rsidRPr="00D524BC">
        <w:rPr>
          <w:rFonts w:ascii="GHEA Grapalat" w:hAnsi="GHEA Grapalat" w:cs="Sylfaen"/>
          <w:sz w:val="20"/>
          <w:szCs w:val="20"/>
          <w:lang w:val="ru-RU"/>
        </w:rPr>
        <w:t>ցուցային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օրով՝</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w:t>
      </w:r>
      <w:r w:rsidRPr="00D524BC">
        <w:rPr>
          <w:rFonts w:ascii="GHEA Grapalat" w:hAnsi="GHEA Grapalat" w:cs="Sylfaen"/>
          <w:sz w:val="20"/>
          <w:szCs w:val="20"/>
          <w:lang w:val="ru-RU"/>
        </w:rPr>
        <w:t>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պատճառաբանված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միջանկյալ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որոշմամբ</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միջանկյալ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w:t>
      </w:r>
      <w:r w:rsidRPr="00D524BC">
        <w:rPr>
          <w:rFonts w:ascii="GHEA Grapalat" w:hAnsi="GHEA Grapalat" w:cs="Sylfaen"/>
          <w:sz w:val="20"/>
          <w:szCs w:val="20"/>
          <w:lang w:val="ru-RU"/>
        </w:rPr>
        <w:t>նձն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ապահովում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դրա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համապատասխան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հայտարարության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տեղեկագրում</w:t>
      </w:r>
      <w:r w:rsidRPr="00D524BC">
        <w:rPr>
          <w:rFonts w:ascii="GHEA Grapalat" w:hAnsi="GHEA Grapalat" w:cs="Sylfaen"/>
          <w:sz w:val="20"/>
          <w:szCs w:val="20"/>
          <w:lang w:val="af-ZA"/>
        </w:rPr>
        <w:t>:</w:t>
      </w:r>
    </w:p>
    <w:p w:rsidR="006E5207" w:rsidRPr="00D524BC" w:rsidRDefault="006E5207" w:rsidP="006E5207">
      <w:pPr>
        <w:ind w:firstLine="567"/>
        <w:jc w:val="both"/>
        <w:rPr>
          <w:rFonts w:ascii="GHEA Grapalat" w:hAnsi="GHEA Grapalat" w:cs="Sylfaen"/>
          <w:sz w:val="20"/>
          <w:szCs w:val="20"/>
          <w:lang w:val="af-ZA"/>
        </w:rPr>
      </w:pP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իրավապարտադիր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փոփոխվել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վերացվել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թվում՝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մասնակի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դատարանի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կողմից</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lastRenderedPageBreak/>
        <w:t xml:space="preserve">12.13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 </w:t>
      </w:r>
      <w:r w:rsidRPr="00D524BC">
        <w:rPr>
          <w:rFonts w:ascii="GHEA Grapalat" w:hAnsi="GHEA Grapalat" w:cs="Sylfaen"/>
          <w:sz w:val="20"/>
          <w:szCs w:val="20"/>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rPr>
        <w:t>ունի</w:t>
      </w:r>
      <w:r w:rsidRPr="00D524BC">
        <w:rPr>
          <w:rFonts w:ascii="GHEA Grapalat" w:hAnsi="GHEA Grapalat" w:cs="Sylfaen"/>
          <w:sz w:val="20"/>
          <w:szCs w:val="20"/>
          <w:lang w:val="af-ZA"/>
        </w:rPr>
        <w:t xml:space="preserve"> </w:t>
      </w:r>
      <w:r w:rsidRPr="00D524BC">
        <w:rPr>
          <w:rFonts w:ascii="GHEA Grapalat" w:hAnsi="GHEA Grapalat" w:cs="Sylfaen"/>
          <w:sz w:val="20"/>
          <w:szCs w:val="20"/>
        </w:rPr>
        <w:t>պատվիրատուի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rPr>
        <w:t>և</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հանձնաժողովի</w:t>
      </w:r>
      <w:r w:rsidRPr="00D524BC">
        <w:rPr>
          <w:rFonts w:ascii="GHEA Grapalat" w:hAnsi="GHEA Grapalat" w:cs="Sylfaen"/>
          <w:sz w:val="20"/>
          <w:szCs w:val="20"/>
          <w:lang w:val="af-ZA"/>
        </w:rPr>
        <w:t xml:space="preserve"> </w:t>
      </w:r>
      <w:r w:rsidRPr="00D524BC">
        <w:rPr>
          <w:rFonts w:ascii="GHEA Grapalat" w:hAnsi="GHEA Grapalat" w:cs="Sylfaen"/>
          <w:sz w:val="20"/>
          <w:szCs w:val="20"/>
        </w:rPr>
        <w:t>գործողությունների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rPr>
        <w:t>անգործության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rPr>
        <w:t>ընդունելու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հետևյալ</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որոշումները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rPr>
        <w:t>ա</w:t>
      </w:r>
      <w:r w:rsidRPr="00D524BC">
        <w:rPr>
          <w:rFonts w:ascii="GHEA Grapalat" w:hAnsi="GHEA Grapalat" w:cs="Sylfaen"/>
          <w:sz w:val="20"/>
          <w:szCs w:val="20"/>
          <w:lang w:val="af-ZA"/>
        </w:rPr>
        <w:t xml:space="preserve">. </w:t>
      </w:r>
      <w:r w:rsidRPr="00D524BC">
        <w:rPr>
          <w:rFonts w:ascii="GHEA Grapalat" w:hAnsi="GHEA Grapalat" w:cs="Sylfaen"/>
          <w:sz w:val="20"/>
          <w:szCs w:val="20"/>
        </w:rPr>
        <w:t>արգելելու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կատարել</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որոշակի</w:t>
      </w:r>
      <w:r w:rsidRPr="00D524BC">
        <w:rPr>
          <w:rFonts w:ascii="GHEA Grapalat" w:hAnsi="GHEA Grapalat" w:cs="Sylfaen"/>
          <w:sz w:val="20"/>
          <w:szCs w:val="20"/>
          <w:lang w:val="af-ZA"/>
        </w:rPr>
        <w:t xml:space="preserve"> </w:t>
      </w:r>
      <w:r w:rsidRPr="00D524BC">
        <w:rPr>
          <w:rFonts w:ascii="GHEA Grapalat" w:hAnsi="GHEA Grapalat" w:cs="Sylfaen"/>
          <w:sz w:val="20"/>
          <w:szCs w:val="20"/>
        </w:rPr>
        <w:t>գործողություններ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և</w:t>
      </w:r>
      <w:r w:rsidRPr="00D524BC">
        <w:rPr>
          <w:rFonts w:ascii="GHEA Grapalat" w:hAnsi="GHEA Grapalat" w:cs="Sylfaen"/>
          <w:sz w:val="20"/>
          <w:szCs w:val="20"/>
          <w:lang w:val="af-ZA"/>
        </w:rPr>
        <w:t xml:space="preserve"> </w:t>
      </w:r>
      <w:r w:rsidRPr="00D524BC">
        <w:rPr>
          <w:rFonts w:ascii="GHEA Grapalat" w:hAnsi="GHEA Grapalat" w:cs="Sylfaen"/>
          <w:sz w:val="20"/>
          <w:szCs w:val="20"/>
        </w:rPr>
        <w:t>ընդունել</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որոշումներ</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rPr>
        <w:t>բ</w:t>
      </w:r>
      <w:r w:rsidRPr="00D524BC">
        <w:rPr>
          <w:rFonts w:ascii="GHEA Grapalat" w:hAnsi="GHEA Grapalat" w:cs="Sylfaen"/>
          <w:sz w:val="20"/>
          <w:szCs w:val="20"/>
          <w:lang w:val="af-ZA"/>
        </w:rPr>
        <w:t xml:space="preserve">. </w:t>
      </w:r>
      <w:r w:rsidRPr="00D524BC">
        <w:rPr>
          <w:rFonts w:ascii="GHEA Grapalat" w:hAnsi="GHEA Grapalat" w:cs="Sylfaen"/>
          <w:sz w:val="20"/>
          <w:szCs w:val="20"/>
        </w:rPr>
        <w:t>պարտավորեցնելու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ընդունել</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համապատասխան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որոշումներ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ներառյալ՝</w:t>
      </w:r>
      <w:r w:rsidRPr="00D524BC">
        <w:rPr>
          <w:rFonts w:ascii="GHEA Grapalat" w:hAnsi="GHEA Grapalat" w:cs="Sylfaen"/>
          <w:sz w:val="20"/>
          <w:szCs w:val="20"/>
          <w:lang w:val="af-ZA"/>
        </w:rPr>
        <w:t xml:space="preserve"> </w:t>
      </w:r>
      <w:r w:rsidRPr="00D524BC">
        <w:rPr>
          <w:rFonts w:ascii="GHEA Grapalat" w:hAnsi="GHEA Grapalat" w:cs="Sylfaen"/>
          <w:sz w:val="20"/>
          <w:szCs w:val="20"/>
        </w:rPr>
        <w:t>չկայացած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հայտարարելու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ընթացակարգը</w:t>
      </w:r>
      <w:r w:rsidRPr="00D524BC">
        <w:rPr>
          <w:rFonts w:ascii="GHEA Grapalat" w:hAnsi="GHEA Grapalat" w:cs="Sylfaen"/>
          <w:sz w:val="20"/>
          <w:szCs w:val="20"/>
          <w:lang w:val="af-ZA"/>
        </w:rPr>
        <w:t xml:space="preserve">, </w:t>
      </w:r>
      <w:r w:rsidRPr="00D524BC">
        <w:rPr>
          <w:rFonts w:ascii="GHEA Grapalat" w:hAnsi="GHEA Grapalat" w:cs="Sylfaen"/>
          <w:sz w:val="20"/>
          <w:szCs w:val="20"/>
        </w:rPr>
        <w:t>բացառությամբ</w:t>
      </w:r>
      <w:r w:rsidRPr="00D524BC">
        <w:rPr>
          <w:rFonts w:ascii="GHEA Grapalat" w:hAnsi="GHEA Grapalat" w:cs="Sylfaen"/>
          <w:sz w:val="20"/>
          <w:szCs w:val="20"/>
          <w:lang w:val="af-ZA"/>
        </w:rPr>
        <w:t xml:space="preserve"> </w:t>
      </w:r>
      <w:r w:rsidRPr="00D524BC">
        <w:rPr>
          <w:rFonts w:ascii="GHEA Grapalat" w:hAnsi="GHEA Grapalat" w:cs="Sylfaen"/>
          <w:sz w:val="20"/>
          <w:szCs w:val="20"/>
        </w:rPr>
        <w:t>պայմանագիրը</w:t>
      </w:r>
      <w:r w:rsidRPr="00D524BC">
        <w:rPr>
          <w:rFonts w:ascii="GHEA Grapalat" w:hAnsi="GHEA Grapalat" w:cs="Sylfaen"/>
          <w:sz w:val="20"/>
          <w:szCs w:val="20"/>
          <w:lang w:val="af-ZA"/>
        </w:rPr>
        <w:t xml:space="preserve"> </w:t>
      </w:r>
      <w:r w:rsidRPr="00D524BC">
        <w:rPr>
          <w:rFonts w:ascii="GHEA Grapalat" w:hAnsi="GHEA Grapalat" w:cs="Sylfaen"/>
          <w:sz w:val="20"/>
          <w:szCs w:val="20"/>
        </w:rPr>
        <w:t>անվավեր</w:t>
      </w:r>
      <w:r w:rsidRPr="00D524BC">
        <w:rPr>
          <w:rFonts w:ascii="GHEA Grapalat" w:hAnsi="GHEA Grapalat" w:cs="Sylfaen"/>
          <w:sz w:val="20"/>
          <w:szCs w:val="20"/>
          <w:lang w:val="af-ZA"/>
        </w:rPr>
        <w:t xml:space="preserve"> </w:t>
      </w:r>
      <w:r w:rsidRPr="00D524BC">
        <w:rPr>
          <w:rFonts w:ascii="GHEA Grapalat" w:hAnsi="GHEA Grapalat" w:cs="Sylfaen"/>
          <w:sz w:val="20"/>
          <w:szCs w:val="20"/>
        </w:rPr>
        <w:t>ճանաչելու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որոշման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2) </w:t>
      </w:r>
      <w:r w:rsidRPr="00D524BC">
        <w:rPr>
          <w:rFonts w:ascii="GHEA Grapalat" w:hAnsi="GHEA Grapalat" w:cs="Sylfaen"/>
          <w:sz w:val="20"/>
          <w:szCs w:val="20"/>
        </w:rPr>
        <w:t>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է</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կայացնում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մասնակցին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գործընթացին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մասնակցելու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rPr>
        <w:t>չունեցող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մասնակիցների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ցուցակում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ներառելու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մասին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3) </w:t>
      </w:r>
      <w:r w:rsidRPr="00D524BC">
        <w:rPr>
          <w:rFonts w:ascii="GHEA Grapalat" w:hAnsi="GHEA Grapalat" w:cs="Sylfaen"/>
          <w:sz w:val="20"/>
          <w:szCs w:val="20"/>
        </w:rPr>
        <w:t>հաշվառում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է</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rPr>
        <w:t>կողմից</w:t>
      </w:r>
      <w:r w:rsidRPr="00D524BC">
        <w:rPr>
          <w:rFonts w:ascii="GHEA Grapalat" w:hAnsi="GHEA Grapalat" w:cs="Sylfaen"/>
          <w:sz w:val="20"/>
          <w:szCs w:val="20"/>
          <w:lang w:val="af-ZA"/>
        </w:rPr>
        <w:t xml:space="preserve"> </w:t>
      </w:r>
      <w:r w:rsidRPr="00D524BC">
        <w:rPr>
          <w:rFonts w:ascii="GHEA Grapalat" w:hAnsi="GHEA Grapalat" w:cs="Sylfaen"/>
          <w:sz w:val="20"/>
          <w:szCs w:val="20"/>
        </w:rPr>
        <w:t>ընդունված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որոշումները</w:t>
      </w:r>
      <w:r w:rsidRPr="00D524BC">
        <w:rPr>
          <w:rFonts w:ascii="GHEA Grapalat" w:hAnsi="GHEA Grapalat" w:cs="Sylfaen"/>
          <w:sz w:val="20"/>
          <w:szCs w:val="20"/>
          <w:lang w:val="af-ZA"/>
        </w:rPr>
        <w:t xml:space="preserve"> </w:t>
      </w:r>
      <w:r w:rsidRPr="00D524BC">
        <w:rPr>
          <w:rFonts w:ascii="GHEA Grapalat" w:hAnsi="GHEA Grapalat" w:cs="Sylfaen"/>
          <w:sz w:val="20"/>
          <w:szCs w:val="20"/>
        </w:rPr>
        <w:t>և</w:t>
      </w:r>
      <w:r w:rsidRPr="00D524BC">
        <w:rPr>
          <w:rFonts w:ascii="GHEA Grapalat" w:hAnsi="GHEA Grapalat" w:cs="Sylfaen"/>
          <w:sz w:val="20"/>
          <w:szCs w:val="20"/>
          <w:lang w:val="af-ZA"/>
        </w:rPr>
        <w:t xml:space="preserve"> </w:t>
      </w:r>
      <w:r w:rsidRPr="00D524BC">
        <w:rPr>
          <w:rFonts w:ascii="GHEA Grapalat" w:hAnsi="GHEA Grapalat" w:cs="Sylfaen"/>
          <w:sz w:val="20"/>
          <w:szCs w:val="20"/>
        </w:rPr>
        <w:t>դրանց</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կատարման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նկատմամբ</w:t>
      </w:r>
      <w:r w:rsidRPr="00D524BC">
        <w:rPr>
          <w:rFonts w:ascii="GHEA Grapalat" w:hAnsi="GHEA Grapalat" w:cs="Sylfaen"/>
          <w:sz w:val="20"/>
          <w:szCs w:val="20"/>
          <w:lang w:val="af-ZA"/>
        </w:rPr>
        <w:t xml:space="preserve"> </w:t>
      </w:r>
      <w:r w:rsidRPr="00D524BC">
        <w:rPr>
          <w:rFonts w:ascii="GHEA Grapalat" w:hAnsi="GHEA Grapalat" w:cs="Sylfaen"/>
          <w:sz w:val="20"/>
          <w:szCs w:val="20"/>
        </w:rPr>
        <w:t>իրականացնում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է</w:t>
      </w:r>
      <w:r w:rsidRPr="00D524BC">
        <w:rPr>
          <w:rFonts w:ascii="GHEA Grapalat" w:hAnsi="GHEA Grapalat" w:cs="Sylfaen"/>
          <w:sz w:val="20"/>
          <w:szCs w:val="20"/>
          <w:lang w:val="af-ZA"/>
        </w:rPr>
        <w:t xml:space="preserve"> </w:t>
      </w:r>
      <w:r w:rsidRPr="00D524BC">
        <w:rPr>
          <w:rFonts w:ascii="GHEA Grapalat" w:hAnsi="GHEA Grapalat" w:cs="Sylfaen"/>
          <w:sz w:val="20"/>
          <w:szCs w:val="20"/>
        </w:rPr>
        <w:t>հսկողություն</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12.14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կողմից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բավարարվելու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պ</w:t>
      </w:r>
      <w:r w:rsidRPr="00D524BC">
        <w:rPr>
          <w:rFonts w:ascii="GHEA Grapalat" w:hAnsi="GHEA Grapalat" w:cs="Sylfaen"/>
          <w:sz w:val="20"/>
          <w:szCs w:val="20"/>
          <w:lang w:val="ru-RU"/>
        </w:rPr>
        <w:t>ատվիրատուն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պատասխանատվություն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պատճառված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կարգով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հիմնավորված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վնասի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հատուցման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համար։</w:t>
      </w:r>
    </w:p>
    <w:p w:rsidR="006E5207" w:rsidRPr="00D524BC" w:rsidRDefault="006E5207" w:rsidP="0069073C">
      <w:pPr>
        <w:pStyle w:val="a5"/>
        <w:shd w:val="clear" w:color="auto" w:fill="FFFFFF"/>
        <w:spacing w:before="0" w:beforeAutospacing="0" w:after="0" w:afterAutospacing="0"/>
        <w:jc w:val="both"/>
        <w:rPr>
          <w:rFonts w:ascii="Arial Unicode" w:hAnsi="Arial Unicode"/>
          <w:color w:val="000000"/>
          <w:sz w:val="21"/>
          <w:szCs w:val="21"/>
          <w:lang w:val="af-ZA"/>
        </w:rPr>
      </w:pPr>
      <w:r w:rsidRPr="00D524BC">
        <w:rPr>
          <w:rFonts w:ascii="GHEA Grapalat" w:hAnsi="GHEA Grapalat" w:cs="Sylfaen"/>
          <w:sz w:val="20"/>
          <w:szCs w:val="20"/>
          <w:lang w:val="af-ZA"/>
        </w:rPr>
        <w:t xml:space="preserve">12.15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բաց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հանրության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համար</w:t>
      </w:r>
      <w:r w:rsidRPr="00D524BC">
        <w:rPr>
          <w:rFonts w:ascii="GHEA Grapalat" w:hAnsi="GHEA Grapalat" w:cs="Sylfaen"/>
          <w:sz w:val="20"/>
          <w:szCs w:val="20"/>
          <w:lang w:val="af-ZA"/>
        </w:rPr>
        <w:t xml:space="preserve">: </w:t>
      </w:r>
      <w:bookmarkStart w:id="9" w:name="_Hlk9265079"/>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քննությունն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իրականացվում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միջոցով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ձայնագրվում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մեկտեղ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տեղեկագրում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Ձայնագրման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անհնարինության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սղագրվում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Նիստերը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առցանց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հեռարձակվում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համացանցում</w:t>
      </w:r>
      <w:r w:rsidRPr="00D524BC">
        <w:rPr>
          <w:rFonts w:ascii="GHEA Grapalat" w:hAnsi="GHEA Grapalat" w:cs="Sylfaen"/>
          <w:sz w:val="20"/>
          <w:szCs w:val="20"/>
          <w:lang w:val="af-ZA"/>
        </w:rPr>
        <w:t>:</w:t>
      </w:r>
    </w:p>
    <w:bookmarkEnd w:id="9"/>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12.16 </w:t>
      </w:r>
      <w:r w:rsidRPr="00D524BC">
        <w:rPr>
          <w:rFonts w:ascii="GHEA Grapalat" w:hAnsi="GHEA Grapalat" w:cs="Sylfaen"/>
          <w:sz w:val="20"/>
          <w:szCs w:val="20"/>
          <w:lang w:val="ru-RU"/>
        </w:rPr>
        <w:t>Յուրաքանչյուր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շահերը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խախտվել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խախտվել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հիմք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ծառայած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գործողությունների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արդյունքում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մասնակցելու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ընթացակարգին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մինչև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վերաբերյալ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ժամկետը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ներկայացնելով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Օրենքի</w:t>
      </w:r>
      <w:r w:rsidRPr="00D524BC">
        <w:rPr>
          <w:rFonts w:ascii="GHEA Grapalat" w:hAnsi="GHEA Grapalat" w:cs="Sylfaen"/>
          <w:sz w:val="20"/>
          <w:szCs w:val="20"/>
          <w:lang w:val="af-ZA"/>
        </w:rPr>
        <w:t xml:space="preserve"> 50-</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հոդվածի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համաձայն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բողոքարկման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ընթացակարգին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չմասնակցած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զրկվում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իրավունքից։</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12.17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հաջորդող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երկու</w:t>
      </w:r>
      <w:r w:rsidRPr="00D524BC">
        <w:rPr>
          <w:rFonts w:ascii="GHEA Grapalat" w:hAnsi="GHEA Grapalat" w:cs="Sylfaen"/>
          <w:sz w:val="20"/>
          <w:szCs w:val="20"/>
          <w:lang w:val="af-ZA"/>
        </w:rPr>
        <w:t xml:space="preserve"> </w:t>
      </w:r>
      <w:r w:rsidRPr="00D524BC">
        <w:rPr>
          <w:rFonts w:ascii="GHEA Grapalat" w:hAnsi="GHEA Grapalat" w:cs="Sylfaen"/>
          <w:sz w:val="20"/>
          <w:szCs w:val="20"/>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ընթացքում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տեղեկագրում` նշելով հրապարակման ամսաթիվը</w:t>
      </w:r>
      <w:r w:rsidRPr="00D524BC">
        <w:rPr>
          <w:rFonts w:ascii="GHEA Grapalat" w:hAnsi="GHEA Grapalat" w:cs="Sylfaen"/>
          <w:sz w:val="20"/>
          <w:szCs w:val="20"/>
          <w:lang w:val="ru-RU"/>
        </w:rPr>
        <w:t>։</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ուժի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մեջ</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մտնում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w:t>
      </w:r>
      <w:r w:rsidRPr="00D524BC">
        <w:rPr>
          <w:rFonts w:ascii="GHEA Grapalat" w:hAnsi="GHEA Grapalat" w:cs="Sylfaen"/>
          <w:sz w:val="20"/>
          <w:szCs w:val="20"/>
        </w:rPr>
        <w:t>կ</w:t>
      </w:r>
      <w:r w:rsidRPr="00D524BC">
        <w:rPr>
          <w:rFonts w:ascii="GHEA Grapalat" w:hAnsi="GHEA Grapalat" w:cs="Sylfaen"/>
          <w:sz w:val="20"/>
          <w:szCs w:val="20"/>
          <w:lang w:val="ru-RU"/>
        </w:rPr>
        <w:t>ագրում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հրապարակելուն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հաջորդող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12.18 </w:t>
      </w:r>
      <w:r w:rsidRPr="00D524BC">
        <w:rPr>
          <w:rFonts w:ascii="GHEA Grapalat" w:hAnsi="GHEA Grapalat" w:cs="Sylfaen"/>
          <w:sz w:val="20"/>
          <w:szCs w:val="20"/>
          <w:lang w:val="ru-RU"/>
        </w:rPr>
        <w:t>Յուրաքանչյուր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շահագրգռված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կոնկրետ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գործարքի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կնքման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հարցում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վնասներ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կրել</w:t>
      </w:r>
      <w:r w:rsidRPr="00D524BC">
        <w:rPr>
          <w:rFonts w:ascii="GHEA Grapalat" w:hAnsi="GHEA Grapalat" w:cs="Sylfaen"/>
          <w:sz w:val="20"/>
          <w:szCs w:val="20"/>
          <w:lang w:val="af-ZA"/>
        </w:rPr>
        <w:t xml:space="preserve"> </w:t>
      </w:r>
      <w:r w:rsidRPr="00D524BC">
        <w:rPr>
          <w:rFonts w:ascii="GHEA Grapalat" w:hAnsi="GHEA Grapalat" w:cs="Sylfaen"/>
          <w:sz w:val="20"/>
          <w:szCs w:val="20"/>
        </w:rPr>
        <w:t>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հանձնաժողովի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կատարած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գործողության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անգործության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հետևանքով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իրավունք</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դատական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կարգով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պահանջելու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վնասների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փոխհատուցում։</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12.19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անձին</w:t>
      </w:r>
      <w:r w:rsidRPr="00D524BC">
        <w:rPr>
          <w:rFonts w:ascii="GHEA Mariam" w:hAnsi="GHEA Mariam" w:cs="Sylfaen"/>
          <w:sz w:val="20"/>
          <w:szCs w:val="20"/>
          <w:lang w:val="af-ZA"/>
        </w:rPr>
        <w:t xml:space="preserve"> </w:t>
      </w:r>
      <w:r w:rsidRPr="00D524BC">
        <w:rPr>
          <w:rFonts w:ascii="GHEA Grapalat" w:hAnsi="GHEA Grapalat" w:cs="Sylfaen"/>
          <w:sz w:val="20"/>
          <w:szCs w:val="20"/>
          <w:lang w:val="ru-RU"/>
        </w:rPr>
        <w:t>ներկայացված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ինքնաբերաբար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կասեցնում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գործընթացը</w:t>
      </w:r>
      <w:r w:rsidRPr="00D524BC">
        <w:rPr>
          <w:rFonts w:ascii="GHEA Grapalat" w:hAnsi="GHEA Grapalat" w:cs="Sylfaen"/>
          <w:sz w:val="20"/>
          <w:szCs w:val="20"/>
          <w:lang w:val="af-ZA"/>
        </w:rPr>
        <w:t xml:space="preserve">` </w:t>
      </w:r>
      <w:r w:rsidRPr="00D524BC">
        <w:rPr>
          <w:rFonts w:ascii="GHEA Grapalat" w:hAnsi="GHEA Grapalat" w:cs="Sylfaen"/>
          <w:sz w:val="20"/>
          <w:szCs w:val="20"/>
        </w:rPr>
        <w:t>Օ</w:t>
      </w:r>
      <w:r w:rsidRPr="00D524BC">
        <w:rPr>
          <w:rFonts w:ascii="GHEA Grapalat" w:hAnsi="GHEA Grapalat" w:cs="Sylfaen"/>
          <w:sz w:val="20"/>
          <w:szCs w:val="20"/>
          <w:lang w:val="ru-RU"/>
        </w:rPr>
        <w:t>րենքի</w:t>
      </w:r>
      <w:r w:rsidRPr="00D524BC">
        <w:rPr>
          <w:rFonts w:ascii="GHEA Grapalat" w:hAnsi="GHEA Grapalat" w:cs="Sylfaen"/>
          <w:sz w:val="20"/>
          <w:szCs w:val="20"/>
          <w:lang w:val="af-ZA"/>
        </w:rPr>
        <w:t xml:space="preserve"> 50-</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հոդվածի</w:t>
      </w:r>
      <w:r w:rsidRPr="00D524BC">
        <w:rPr>
          <w:rFonts w:ascii="GHEA Grapalat" w:hAnsi="GHEA Grapalat" w:cs="Sylfaen"/>
          <w:sz w:val="20"/>
          <w:szCs w:val="20"/>
          <w:lang w:val="af-ZA"/>
        </w:rPr>
        <w:t xml:space="preserve"> 9-</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նախատեսված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հայտարարությունը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հրապարակվելու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մինչև</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բողոքի</w:t>
      </w:r>
      <w:r w:rsidRPr="00D524BC">
        <w:rPr>
          <w:rFonts w:ascii="GHEA Grapalat" w:hAnsi="GHEA Grapalat" w:cs="Sylfaen"/>
          <w:sz w:val="20"/>
          <w:szCs w:val="20"/>
          <w:lang w:val="af-ZA"/>
        </w:rPr>
        <w:t xml:space="preserve"> </w:t>
      </w:r>
      <w:r w:rsidRPr="00D524BC">
        <w:rPr>
          <w:rFonts w:ascii="GHEA Grapalat" w:hAnsi="GHEA Grapalat" w:cs="Sylfaen"/>
          <w:sz w:val="20"/>
          <w:szCs w:val="20"/>
        </w:rPr>
        <w:t>քննության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արդյունքներով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ընդունված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ուժի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մեջ</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մտնելու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 xml:space="preserve">:  </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ru-RU"/>
        </w:rPr>
        <w:t>Օրենքի</w:t>
      </w:r>
      <w:r w:rsidRPr="00D524BC">
        <w:rPr>
          <w:rFonts w:ascii="GHEA Grapalat" w:hAnsi="GHEA Grapalat" w:cs="Sylfaen"/>
          <w:sz w:val="20"/>
          <w:szCs w:val="20"/>
          <w:lang w:val="af-ZA"/>
        </w:rPr>
        <w:t xml:space="preserve"> 51-</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հոդվածի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համաձայն</w:t>
      </w:r>
      <w:r w:rsidRPr="00D524BC">
        <w:rPr>
          <w:rFonts w:ascii="GHEA Grapalat" w:hAnsi="GHEA Grapalat" w:cs="Sylfaen"/>
          <w:sz w:val="20"/>
          <w:szCs w:val="20"/>
          <w:lang w:val="af-ZA"/>
        </w:rPr>
        <w:t xml:space="preserve"> </w:t>
      </w:r>
      <w:r w:rsidRPr="00D524BC">
        <w:rPr>
          <w:rFonts w:ascii="GHEA Grapalat" w:hAnsi="GHEA Grapalat" w:cs="Sylfaen"/>
          <w:sz w:val="20"/>
          <w:szCs w:val="20"/>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ա</w:t>
      </w:r>
      <w:r w:rsidRPr="00D524BC">
        <w:rPr>
          <w:rFonts w:ascii="GHEA Grapalat" w:hAnsi="GHEA Grapalat" w:cs="Sylfaen"/>
          <w:sz w:val="20"/>
          <w:szCs w:val="20"/>
          <w:lang w:val="ru-RU"/>
        </w:rPr>
        <w:t>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գործընթացի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կասեցումը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եթե</w:t>
      </w:r>
      <w:r w:rsidRPr="00D524BC">
        <w:rPr>
          <w:rFonts w:ascii="GHEA Grapalat" w:hAnsi="GHEA Grapalat" w:cs="Sylfaen"/>
          <w:sz w:val="20"/>
          <w:szCs w:val="20"/>
          <w:lang w:val="af-ZA"/>
        </w:rPr>
        <w:t xml:space="preserve"> </w:t>
      </w:r>
      <w:r w:rsidRPr="00D524BC">
        <w:rPr>
          <w:rFonts w:ascii="GHEA Grapalat" w:hAnsi="GHEA Grapalat" w:cs="Sylfaen"/>
          <w:sz w:val="20"/>
          <w:szCs w:val="20"/>
        </w:rPr>
        <w:t>օրենքի</w:t>
      </w:r>
      <w:r w:rsidRPr="00D524BC">
        <w:rPr>
          <w:rFonts w:ascii="GHEA Grapalat" w:hAnsi="GHEA Grapalat" w:cs="Sylfaen"/>
          <w:sz w:val="20"/>
          <w:szCs w:val="20"/>
          <w:lang w:val="af-ZA"/>
        </w:rPr>
        <w:t xml:space="preserve"> 2-</w:t>
      </w:r>
      <w:r w:rsidRPr="00D524BC">
        <w:rPr>
          <w:rFonts w:ascii="GHEA Grapalat" w:hAnsi="GHEA Grapalat" w:cs="Sylfaen"/>
          <w:sz w:val="20"/>
          <w:szCs w:val="20"/>
          <w:lang w:val="ru-RU"/>
        </w:rPr>
        <w:t>րդ</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հոդվածի</w:t>
      </w:r>
      <w:r w:rsidRPr="00D524BC">
        <w:rPr>
          <w:rFonts w:ascii="GHEA Grapalat" w:hAnsi="GHEA Grapalat" w:cs="Sylfaen"/>
          <w:sz w:val="20"/>
          <w:szCs w:val="20"/>
          <w:lang w:val="af-ZA"/>
        </w:rPr>
        <w:t xml:space="preserve"> 1-</w:t>
      </w:r>
      <w:r w:rsidRPr="00D524BC">
        <w:rPr>
          <w:rFonts w:ascii="GHEA Grapalat" w:hAnsi="GHEA Grapalat" w:cs="Sylfaen"/>
          <w:sz w:val="20"/>
          <w:szCs w:val="20"/>
          <w:lang w:val="ru-RU"/>
        </w:rPr>
        <w:t>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մասով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մարմինների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ղեկավարները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իսկ</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իրավաբանական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անձանց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դեպքում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գործադիր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մարմնի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ղեկավարը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գրավոր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հայտնում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հանրային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պաշտպանության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ազգային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անվտանգության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շահերից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ելնելով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անհրաժեշտ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շարունակել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գործընթացը</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cs="Sylfaen"/>
          <w:b/>
          <w:sz w:val="20"/>
          <w:szCs w:val="20"/>
          <w:lang w:val="es-ES"/>
        </w:rPr>
      </w:pP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որոշմամբ</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կասեցումը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կարող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հանվել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եթե</w:t>
      </w:r>
      <w:r w:rsidRPr="00D524BC">
        <w:rPr>
          <w:rFonts w:ascii="GHEA Grapalat" w:hAnsi="GHEA Grapalat" w:cs="Sylfaen"/>
          <w:sz w:val="20"/>
          <w:szCs w:val="20"/>
          <w:lang w:val="af-ZA"/>
        </w:rPr>
        <w:t xml:space="preserve"> </w:t>
      </w:r>
      <w:r w:rsidRPr="00D524BC">
        <w:rPr>
          <w:rFonts w:ascii="GHEA Grapalat" w:hAnsi="GHEA Grapalat" w:cs="Sylfaen"/>
          <w:sz w:val="20"/>
          <w:szCs w:val="20"/>
        </w:rPr>
        <w:t>պ</w:t>
      </w:r>
      <w:r w:rsidRPr="00D524BC">
        <w:rPr>
          <w:rFonts w:ascii="GHEA Grapalat" w:hAnsi="GHEA Grapalat" w:cs="Sylfaen"/>
          <w:sz w:val="20"/>
          <w:szCs w:val="20"/>
          <w:lang w:val="ru-RU"/>
        </w:rPr>
        <w:t>ատվիրատուի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ներկայացրած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հիմնավորումների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համաձայն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հանրային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պաշտպանության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և</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ազգային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անվտանգության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շահերից</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ելնելով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անհրաժեշտ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շարունակել</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գնման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գործընթացը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rPr>
        <w:t>կետ</w:t>
      </w:r>
      <w:r w:rsidRPr="00D524BC">
        <w:rPr>
          <w:rFonts w:ascii="GHEA Grapalat" w:hAnsi="GHEA Grapalat" w:cs="Sylfaen"/>
          <w:sz w:val="20"/>
          <w:szCs w:val="20"/>
          <w:lang w:val="ru-RU"/>
        </w:rPr>
        <w:t>ով</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նախատեսված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որոշումը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գնումների</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հետ</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կապված</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բողոքներ</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քննող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անձը</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հրապարակում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տեղեկագրում</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այն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կայացնելու</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օրվան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հաջորդող</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աշխատանքային</w:t>
      </w:r>
      <w:r w:rsidRPr="00D524BC">
        <w:rPr>
          <w:rFonts w:ascii="GHEA Grapalat" w:hAnsi="GHEA Grapalat" w:cs="Sylfaen"/>
          <w:sz w:val="20"/>
          <w:szCs w:val="20"/>
          <w:lang w:val="af-ZA"/>
        </w:rPr>
        <w:t xml:space="preserve"> </w:t>
      </w:r>
      <w:r w:rsidRPr="00D524BC">
        <w:rPr>
          <w:rFonts w:ascii="GHEA Grapalat" w:hAnsi="GHEA Grapalat" w:cs="Sylfaen"/>
          <w:sz w:val="20"/>
          <w:szCs w:val="20"/>
          <w:lang w:val="ru-RU"/>
        </w:rPr>
        <w:t>օրը</w:t>
      </w:r>
      <w:r w:rsidRPr="00D524BC">
        <w:rPr>
          <w:rFonts w:ascii="GHEA Grapalat" w:hAnsi="GHEA Grapalat" w:cs="Sylfaen"/>
          <w:sz w:val="20"/>
          <w:szCs w:val="20"/>
          <w:lang w:val="af-ZA"/>
        </w:rPr>
        <w:t>:</w:t>
      </w:r>
    </w:p>
    <w:p w:rsidR="006E7861" w:rsidRPr="00D524BC" w:rsidRDefault="006E7861" w:rsidP="006E7861">
      <w:pPr>
        <w:rPr>
          <w:rFonts w:ascii="GHEA Grapalat" w:hAnsi="GHEA Grapalat" w:cs="Sylfaen"/>
          <w:b/>
          <w:szCs w:val="22"/>
          <w:lang w:val="es-ES"/>
        </w:rPr>
      </w:pPr>
    </w:p>
    <w:p w:rsidR="0073333F" w:rsidRDefault="006E7861" w:rsidP="006E7861">
      <w:pPr>
        <w:rPr>
          <w:rFonts w:ascii="GHEA Grapalat" w:hAnsi="GHEA Grapalat" w:cs="Sylfaen"/>
          <w:b/>
          <w:szCs w:val="22"/>
          <w:lang w:val="es-ES"/>
        </w:rPr>
      </w:pPr>
      <w:r w:rsidRPr="00D524BC">
        <w:rPr>
          <w:rFonts w:ascii="GHEA Grapalat" w:hAnsi="GHEA Grapalat" w:cs="Sylfaen"/>
          <w:b/>
          <w:szCs w:val="22"/>
          <w:lang w:val="es-ES"/>
        </w:rPr>
        <w:t xml:space="preserve">                                                               </w:t>
      </w:r>
    </w:p>
    <w:p w:rsidR="0073333F" w:rsidRDefault="0073333F" w:rsidP="006E7861">
      <w:pPr>
        <w:rPr>
          <w:rFonts w:ascii="GHEA Grapalat" w:hAnsi="GHEA Grapalat" w:cs="Sylfaen"/>
          <w:b/>
          <w:szCs w:val="22"/>
          <w:lang w:val="es-ES"/>
        </w:rPr>
      </w:pPr>
    </w:p>
    <w:p w:rsidR="0073333F" w:rsidRDefault="0073333F" w:rsidP="006E7861">
      <w:pPr>
        <w:rPr>
          <w:rFonts w:ascii="GHEA Grapalat" w:hAnsi="GHEA Grapalat" w:cs="Sylfaen"/>
          <w:b/>
          <w:szCs w:val="22"/>
          <w:lang w:val="es-ES"/>
        </w:rPr>
      </w:pPr>
    </w:p>
    <w:p w:rsidR="0073333F" w:rsidRDefault="0073333F" w:rsidP="006E7861">
      <w:pPr>
        <w:rPr>
          <w:rFonts w:ascii="GHEA Grapalat" w:hAnsi="GHEA Grapalat" w:cs="Sylfaen"/>
          <w:b/>
          <w:szCs w:val="22"/>
          <w:lang w:val="es-ES"/>
        </w:rPr>
      </w:pPr>
    </w:p>
    <w:p w:rsidR="0073333F" w:rsidRDefault="0073333F" w:rsidP="006E7861">
      <w:pPr>
        <w:rPr>
          <w:rFonts w:ascii="GHEA Grapalat" w:hAnsi="GHEA Grapalat" w:cs="Sylfaen"/>
          <w:b/>
          <w:szCs w:val="22"/>
          <w:lang w:val="es-ES"/>
        </w:rPr>
      </w:pPr>
    </w:p>
    <w:p w:rsidR="0073333F" w:rsidRDefault="0073333F" w:rsidP="006E7861">
      <w:pPr>
        <w:rPr>
          <w:rFonts w:ascii="GHEA Grapalat" w:hAnsi="GHEA Grapalat" w:cs="Sylfaen"/>
          <w:b/>
          <w:szCs w:val="22"/>
          <w:lang w:val="es-ES"/>
        </w:rPr>
      </w:pPr>
    </w:p>
    <w:p w:rsidR="0073333F" w:rsidRDefault="0073333F" w:rsidP="006E7861">
      <w:pPr>
        <w:rPr>
          <w:rFonts w:ascii="GHEA Grapalat" w:hAnsi="GHEA Grapalat" w:cs="Sylfaen"/>
          <w:b/>
          <w:szCs w:val="22"/>
          <w:lang w:val="es-ES"/>
        </w:rPr>
      </w:pPr>
    </w:p>
    <w:p w:rsidR="0073333F" w:rsidRDefault="0073333F" w:rsidP="006E7861">
      <w:pPr>
        <w:rPr>
          <w:rFonts w:ascii="GHEA Grapalat" w:hAnsi="GHEA Grapalat" w:cs="Sylfaen"/>
          <w:b/>
          <w:szCs w:val="22"/>
          <w:lang w:val="es-ES"/>
        </w:rPr>
      </w:pPr>
    </w:p>
    <w:p w:rsidR="0073333F" w:rsidRDefault="0073333F" w:rsidP="006E7861">
      <w:pPr>
        <w:rPr>
          <w:rFonts w:ascii="GHEA Grapalat" w:hAnsi="GHEA Grapalat" w:cs="Sylfaen"/>
          <w:b/>
          <w:szCs w:val="22"/>
          <w:lang w:val="es-ES"/>
        </w:rPr>
      </w:pPr>
    </w:p>
    <w:p w:rsidR="0073333F" w:rsidRDefault="0073333F" w:rsidP="006E7861">
      <w:pPr>
        <w:rPr>
          <w:rFonts w:ascii="GHEA Grapalat" w:hAnsi="GHEA Grapalat" w:cs="Sylfaen"/>
          <w:b/>
          <w:szCs w:val="22"/>
          <w:lang w:val="es-ES"/>
        </w:rPr>
      </w:pPr>
    </w:p>
    <w:p w:rsidR="0073333F" w:rsidRDefault="0073333F" w:rsidP="006E7861">
      <w:pPr>
        <w:rPr>
          <w:rFonts w:ascii="GHEA Grapalat" w:hAnsi="GHEA Grapalat" w:cs="Sylfaen"/>
          <w:b/>
          <w:szCs w:val="22"/>
          <w:lang w:val="es-ES"/>
        </w:rPr>
      </w:pPr>
    </w:p>
    <w:p w:rsidR="006E5207" w:rsidRPr="00D524BC" w:rsidRDefault="0073333F" w:rsidP="006E7861">
      <w:pPr>
        <w:rPr>
          <w:rFonts w:ascii="GHEA Grapalat" w:hAnsi="GHEA Grapalat"/>
          <w:b/>
          <w:szCs w:val="22"/>
          <w:lang w:val="af-ZA"/>
        </w:rPr>
      </w:pPr>
      <w:r>
        <w:rPr>
          <w:rFonts w:ascii="GHEA Grapalat" w:hAnsi="GHEA Grapalat" w:cs="Sylfaen"/>
          <w:b/>
          <w:szCs w:val="22"/>
          <w:lang w:val="es-ES"/>
        </w:rPr>
        <w:t xml:space="preserve">                                                                  </w:t>
      </w:r>
      <w:r w:rsidR="006E7861" w:rsidRPr="00D524BC">
        <w:rPr>
          <w:rFonts w:ascii="GHEA Grapalat" w:hAnsi="GHEA Grapalat" w:cs="Sylfaen"/>
          <w:b/>
          <w:szCs w:val="22"/>
          <w:lang w:val="es-ES"/>
        </w:rPr>
        <w:t xml:space="preserve">   </w:t>
      </w:r>
      <w:r w:rsidR="006E5207" w:rsidRPr="00D524BC">
        <w:rPr>
          <w:rFonts w:ascii="GHEA Grapalat" w:hAnsi="GHEA Grapalat" w:cs="Sylfaen"/>
          <w:b/>
          <w:szCs w:val="22"/>
          <w:lang w:val="es-ES"/>
        </w:rPr>
        <w:t>ՄԱՍ</w:t>
      </w:r>
      <w:r w:rsidR="006E5207" w:rsidRPr="00D524BC">
        <w:rPr>
          <w:rFonts w:ascii="GHEA Grapalat" w:hAnsi="GHEA Grapalat"/>
          <w:b/>
          <w:szCs w:val="22"/>
          <w:lang w:val="af-ZA"/>
        </w:rPr>
        <w:t xml:space="preserve">  II</w:t>
      </w:r>
    </w:p>
    <w:p w:rsidR="006E5207" w:rsidRPr="00D524BC" w:rsidRDefault="006E5207" w:rsidP="006E7861">
      <w:pPr>
        <w:pStyle w:val="af3"/>
        <w:spacing w:after="0"/>
        <w:ind w:right="-7"/>
        <w:jc w:val="center"/>
        <w:rPr>
          <w:rFonts w:ascii="GHEA Grapalat" w:hAnsi="GHEA Grapalat"/>
          <w:b/>
          <w:szCs w:val="22"/>
          <w:lang w:val="af-ZA"/>
        </w:rPr>
      </w:pPr>
      <w:r w:rsidRPr="00D524BC">
        <w:rPr>
          <w:rFonts w:ascii="GHEA Grapalat" w:hAnsi="GHEA Grapalat" w:cs="Sylfaen"/>
          <w:b/>
          <w:szCs w:val="22"/>
          <w:lang w:val="es-ES"/>
        </w:rPr>
        <w:t>Հ</w:t>
      </w:r>
      <w:r w:rsidRPr="00D524BC">
        <w:rPr>
          <w:rFonts w:ascii="GHEA Grapalat" w:hAnsi="GHEA Grapalat"/>
          <w:b/>
          <w:szCs w:val="22"/>
          <w:lang w:val="af-ZA"/>
        </w:rPr>
        <w:t xml:space="preserve"> </w:t>
      </w:r>
      <w:r w:rsidRPr="00D524BC">
        <w:rPr>
          <w:rFonts w:ascii="GHEA Grapalat" w:hAnsi="GHEA Grapalat" w:cs="Sylfaen"/>
          <w:b/>
          <w:szCs w:val="22"/>
          <w:lang w:val="es-ES"/>
        </w:rPr>
        <w:t>Ր</w:t>
      </w:r>
      <w:r w:rsidRPr="00D524BC">
        <w:rPr>
          <w:rFonts w:ascii="GHEA Grapalat" w:hAnsi="GHEA Grapalat"/>
          <w:b/>
          <w:szCs w:val="22"/>
          <w:lang w:val="af-ZA"/>
        </w:rPr>
        <w:t xml:space="preserve"> </w:t>
      </w:r>
      <w:r w:rsidRPr="00D524BC">
        <w:rPr>
          <w:rFonts w:ascii="GHEA Grapalat" w:hAnsi="GHEA Grapalat" w:cs="Sylfaen"/>
          <w:b/>
          <w:szCs w:val="22"/>
          <w:lang w:val="es-ES"/>
        </w:rPr>
        <w:t>Ա</w:t>
      </w:r>
      <w:r w:rsidRPr="00D524BC">
        <w:rPr>
          <w:rFonts w:ascii="GHEA Grapalat" w:hAnsi="GHEA Grapalat"/>
          <w:b/>
          <w:szCs w:val="22"/>
          <w:lang w:val="af-ZA"/>
        </w:rPr>
        <w:t xml:space="preserve"> </w:t>
      </w:r>
      <w:r w:rsidRPr="00D524BC">
        <w:rPr>
          <w:rFonts w:ascii="GHEA Grapalat" w:hAnsi="GHEA Grapalat" w:cs="Sylfaen"/>
          <w:b/>
          <w:szCs w:val="22"/>
          <w:lang w:val="es-ES"/>
        </w:rPr>
        <w:t>Հ</w:t>
      </w:r>
      <w:r w:rsidRPr="00D524BC">
        <w:rPr>
          <w:rFonts w:ascii="GHEA Grapalat" w:hAnsi="GHEA Grapalat"/>
          <w:b/>
          <w:szCs w:val="22"/>
          <w:lang w:val="af-ZA"/>
        </w:rPr>
        <w:t xml:space="preserve"> </w:t>
      </w:r>
      <w:r w:rsidRPr="00D524BC">
        <w:rPr>
          <w:rFonts w:ascii="GHEA Grapalat" w:hAnsi="GHEA Grapalat" w:cs="Sylfaen"/>
          <w:b/>
          <w:szCs w:val="22"/>
          <w:lang w:val="es-ES"/>
        </w:rPr>
        <w:t>Ա</w:t>
      </w:r>
      <w:r w:rsidRPr="00D524BC">
        <w:rPr>
          <w:rFonts w:ascii="GHEA Grapalat" w:hAnsi="GHEA Grapalat"/>
          <w:b/>
          <w:szCs w:val="22"/>
          <w:lang w:val="af-ZA"/>
        </w:rPr>
        <w:t xml:space="preserve"> </w:t>
      </w:r>
      <w:r w:rsidRPr="00D524BC">
        <w:rPr>
          <w:rFonts w:ascii="GHEA Grapalat" w:hAnsi="GHEA Grapalat" w:cs="Sylfaen"/>
          <w:b/>
          <w:szCs w:val="22"/>
          <w:lang w:val="es-ES"/>
        </w:rPr>
        <w:t>Ն</w:t>
      </w:r>
      <w:r w:rsidRPr="00D524BC">
        <w:rPr>
          <w:rFonts w:ascii="GHEA Grapalat" w:hAnsi="GHEA Grapalat"/>
          <w:b/>
          <w:szCs w:val="22"/>
          <w:lang w:val="af-ZA"/>
        </w:rPr>
        <w:t xml:space="preserve"> </w:t>
      </w:r>
      <w:r w:rsidRPr="00D524BC">
        <w:rPr>
          <w:rFonts w:ascii="GHEA Grapalat" w:hAnsi="GHEA Grapalat" w:cs="Sylfaen"/>
          <w:b/>
          <w:szCs w:val="22"/>
          <w:lang w:val="es-ES"/>
        </w:rPr>
        <w:t>Գ</w:t>
      </w:r>
    </w:p>
    <w:p w:rsidR="006E5207" w:rsidRDefault="0069073C" w:rsidP="006E7861">
      <w:pPr>
        <w:pStyle w:val="af3"/>
        <w:spacing w:after="0"/>
        <w:ind w:right="-7"/>
        <w:jc w:val="center"/>
        <w:rPr>
          <w:rFonts w:ascii="GHEA Grapalat" w:hAnsi="GHEA Grapalat" w:cs="Sylfaen"/>
          <w:b/>
          <w:szCs w:val="22"/>
          <w:lang w:val="es-ES"/>
        </w:rPr>
      </w:pPr>
      <w:r w:rsidRPr="00D524BC">
        <w:rPr>
          <w:rFonts w:ascii="GHEA Grapalat" w:hAnsi="GHEA Grapalat" w:cs="Sylfaen"/>
          <w:b/>
          <w:szCs w:val="22"/>
          <w:lang w:val="ru-RU"/>
        </w:rPr>
        <w:lastRenderedPageBreak/>
        <w:t>Գ</w:t>
      </w:r>
      <w:r w:rsidRPr="00D524BC">
        <w:rPr>
          <w:rFonts w:ascii="GHEA Grapalat" w:hAnsi="GHEA Grapalat" w:cs="Sylfaen"/>
          <w:b/>
          <w:szCs w:val="22"/>
          <w:lang w:val="af-ZA"/>
        </w:rPr>
        <w:t xml:space="preserve"> </w:t>
      </w:r>
      <w:r w:rsidRPr="00D524BC">
        <w:rPr>
          <w:rFonts w:ascii="GHEA Grapalat" w:hAnsi="GHEA Grapalat" w:cs="Sylfaen"/>
          <w:b/>
          <w:szCs w:val="22"/>
          <w:lang w:val="ru-RU"/>
        </w:rPr>
        <w:t>Ն</w:t>
      </w:r>
      <w:r w:rsidRPr="00D524BC">
        <w:rPr>
          <w:rFonts w:ascii="GHEA Grapalat" w:hAnsi="GHEA Grapalat" w:cs="Sylfaen"/>
          <w:b/>
          <w:szCs w:val="22"/>
          <w:lang w:val="af-ZA"/>
        </w:rPr>
        <w:t xml:space="preserve"> </w:t>
      </w:r>
      <w:r w:rsidRPr="00D524BC">
        <w:rPr>
          <w:rFonts w:ascii="GHEA Grapalat" w:hAnsi="GHEA Grapalat" w:cs="Sylfaen"/>
          <w:b/>
          <w:szCs w:val="22"/>
          <w:lang w:val="ru-RU"/>
        </w:rPr>
        <w:t>Ա</w:t>
      </w:r>
      <w:r w:rsidRPr="00D524BC">
        <w:rPr>
          <w:rFonts w:ascii="GHEA Grapalat" w:hAnsi="GHEA Grapalat" w:cs="Sylfaen"/>
          <w:b/>
          <w:szCs w:val="22"/>
          <w:lang w:val="af-ZA"/>
        </w:rPr>
        <w:t xml:space="preserve"> </w:t>
      </w:r>
      <w:r w:rsidRPr="00D524BC">
        <w:rPr>
          <w:rFonts w:ascii="GHEA Grapalat" w:hAnsi="GHEA Grapalat" w:cs="Sylfaen"/>
          <w:b/>
          <w:szCs w:val="22"/>
          <w:lang w:val="ru-RU"/>
        </w:rPr>
        <w:t>Ն</w:t>
      </w:r>
      <w:r w:rsidRPr="00D524BC">
        <w:rPr>
          <w:rFonts w:ascii="GHEA Grapalat" w:hAnsi="GHEA Grapalat" w:cs="Sylfaen"/>
          <w:b/>
          <w:szCs w:val="22"/>
          <w:lang w:val="af-ZA"/>
        </w:rPr>
        <w:t xml:space="preserve"> </w:t>
      </w:r>
      <w:r w:rsidRPr="00D524BC">
        <w:rPr>
          <w:rFonts w:ascii="GHEA Grapalat" w:hAnsi="GHEA Grapalat" w:cs="Sylfaen"/>
          <w:b/>
          <w:szCs w:val="22"/>
          <w:lang w:val="ru-RU"/>
        </w:rPr>
        <w:t>Շ</w:t>
      </w:r>
      <w:r w:rsidRPr="00D524BC">
        <w:rPr>
          <w:rFonts w:ascii="GHEA Grapalat" w:hAnsi="GHEA Grapalat" w:cs="Sylfaen"/>
          <w:b/>
          <w:szCs w:val="22"/>
          <w:lang w:val="af-ZA"/>
        </w:rPr>
        <w:t xml:space="preserve"> </w:t>
      </w:r>
      <w:r w:rsidRPr="00D524BC">
        <w:rPr>
          <w:rFonts w:ascii="GHEA Grapalat" w:hAnsi="GHEA Grapalat" w:cs="Sylfaen"/>
          <w:b/>
          <w:szCs w:val="22"/>
          <w:lang w:val="ru-RU"/>
        </w:rPr>
        <w:t>Մ</w:t>
      </w:r>
      <w:r w:rsidRPr="00D524BC">
        <w:rPr>
          <w:rFonts w:ascii="GHEA Grapalat" w:hAnsi="GHEA Grapalat" w:cs="Sylfaen"/>
          <w:b/>
          <w:szCs w:val="22"/>
          <w:lang w:val="af-ZA"/>
        </w:rPr>
        <w:t xml:space="preserve"> </w:t>
      </w:r>
      <w:r w:rsidRPr="00D524BC">
        <w:rPr>
          <w:rFonts w:ascii="GHEA Grapalat" w:hAnsi="GHEA Grapalat" w:cs="Sylfaen"/>
          <w:b/>
          <w:szCs w:val="22"/>
          <w:lang w:val="ru-RU"/>
        </w:rPr>
        <w:t>Ա</w:t>
      </w:r>
      <w:r w:rsidRPr="00D524BC">
        <w:rPr>
          <w:rFonts w:ascii="GHEA Grapalat" w:hAnsi="GHEA Grapalat" w:cs="Sylfaen"/>
          <w:b/>
          <w:szCs w:val="22"/>
          <w:lang w:val="af-ZA"/>
        </w:rPr>
        <w:t xml:space="preserve"> </w:t>
      </w:r>
      <w:r w:rsidRPr="00D524BC">
        <w:rPr>
          <w:rFonts w:ascii="GHEA Grapalat" w:hAnsi="GHEA Grapalat" w:cs="Sylfaen"/>
          <w:b/>
          <w:szCs w:val="22"/>
          <w:lang w:val="ru-RU"/>
        </w:rPr>
        <w:t>Ն</w:t>
      </w:r>
      <w:r w:rsidRPr="00D524BC">
        <w:rPr>
          <w:rFonts w:ascii="GHEA Grapalat" w:hAnsi="GHEA Grapalat" w:cs="Sylfaen"/>
          <w:b/>
          <w:szCs w:val="22"/>
          <w:lang w:val="af-ZA"/>
        </w:rPr>
        <w:t xml:space="preserve"> </w:t>
      </w:r>
      <w:r w:rsidRPr="00D524BC">
        <w:rPr>
          <w:rFonts w:ascii="GHEA Grapalat" w:hAnsi="GHEA Grapalat" w:cs="Sylfaen"/>
          <w:b/>
          <w:szCs w:val="22"/>
          <w:lang w:val="ru-RU"/>
        </w:rPr>
        <w:t>Հ</w:t>
      </w:r>
      <w:r w:rsidRPr="00D524BC">
        <w:rPr>
          <w:rFonts w:ascii="GHEA Grapalat" w:hAnsi="GHEA Grapalat" w:cs="Sylfaen"/>
          <w:b/>
          <w:szCs w:val="22"/>
          <w:lang w:val="af-ZA"/>
        </w:rPr>
        <w:t xml:space="preserve"> </w:t>
      </w:r>
      <w:r w:rsidRPr="00D524BC">
        <w:rPr>
          <w:rFonts w:ascii="GHEA Grapalat" w:hAnsi="GHEA Grapalat" w:cs="Sylfaen"/>
          <w:b/>
          <w:szCs w:val="22"/>
          <w:lang w:val="ru-RU"/>
        </w:rPr>
        <w:t>Ա</w:t>
      </w:r>
      <w:r w:rsidRPr="00D524BC">
        <w:rPr>
          <w:rFonts w:ascii="GHEA Grapalat" w:hAnsi="GHEA Grapalat" w:cs="Sylfaen"/>
          <w:b/>
          <w:szCs w:val="22"/>
          <w:lang w:val="af-ZA"/>
        </w:rPr>
        <w:t xml:space="preserve"> </w:t>
      </w:r>
      <w:r w:rsidRPr="00D524BC">
        <w:rPr>
          <w:rFonts w:ascii="GHEA Grapalat" w:hAnsi="GHEA Grapalat" w:cs="Sylfaen"/>
          <w:b/>
          <w:szCs w:val="22"/>
          <w:lang w:val="ru-RU"/>
        </w:rPr>
        <w:t>Ր</w:t>
      </w:r>
      <w:r w:rsidRPr="00D524BC">
        <w:rPr>
          <w:rFonts w:ascii="GHEA Grapalat" w:hAnsi="GHEA Grapalat" w:cs="Sylfaen"/>
          <w:b/>
          <w:szCs w:val="22"/>
          <w:lang w:val="af-ZA"/>
        </w:rPr>
        <w:t xml:space="preserve"> </w:t>
      </w:r>
      <w:r w:rsidRPr="00D524BC">
        <w:rPr>
          <w:rFonts w:ascii="GHEA Grapalat" w:hAnsi="GHEA Grapalat" w:cs="Sylfaen"/>
          <w:b/>
          <w:szCs w:val="22"/>
          <w:lang w:val="ru-RU"/>
        </w:rPr>
        <w:t>Ց</w:t>
      </w:r>
      <w:r w:rsidRPr="00D524BC">
        <w:rPr>
          <w:rFonts w:ascii="GHEA Grapalat" w:hAnsi="GHEA Grapalat" w:cs="Sylfaen"/>
          <w:b/>
          <w:szCs w:val="22"/>
          <w:lang w:val="af-ZA"/>
        </w:rPr>
        <w:t xml:space="preserve"> </w:t>
      </w:r>
      <w:r w:rsidRPr="00D524BC">
        <w:rPr>
          <w:rFonts w:ascii="GHEA Grapalat" w:hAnsi="GHEA Grapalat" w:cs="Sylfaen"/>
          <w:b/>
          <w:szCs w:val="22"/>
          <w:lang w:val="ru-RU"/>
        </w:rPr>
        <w:t>Մ</w:t>
      </w:r>
      <w:r w:rsidRPr="00D524BC">
        <w:rPr>
          <w:rFonts w:ascii="GHEA Grapalat" w:hAnsi="GHEA Grapalat" w:cs="Sylfaen"/>
          <w:b/>
          <w:szCs w:val="22"/>
          <w:lang w:val="af-ZA"/>
        </w:rPr>
        <w:t xml:space="preserve"> </w:t>
      </w:r>
      <w:r w:rsidRPr="00D524BC">
        <w:rPr>
          <w:rFonts w:ascii="GHEA Grapalat" w:hAnsi="GHEA Grapalat" w:cs="Sylfaen"/>
          <w:b/>
          <w:szCs w:val="22"/>
          <w:lang w:val="ru-RU"/>
        </w:rPr>
        <w:t>Ա</w:t>
      </w:r>
      <w:r w:rsidRPr="00D524BC">
        <w:rPr>
          <w:rFonts w:ascii="GHEA Grapalat" w:hAnsi="GHEA Grapalat" w:cs="Sylfaen"/>
          <w:b/>
          <w:szCs w:val="22"/>
          <w:lang w:val="af-ZA"/>
        </w:rPr>
        <w:t xml:space="preserve"> </w:t>
      </w:r>
      <w:r w:rsidRPr="00D524BC">
        <w:rPr>
          <w:rFonts w:ascii="GHEA Grapalat" w:hAnsi="GHEA Grapalat" w:cs="Sylfaen"/>
          <w:b/>
          <w:szCs w:val="22"/>
          <w:lang w:val="ru-RU"/>
        </w:rPr>
        <w:t>Ն</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Հ</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Ա</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Յ</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Տ</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Ը</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Պ</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Ա</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Տ</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Ր</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Ա</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Ս</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Տ</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Ե</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Լ</w:t>
      </w:r>
      <w:r w:rsidR="006E5207" w:rsidRPr="00D524BC">
        <w:rPr>
          <w:rFonts w:ascii="GHEA Grapalat" w:hAnsi="GHEA Grapalat"/>
          <w:b/>
          <w:szCs w:val="22"/>
          <w:lang w:val="af-ZA"/>
        </w:rPr>
        <w:t xml:space="preserve"> </w:t>
      </w:r>
      <w:r w:rsidR="006E5207" w:rsidRPr="00D524BC">
        <w:rPr>
          <w:rFonts w:ascii="GHEA Grapalat" w:hAnsi="GHEA Grapalat" w:cs="Sylfaen"/>
          <w:b/>
          <w:szCs w:val="22"/>
          <w:lang w:val="es-ES"/>
        </w:rPr>
        <w:t>ՈՒ</w:t>
      </w:r>
    </w:p>
    <w:p w:rsidR="0073333F" w:rsidRPr="00D524BC" w:rsidRDefault="0073333F" w:rsidP="006E7861">
      <w:pPr>
        <w:pStyle w:val="af3"/>
        <w:spacing w:after="0"/>
        <w:ind w:right="-7"/>
        <w:jc w:val="center"/>
        <w:rPr>
          <w:rFonts w:ascii="GHEA Grapalat" w:hAnsi="GHEA Grapalat"/>
          <w:b/>
          <w:szCs w:val="22"/>
          <w:lang w:val="af-ZA"/>
        </w:rPr>
      </w:pPr>
    </w:p>
    <w:p w:rsidR="006E5207" w:rsidRPr="0073333F" w:rsidRDefault="006E5207" w:rsidP="0073333F">
      <w:pPr>
        <w:pStyle w:val="aff0"/>
        <w:numPr>
          <w:ilvl w:val="0"/>
          <w:numId w:val="36"/>
        </w:numPr>
        <w:jc w:val="center"/>
        <w:rPr>
          <w:rFonts w:ascii="GHEA Grapalat" w:hAnsi="GHEA Grapalat" w:cs="Sylfaen"/>
          <w:b/>
          <w:sz w:val="20"/>
          <w:lang w:val="es-ES"/>
        </w:rPr>
      </w:pPr>
      <w:r w:rsidRPr="0073333F">
        <w:rPr>
          <w:rFonts w:ascii="GHEA Grapalat" w:hAnsi="GHEA Grapalat" w:cs="Sylfaen"/>
          <w:b/>
          <w:sz w:val="20"/>
          <w:lang w:val="es-ES"/>
        </w:rPr>
        <w:t>ԸՆԴՀԱՆՈՒՐ</w:t>
      </w:r>
      <w:r w:rsidRPr="0073333F">
        <w:rPr>
          <w:rFonts w:ascii="GHEA Grapalat" w:hAnsi="GHEA Grapalat"/>
          <w:b/>
          <w:sz w:val="20"/>
          <w:lang w:val="af-ZA"/>
        </w:rPr>
        <w:t xml:space="preserve"> </w:t>
      </w:r>
      <w:r w:rsidRPr="0073333F">
        <w:rPr>
          <w:rFonts w:ascii="GHEA Grapalat" w:hAnsi="GHEA Grapalat" w:cs="Sylfaen"/>
          <w:b/>
          <w:sz w:val="20"/>
          <w:lang w:val="es-ES"/>
        </w:rPr>
        <w:t>ԴՐՈՒՅԹՆԵՐ</w:t>
      </w:r>
    </w:p>
    <w:p w:rsidR="0073333F" w:rsidRPr="0073333F" w:rsidRDefault="0073333F" w:rsidP="0073333F">
      <w:pPr>
        <w:pStyle w:val="aff0"/>
        <w:rPr>
          <w:rFonts w:ascii="GHEA Grapalat" w:hAnsi="GHEA Grapalat"/>
          <w:b/>
          <w:sz w:val="20"/>
          <w:lang w:val="af-ZA"/>
        </w:rPr>
      </w:pP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1.1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հրահանգը</w:t>
      </w:r>
      <w:r w:rsidRPr="00D524BC">
        <w:rPr>
          <w:rFonts w:ascii="GHEA Grapalat" w:hAnsi="GHEA Grapalat" w:cs="Sylfaen"/>
          <w:sz w:val="20"/>
          <w:lang w:val="af-ZA"/>
        </w:rPr>
        <w:t xml:space="preserve"> </w:t>
      </w:r>
      <w:r w:rsidRPr="00D524BC">
        <w:rPr>
          <w:rFonts w:ascii="GHEA Grapalat" w:hAnsi="GHEA Grapalat" w:cs="Sylfaen"/>
          <w:sz w:val="20"/>
          <w:lang w:val="ru-RU"/>
        </w:rPr>
        <w:t>նպատակ</w:t>
      </w:r>
      <w:r w:rsidRPr="00D524BC">
        <w:rPr>
          <w:rFonts w:ascii="GHEA Grapalat" w:hAnsi="GHEA Grapalat" w:cs="Sylfaen"/>
          <w:sz w:val="20"/>
          <w:lang w:val="af-ZA"/>
        </w:rPr>
        <w:t xml:space="preserve"> </w:t>
      </w:r>
      <w:r w:rsidRPr="00D524BC">
        <w:rPr>
          <w:rFonts w:ascii="GHEA Grapalat" w:hAnsi="GHEA Grapalat" w:cs="Sylfaen"/>
          <w:sz w:val="20"/>
          <w:lang w:val="ru-RU"/>
        </w:rPr>
        <w:t>ունի</w:t>
      </w:r>
      <w:r w:rsidRPr="00D524BC">
        <w:rPr>
          <w:rFonts w:ascii="GHEA Grapalat" w:hAnsi="GHEA Grapalat" w:cs="Sylfaen"/>
          <w:sz w:val="20"/>
          <w:lang w:val="af-ZA"/>
        </w:rPr>
        <w:t xml:space="preserve"> </w:t>
      </w:r>
      <w:r w:rsidRPr="00D524BC">
        <w:rPr>
          <w:rFonts w:ascii="GHEA Grapalat" w:hAnsi="GHEA Grapalat" w:cs="Sylfaen"/>
          <w:sz w:val="20"/>
          <w:lang w:val="ru-RU"/>
        </w:rPr>
        <w:t>օժանդակել</w:t>
      </w:r>
      <w:r w:rsidRPr="00D524BC">
        <w:rPr>
          <w:rFonts w:ascii="GHEA Grapalat" w:hAnsi="GHEA Grapalat" w:cs="Sylfaen"/>
          <w:sz w:val="20"/>
          <w:lang w:val="af-ZA"/>
        </w:rPr>
        <w:t xml:space="preserve"> մ</w:t>
      </w:r>
      <w:r w:rsidRPr="00D524BC">
        <w:rPr>
          <w:rFonts w:ascii="GHEA Grapalat" w:hAnsi="GHEA Grapalat" w:cs="Sylfaen"/>
          <w:sz w:val="20"/>
          <w:lang w:val="ru-RU"/>
        </w:rPr>
        <w:t>ասնակիցներին</w:t>
      </w:r>
      <w:r w:rsidRPr="00D524BC">
        <w:rPr>
          <w:rFonts w:ascii="GHEA Grapalat" w:hAnsi="GHEA Grapalat" w:cs="Sylfaen"/>
          <w:sz w:val="20"/>
          <w:lang w:val="af-ZA"/>
        </w:rPr>
        <w:t xml:space="preserve"> </w:t>
      </w:r>
      <w:r w:rsidRPr="00D524BC">
        <w:rPr>
          <w:rFonts w:ascii="GHEA Grapalat" w:hAnsi="GHEA Grapalat" w:cs="Sylfaen"/>
          <w:sz w:val="20"/>
          <w:lang w:val="ru-RU"/>
        </w:rPr>
        <w:t>հայտը</w:t>
      </w:r>
      <w:r w:rsidRPr="00D524BC">
        <w:rPr>
          <w:rFonts w:ascii="GHEA Grapalat" w:hAnsi="GHEA Grapalat" w:cs="Sylfaen"/>
          <w:sz w:val="20"/>
          <w:lang w:val="af-ZA"/>
        </w:rPr>
        <w:t xml:space="preserve"> </w:t>
      </w:r>
      <w:r w:rsidRPr="00D524BC">
        <w:rPr>
          <w:rFonts w:ascii="GHEA Grapalat" w:hAnsi="GHEA Grapalat" w:cs="Sylfaen"/>
          <w:sz w:val="20"/>
          <w:lang w:val="ru-RU"/>
        </w:rPr>
        <w:t>պատրաստելիս։</w:t>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1.2 </w:t>
      </w:r>
      <w:r w:rsidRPr="00D524BC">
        <w:rPr>
          <w:rFonts w:ascii="GHEA Grapalat" w:hAnsi="GHEA Grapalat" w:cs="Sylfaen"/>
          <w:sz w:val="20"/>
          <w:lang w:val="ru-RU"/>
        </w:rPr>
        <w:t>Նպատակահարմարության</w:t>
      </w:r>
      <w:r w:rsidRPr="00D524BC">
        <w:rPr>
          <w:rFonts w:ascii="GHEA Grapalat" w:hAnsi="GHEA Grapalat" w:cs="Sylfaen"/>
          <w:sz w:val="20"/>
          <w:lang w:val="af-ZA"/>
        </w:rPr>
        <w:t xml:space="preserve"> </w:t>
      </w:r>
      <w:r w:rsidRPr="00D524BC">
        <w:rPr>
          <w:rFonts w:ascii="GHEA Grapalat" w:hAnsi="GHEA Grapalat" w:cs="Sylfaen"/>
          <w:sz w:val="20"/>
          <w:lang w:val="ru-RU"/>
        </w:rPr>
        <w:t>դեպքում</w:t>
      </w:r>
      <w:r w:rsidRPr="00D524BC">
        <w:rPr>
          <w:rFonts w:ascii="GHEA Grapalat" w:hAnsi="GHEA Grapalat" w:cs="Sylfaen"/>
          <w:sz w:val="20"/>
          <w:lang w:val="af-ZA"/>
        </w:rPr>
        <w:t xml:space="preserve"> մ</w:t>
      </w:r>
      <w:r w:rsidRPr="00D524BC">
        <w:rPr>
          <w:rFonts w:ascii="GHEA Grapalat" w:hAnsi="GHEA Grapalat" w:cs="Sylfaen"/>
          <w:sz w:val="20"/>
          <w:lang w:val="ru-RU"/>
        </w:rPr>
        <w:t>ասնակիցը</w:t>
      </w:r>
      <w:r w:rsidRPr="00D524BC">
        <w:rPr>
          <w:rFonts w:ascii="GHEA Grapalat" w:hAnsi="GHEA Grapalat" w:cs="Sylfaen"/>
          <w:sz w:val="20"/>
          <w:lang w:val="af-ZA"/>
        </w:rPr>
        <w:t xml:space="preserve"> </w:t>
      </w:r>
      <w:r w:rsidRPr="00D524BC">
        <w:rPr>
          <w:rFonts w:ascii="GHEA Grapalat" w:hAnsi="GHEA Grapalat" w:cs="Sylfaen"/>
          <w:sz w:val="20"/>
          <w:lang w:val="ru-RU"/>
        </w:rPr>
        <w:t>պահանջվող</w:t>
      </w:r>
      <w:r w:rsidRPr="00D524BC">
        <w:rPr>
          <w:rFonts w:ascii="GHEA Grapalat" w:hAnsi="GHEA Grapalat" w:cs="Sylfaen"/>
          <w:sz w:val="20"/>
          <w:lang w:val="af-ZA"/>
        </w:rPr>
        <w:t xml:space="preserve"> </w:t>
      </w:r>
      <w:r w:rsidRPr="00D524BC">
        <w:rPr>
          <w:rFonts w:ascii="GHEA Grapalat" w:hAnsi="GHEA Grapalat" w:cs="Sylfaen"/>
          <w:sz w:val="20"/>
          <w:lang w:val="ru-RU"/>
        </w:rPr>
        <w:t>տեղեկությունները</w:t>
      </w:r>
      <w:r w:rsidRPr="00D524BC">
        <w:rPr>
          <w:rFonts w:ascii="GHEA Grapalat" w:hAnsi="GHEA Grapalat" w:cs="Sylfaen"/>
          <w:sz w:val="20"/>
          <w:lang w:val="af-ZA"/>
        </w:rPr>
        <w:t xml:space="preserve"> </w:t>
      </w:r>
      <w:r w:rsidRPr="00D524BC">
        <w:rPr>
          <w:rFonts w:ascii="GHEA Grapalat" w:hAnsi="GHEA Grapalat" w:cs="Sylfaen"/>
          <w:sz w:val="20"/>
          <w:lang w:val="ru-RU"/>
        </w:rPr>
        <w:t>կարող</w:t>
      </w:r>
      <w:r w:rsidRPr="00D524BC">
        <w:rPr>
          <w:rFonts w:ascii="GHEA Grapalat" w:hAnsi="GHEA Grapalat" w:cs="Sylfaen"/>
          <w:sz w:val="20"/>
          <w:lang w:val="af-ZA"/>
        </w:rPr>
        <w:t xml:space="preserve"> </w:t>
      </w:r>
      <w:r w:rsidRPr="00D524BC">
        <w:rPr>
          <w:rFonts w:ascii="GHEA Grapalat" w:hAnsi="GHEA Grapalat" w:cs="Sylfaen"/>
          <w:sz w:val="20"/>
          <w:lang w:val="ru-RU"/>
        </w:rPr>
        <w:t>է</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ներկայացնել</w:t>
      </w:r>
      <w:r w:rsidRPr="00D524BC">
        <w:rPr>
          <w:rFonts w:ascii="GHEA Grapalat" w:hAnsi="GHEA Grapalat" w:cs="Sylfaen"/>
          <w:sz w:val="20"/>
          <w:lang w:val="af-ZA"/>
        </w:rPr>
        <w:t xml:space="preserve"> </w:t>
      </w:r>
      <w:r w:rsidRPr="00D524BC">
        <w:rPr>
          <w:rFonts w:ascii="GHEA Grapalat" w:hAnsi="GHEA Grapalat" w:cs="Sylfaen"/>
          <w:sz w:val="20"/>
          <w:lang w:val="ru-RU"/>
        </w:rPr>
        <w:t>սույն</w:t>
      </w:r>
      <w:r w:rsidRPr="00D524BC">
        <w:rPr>
          <w:rFonts w:ascii="GHEA Grapalat" w:hAnsi="GHEA Grapalat" w:cs="Sylfaen"/>
          <w:sz w:val="20"/>
          <w:lang w:val="af-ZA"/>
        </w:rPr>
        <w:t xml:space="preserve"> </w:t>
      </w:r>
      <w:r w:rsidRPr="00D524BC">
        <w:rPr>
          <w:rFonts w:ascii="GHEA Grapalat" w:hAnsi="GHEA Grapalat" w:cs="Sylfaen"/>
          <w:sz w:val="20"/>
          <w:lang w:val="ru-RU"/>
        </w:rPr>
        <w:t>հրահանգով</w:t>
      </w:r>
      <w:r w:rsidRPr="00D524BC">
        <w:rPr>
          <w:rFonts w:ascii="GHEA Grapalat" w:hAnsi="GHEA Grapalat" w:cs="Sylfaen"/>
          <w:sz w:val="20"/>
          <w:lang w:val="af-ZA"/>
        </w:rPr>
        <w:t xml:space="preserve"> </w:t>
      </w:r>
      <w:r w:rsidRPr="00D524BC">
        <w:rPr>
          <w:rFonts w:ascii="GHEA Grapalat" w:hAnsi="GHEA Grapalat" w:cs="Sylfaen"/>
          <w:sz w:val="20"/>
          <w:lang w:val="ru-RU"/>
        </w:rPr>
        <w:t>առաջարկվող</w:t>
      </w:r>
      <w:r w:rsidRPr="00D524BC">
        <w:rPr>
          <w:rFonts w:ascii="GHEA Grapalat" w:hAnsi="GHEA Grapalat" w:cs="Sylfaen"/>
          <w:sz w:val="20"/>
          <w:lang w:val="af-ZA"/>
        </w:rPr>
        <w:t xml:space="preserve"> </w:t>
      </w:r>
      <w:r w:rsidRPr="00D524BC">
        <w:rPr>
          <w:rFonts w:ascii="GHEA Grapalat" w:hAnsi="GHEA Grapalat" w:cs="Sylfaen"/>
          <w:sz w:val="20"/>
          <w:lang w:val="ru-RU"/>
        </w:rPr>
        <w:t>ձևերից</w:t>
      </w:r>
      <w:r w:rsidRPr="00D524BC">
        <w:rPr>
          <w:rFonts w:ascii="GHEA Grapalat" w:hAnsi="GHEA Grapalat" w:cs="Sylfaen"/>
          <w:sz w:val="20"/>
          <w:lang w:val="af-ZA"/>
        </w:rPr>
        <w:t xml:space="preserve"> </w:t>
      </w:r>
      <w:r w:rsidRPr="00D524BC">
        <w:rPr>
          <w:rFonts w:ascii="GHEA Grapalat" w:hAnsi="GHEA Grapalat" w:cs="Sylfaen"/>
          <w:sz w:val="20"/>
          <w:lang w:val="ru-RU"/>
        </w:rPr>
        <w:t>տարբերվող</w:t>
      </w:r>
      <w:r w:rsidRPr="00D524BC">
        <w:rPr>
          <w:rFonts w:ascii="GHEA Grapalat" w:hAnsi="GHEA Grapalat" w:cs="Sylfaen"/>
          <w:sz w:val="20"/>
          <w:lang w:val="af-ZA"/>
        </w:rPr>
        <w:t xml:space="preserve">` </w:t>
      </w:r>
      <w:r w:rsidRPr="00D524BC">
        <w:rPr>
          <w:rFonts w:ascii="GHEA Grapalat" w:hAnsi="GHEA Grapalat" w:cs="Sylfaen"/>
          <w:sz w:val="20"/>
          <w:lang w:val="ru-RU"/>
        </w:rPr>
        <w:t>այլ</w:t>
      </w:r>
      <w:r w:rsidRPr="00D524BC">
        <w:rPr>
          <w:rFonts w:ascii="GHEA Grapalat" w:hAnsi="GHEA Grapalat" w:cs="Sylfaen"/>
          <w:sz w:val="20"/>
          <w:lang w:val="af-ZA"/>
        </w:rPr>
        <w:t xml:space="preserve"> </w:t>
      </w:r>
      <w:r w:rsidRPr="00D524BC">
        <w:rPr>
          <w:rFonts w:ascii="GHEA Grapalat" w:hAnsi="GHEA Grapalat" w:cs="Sylfaen"/>
          <w:sz w:val="20"/>
          <w:lang w:val="ru-RU"/>
        </w:rPr>
        <w:t>ձևերով</w:t>
      </w:r>
      <w:r w:rsidRPr="00D524BC">
        <w:rPr>
          <w:rFonts w:ascii="GHEA Grapalat" w:hAnsi="GHEA Grapalat" w:cs="Sylfaen"/>
          <w:sz w:val="20"/>
          <w:lang w:val="af-ZA"/>
        </w:rPr>
        <w:t xml:space="preserve">` </w:t>
      </w:r>
      <w:r w:rsidRPr="00D524BC">
        <w:rPr>
          <w:rFonts w:ascii="GHEA Grapalat" w:hAnsi="GHEA Grapalat" w:cs="Sylfaen"/>
          <w:sz w:val="20"/>
          <w:lang w:val="ru-RU"/>
        </w:rPr>
        <w:t>պահպանելով</w:t>
      </w:r>
      <w:r w:rsidRPr="00D524BC">
        <w:rPr>
          <w:rFonts w:ascii="GHEA Grapalat" w:hAnsi="GHEA Grapalat" w:cs="Sylfaen"/>
          <w:sz w:val="20"/>
          <w:lang w:val="af-ZA"/>
        </w:rPr>
        <w:t xml:space="preserve"> </w:t>
      </w:r>
      <w:r w:rsidRPr="00D524BC">
        <w:rPr>
          <w:rFonts w:ascii="GHEA Grapalat" w:hAnsi="GHEA Grapalat" w:cs="Sylfaen"/>
          <w:sz w:val="20"/>
          <w:lang w:val="ru-RU"/>
        </w:rPr>
        <w:t>պահանջվող</w:t>
      </w:r>
      <w:r w:rsidRPr="00D524BC">
        <w:rPr>
          <w:rFonts w:ascii="GHEA Grapalat" w:hAnsi="GHEA Grapalat" w:cs="Sylfaen"/>
          <w:sz w:val="20"/>
          <w:lang w:val="af-ZA"/>
        </w:rPr>
        <w:t xml:space="preserve"> </w:t>
      </w:r>
      <w:r w:rsidRPr="00D524BC">
        <w:rPr>
          <w:rFonts w:ascii="GHEA Grapalat" w:hAnsi="GHEA Grapalat" w:cs="Sylfaen"/>
          <w:sz w:val="20"/>
          <w:lang w:val="ru-RU"/>
        </w:rPr>
        <w:t>վավերապայմանները։</w:t>
      </w:r>
    </w:p>
    <w:p w:rsidR="006E5207" w:rsidRPr="0073333F" w:rsidRDefault="006E5207" w:rsidP="0073333F">
      <w:pPr>
        <w:pStyle w:val="aff0"/>
        <w:numPr>
          <w:ilvl w:val="1"/>
          <w:numId w:val="35"/>
        </w:numPr>
        <w:jc w:val="both"/>
        <w:rPr>
          <w:rFonts w:ascii="GHEA Grapalat" w:hAnsi="GHEA Grapalat" w:cs="Sylfaen"/>
          <w:sz w:val="20"/>
          <w:lang w:val="af-ZA"/>
        </w:rPr>
      </w:pPr>
      <w:r w:rsidRPr="0073333F">
        <w:rPr>
          <w:rFonts w:ascii="GHEA Grapalat" w:hAnsi="GHEA Grapalat" w:cs="Sylfaen"/>
          <w:sz w:val="20"/>
          <w:lang w:val="ru-RU"/>
        </w:rPr>
        <w:t>Հայտերը</w:t>
      </w:r>
      <w:r w:rsidRPr="0073333F">
        <w:rPr>
          <w:rFonts w:ascii="GHEA Grapalat" w:hAnsi="GHEA Grapalat" w:cs="Sylfaen"/>
          <w:sz w:val="20"/>
          <w:lang w:val="af-ZA"/>
        </w:rPr>
        <w:t xml:space="preserve">, </w:t>
      </w:r>
      <w:r w:rsidRPr="0073333F">
        <w:rPr>
          <w:rFonts w:ascii="GHEA Grapalat" w:hAnsi="GHEA Grapalat" w:cs="Sylfaen"/>
          <w:sz w:val="20"/>
          <w:lang w:val="ru-RU"/>
        </w:rPr>
        <w:t>հայերենից</w:t>
      </w:r>
      <w:r w:rsidRPr="0073333F">
        <w:rPr>
          <w:rFonts w:ascii="GHEA Grapalat" w:hAnsi="GHEA Grapalat" w:cs="Sylfaen"/>
          <w:sz w:val="20"/>
          <w:lang w:val="af-ZA"/>
        </w:rPr>
        <w:t xml:space="preserve"> </w:t>
      </w:r>
      <w:r w:rsidRPr="0073333F">
        <w:rPr>
          <w:rFonts w:ascii="GHEA Grapalat" w:hAnsi="GHEA Grapalat" w:cs="Sylfaen"/>
          <w:sz w:val="20"/>
          <w:lang w:val="ru-RU"/>
        </w:rPr>
        <w:t>բացի</w:t>
      </w:r>
      <w:r w:rsidRPr="0073333F">
        <w:rPr>
          <w:rFonts w:ascii="GHEA Grapalat" w:hAnsi="GHEA Grapalat" w:cs="Sylfaen"/>
          <w:sz w:val="20"/>
          <w:lang w:val="af-ZA"/>
        </w:rPr>
        <w:t xml:space="preserve">, </w:t>
      </w:r>
      <w:r w:rsidRPr="0073333F">
        <w:rPr>
          <w:rFonts w:ascii="GHEA Grapalat" w:hAnsi="GHEA Grapalat" w:cs="Sylfaen"/>
          <w:sz w:val="20"/>
          <w:lang w:val="ru-RU"/>
        </w:rPr>
        <w:t>կարող</w:t>
      </w:r>
      <w:r w:rsidRPr="0073333F">
        <w:rPr>
          <w:rFonts w:ascii="GHEA Grapalat" w:hAnsi="GHEA Grapalat" w:cs="Sylfaen"/>
          <w:sz w:val="20"/>
          <w:lang w:val="af-ZA"/>
        </w:rPr>
        <w:t xml:space="preserve"> </w:t>
      </w:r>
      <w:r w:rsidRPr="0073333F">
        <w:rPr>
          <w:rFonts w:ascii="GHEA Grapalat" w:hAnsi="GHEA Grapalat" w:cs="Sylfaen"/>
          <w:sz w:val="20"/>
          <w:lang w:val="ru-RU"/>
        </w:rPr>
        <w:t>են</w:t>
      </w:r>
      <w:r w:rsidRPr="0073333F">
        <w:rPr>
          <w:rFonts w:ascii="GHEA Grapalat" w:hAnsi="GHEA Grapalat" w:cs="Sylfaen"/>
          <w:sz w:val="20"/>
          <w:lang w:val="af-ZA"/>
        </w:rPr>
        <w:t xml:space="preserve"> </w:t>
      </w:r>
      <w:r w:rsidRPr="0073333F">
        <w:rPr>
          <w:rFonts w:ascii="GHEA Grapalat" w:hAnsi="GHEA Grapalat" w:cs="Sylfaen"/>
          <w:sz w:val="20"/>
          <w:lang w:val="ru-RU"/>
        </w:rPr>
        <w:t>ներկայացվել</w:t>
      </w:r>
      <w:r w:rsidRPr="0073333F">
        <w:rPr>
          <w:rFonts w:ascii="GHEA Grapalat" w:hAnsi="GHEA Grapalat" w:cs="Sylfaen"/>
          <w:sz w:val="20"/>
          <w:lang w:val="af-ZA"/>
        </w:rPr>
        <w:t xml:space="preserve"> </w:t>
      </w:r>
      <w:r w:rsidRPr="0073333F">
        <w:rPr>
          <w:rFonts w:ascii="GHEA Grapalat" w:hAnsi="GHEA Grapalat" w:cs="Sylfaen"/>
          <w:sz w:val="20"/>
          <w:lang w:val="ru-RU"/>
        </w:rPr>
        <w:t>նաև</w:t>
      </w:r>
      <w:r w:rsidRPr="0073333F">
        <w:rPr>
          <w:rFonts w:ascii="GHEA Grapalat" w:hAnsi="GHEA Grapalat" w:cs="Sylfaen"/>
          <w:sz w:val="20"/>
          <w:lang w:val="af-ZA"/>
        </w:rPr>
        <w:t xml:space="preserve"> </w:t>
      </w:r>
      <w:r w:rsidRPr="0073333F">
        <w:rPr>
          <w:rFonts w:ascii="GHEA Grapalat" w:hAnsi="GHEA Grapalat" w:cs="Sylfaen"/>
          <w:sz w:val="20"/>
          <w:lang w:val="ru-RU"/>
        </w:rPr>
        <w:t>անգլերեն</w:t>
      </w:r>
      <w:r w:rsidRPr="0073333F">
        <w:rPr>
          <w:rFonts w:ascii="GHEA Grapalat" w:hAnsi="GHEA Grapalat" w:cs="Sylfaen"/>
          <w:sz w:val="20"/>
          <w:lang w:val="af-ZA"/>
        </w:rPr>
        <w:t xml:space="preserve"> </w:t>
      </w:r>
      <w:r w:rsidRPr="0073333F">
        <w:rPr>
          <w:rFonts w:ascii="GHEA Grapalat" w:hAnsi="GHEA Grapalat" w:cs="Sylfaen"/>
          <w:sz w:val="20"/>
          <w:lang w:val="ru-RU"/>
        </w:rPr>
        <w:t>կամ</w:t>
      </w:r>
      <w:r w:rsidRPr="0073333F">
        <w:rPr>
          <w:rFonts w:ascii="GHEA Grapalat" w:hAnsi="GHEA Grapalat" w:cs="Sylfaen"/>
          <w:sz w:val="20"/>
          <w:lang w:val="af-ZA"/>
        </w:rPr>
        <w:t xml:space="preserve"> </w:t>
      </w:r>
      <w:r w:rsidRPr="0073333F">
        <w:rPr>
          <w:rFonts w:ascii="GHEA Grapalat" w:hAnsi="GHEA Grapalat" w:cs="Sylfaen"/>
          <w:sz w:val="20"/>
          <w:lang w:val="ru-RU"/>
        </w:rPr>
        <w:t>ռուսերեն։</w:t>
      </w:r>
      <w:r w:rsidRPr="0073333F">
        <w:rPr>
          <w:rFonts w:ascii="GHEA Grapalat" w:hAnsi="GHEA Grapalat" w:cs="Sylfaen"/>
          <w:sz w:val="20"/>
          <w:lang w:val="af-ZA"/>
        </w:rPr>
        <w:t xml:space="preserve"> </w:t>
      </w:r>
    </w:p>
    <w:p w:rsidR="0073333F" w:rsidRPr="00D524BC" w:rsidRDefault="0073333F" w:rsidP="006E5207">
      <w:pPr>
        <w:jc w:val="center"/>
        <w:rPr>
          <w:rFonts w:ascii="GHEA Grapalat" w:hAnsi="GHEA Grapalat"/>
          <w:b/>
          <w:szCs w:val="22"/>
          <w:lang w:val="af-ZA"/>
        </w:rPr>
      </w:pPr>
    </w:p>
    <w:p w:rsidR="006E5207" w:rsidRPr="0073333F" w:rsidRDefault="0073333F" w:rsidP="0073333F">
      <w:pPr>
        <w:ind w:left="360"/>
        <w:jc w:val="center"/>
        <w:rPr>
          <w:rFonts w:ascii="GHEA Grapalat" w:hAnsi="GHEA Grapalat" w:cs="Sylfaen"/>
          <w:b/>
          <w:sz w:val="20"/>
          <w:lang w:val="es-ES"/>
        </w:rPr>
      </w:pPr>
      <w:r>
        <w:rPr>
          <w:rFonts w:ascii="GHEA Grapalat" w:hAnsi="GHEA Grapalat" w:cs="Sylfaen"/>
          <w:b/>
          <w:sz w:val="20"/>
          <w:lang w:val="es-ES"/>
        </w:rPr>
        <w:t xml:space="preserve">2 </w:t>
      </w:r>
      <w:r w:rsidR="006E5207" w:rsidRPr="0073333F">
        <w:rPr>
          <w:rFonts w:ascii="GHEA Grapalat" w:hAnsi="GHEA Grapalat" w:cs="Sylfaen"/>
          <w:b/>
          <w:sz w:val="20"/>
          <w:lang w:val="es-ES"/>
        </w:rPr>
        <w:t>ԸՆԹԱՑԱԿԱՐԳԻ</w:t>
      </w:r>
      <w:r w:rsidR="006E5207" w:rsidRPr="0073333F">
        <w:rPr>
          <w:rFonts w:ascii="GHEA Grapalat" w:hAnsi="GHEA Grapalat"/>
          <w:b/>
          <w:sz w:val="20"/>
          <w:lang w:val="af-ZA"/>
        </w:rPr>
        <w:t xml:space="preserve"> </w:t>
      </w:r>
      <w:r w:rsidR="006E5207" w:rsidRPr="0073333F">
        <w:rPr>
          <w:rFonts w:ascii="GHEA Grapalat" w:hAnsi="GHEA Grapalat" w:cs="Sylfaen"/>
          <w:b/>
          <w:sz w:val="20"/>
          <w:lang w:val="es-ES"/>
        </w:rPr>
        <w:t>ՀԱՅՏԸ</w:t>
      </w:r>
    </w:p>
    <w:p w:rsidR="0073333F" w:rsidRPr="0073333F" w:rsidRDefault="0073333F" w:rsidP="0073333F">
      <w:pPr>
        <w:pStyle w:val="aff0"/>
        <w:rPr>
          <w:rFonts w:ascii="GHEA Grapalat" w:hAnsi="GHEA Grapalat"/>
          <w:b/>
          <w:sz w:val="20"/>
          <w:lang w:val="af-ZA"/>
        </w:rPr>
      </w:pPr>
    </w:p>
    <w:p w:rsidR="006E5207" w:rsidRPr="00D524BC" w:rsidRDefault="006E5207" w:rsidP="0069073C">
      <w:pPr>
        <w:jc w:val="both"/>
        <w:rPr>
          <w:rFonts w:ascii="GHEA Grapalat" w:hAnsi="GHEA Grapalat"/>
          <w:sz w:val="20"/>
          <w:szCs w:val="20"/>
          <w:lang w:val="es-ES"/>
        </w:rPr>
      </w:pPr>
      <w:r w:rsidRPr="00D524BC">
        <w:rPr>
          <w:rFonts w:ascii="GHEA Grapalat" w:hAnsi="GHEA Grapalat"/>
          <w:sz w:val="20"/>
          <w:szCs w:val="20"/>
          <w:lang w:val="hy-AM"/>
        </w:rPr>
        <w:t xml:space="preserve">Ընթացակարգին մասնակցելու համար </w:t>
      </w:r>
      <w:r w:rsidRPr="00D524BC">
        <w:rPr>
          <w:rFonts w:ascii="GHEA Grapalat" w:hAnsi="GHEA Grapalat"/>
          <w:sz w:val="20"/>
          <w:szCs w:val="20"/>
        </w:rPr>
        <w:t>մ</w:t>
      </w:r>
      <w:r w:rsidRPr="00D524BC">
        <w:rPr>
          <w:rFonts w:ascii="GHEA Grapalat" w:hAnsi="GHEA Grapalat"/>
          <w:sz w:val="20"/>
          <w:szCs w:val="20"/>
          <w:lang w:val="hy-AM"/>
        </w:rPr>
        <w:t xml:space="preserve">ասնակիցը </w:t>
      </w:r>
      <w:r w:rsidRPr="00D524BC">
        <w:rPr>
          <w:rFonts w:ascii="GHEA Grapalat" w:hAnsi="GHEA Grapalat"/>
          <w:sz w:val="20"/>
          <w:szCs w:val="20"/>
        </w:rPr>
        <w:t>սույն</w:t>
      </w:r>
      <w:r w:rsidRPr="00D524BC">
        <w:rPr>
          <w:rFonts w:ascii="GHEA Grapalat" w:hAnsi="GHEA Grapalat"/>
          <w:sz w:val="20"/>
          <w:szCs w:val="20"/>
          <w:lang w:val="af-ZA"/>
        </w:rPr>
        <w:t xml:space="preserve"> </w:t>
      </w:r>
      <w:r w:rsidRPr="00D524BC">
        <w:rPr>
          <w:rFonts w:ascii="GHEA Grapalat" w:hAnsi="GHEA Grapalat"/>
          <w:sz w:val="20"/>
          <w:szCs w:val="20"/>
        </w:rPr>
        <w:t>հրավերի</w:t>
      </w:r>
      <w:r w:rsidRPr="00D524BC">
        <w:rPr>
          <w:rFonts w:ascii="GHEA Grapalat" w:hAnsi="GHEA Grapalat"/>
          <w:sz w:val="20"/>
          <w:szCs w:val="20"/>
          <w:lang w:val="af-ZA"/>
        </w:rPr>
        <w:t xml:space="preserve"> 2-</w:t>
      </w:r>
      <w:r w:rsidRPr="00D524BC">
        <w:rPr>
          <w:rFonts w:ascii="GHEA Grapalat" w:hAnsi="GHEA Grapalat"/>
          <w:sz w:val="20"/>
          <w:szCs w:val="20"/>
        </w:rPr>
        <w:t>րդ</w:t>
      </w:r>
      <w:r w:rsidRPr="00D524BC">
        <w:rPr>
          <w:rFonts w:ascii="GHEA Grapalat" w:hAnsi="GHEA Grapalat"/>
          <w:sz w:val="20"/>
          <w:szCs w:val="20"/>
          <w:lang w:val="af-ZA"/>
        </w:rPr>
        <w:t xml:space="preserve"> </w:t>
      </w:r>
      <w:r w:rsidRPr="00D524BC">
        <w:rPr>
          <w:rFonts w:ascii="GHEA Grapalat" w:hAnsi="GHEA Grapalat"/>
          <w:sz w:val="20"/>
          <w:szCs w:val="20"/>
        </w:rPr>
        <w:t>մասի</w:t>
      </w:r>
      <w:r w:rsidRPr="00D524BC">
        <w:rPr>
          <w:rFonts w:ascii="GHEA Grapalat" w:hAnsi="GHEA Grapalat"/>
          <w:sz w:val="20"/>
          <w:szCs w:val="20"/>
          <w:lang w:val="af-ZA"/>
        </w:rPr>
        <w:t xml:space="preserve"> 3-</w:t>
      </w:r>
      <w:r w:rsidRPr="00D524BC">
        <w:rPr>
          <w:rFonts w:ascii="GHEA Grapalat" w:hAnsi="GHEA Grapalat"/>
          <w:sz w:val="20"/>
          <w:szCs w:val="20"/>
        </w:rPr>
        <w:t>րդ</w:t>
      </w:r>
      <w:r w:rsidRPr="00D524BC">
        <w:rPr>
          <w:rFonts w:ascii="GHEA Grapalat" w:hAnsi="GHEA Grapalat"/>
          <w:sz w:val="20"/>
          <w:szCs w:val="20"/>
          <w:lang w:val="af-ZA"/>
        </w:rPr>
        <w:t xml:space="preserve"> </w:t>
      </w:r>
      <w:r w:rsidRPr="00D524BC">
        <w:rPr>
          <w:rFonts w:ascii="GHEA Grapalat" w:hAnsi="GHEA Grapalat"/>
          <w:sz w:val="20"/>
          <w:szCs w:val="20"/>
        </w:rPr>
        <w:t>բաժնով</w:t>
      </w:r>
      <w:r w:rsidRPr="00D524BC">
        <w:rPr>
          <w:rFonts w:ascii="GHEA Grapalat" w:hAnsi="GHEA Grapalat"/>
          <w:sz w:val="20"/>
          <w:szCs w:val="20"/>
          <w:lang w:val="af-ZA"/>
        </w:rPr>
        <w:t xml:space="preserve"> </w:t>
      </w:r>
      <w:r w:rsidRPr="00D524BC">
        <w:rPr>
          <w:rFonts w:ascii="GHEA Grapalat" w:hAnsi="GHEA Grapalat"/>
          <w:sz w:val="20"/>
          <w:szCs w:val="20"/>
        </w:rPr>
        <w:t>սահմանված</w:t>
      </w:r>
      <w:r w:rsidRPr="00D524BC">
        <w:rPr>
          <w:rFonts w:ascii="GHEA Grapalat" w:hAnsi="GHEA Grapalat"/>
          <w:sz w:val="20"/>
          <w:szCs w:val="20"/>
          <w:lang w:val="af-ZA"/>
        </w:rPr>
        <w:t xml:space="preserve"> </w:t>
      </w:r>
      <w:r w:rsidRPr="00D524BC">
        <w:rPr>
          <w:rFonts w:ascii="GHEA Grapalat" w:hAnsi="GHEA Grapalat"/>
          <w:sz w:val="20"/>
          <w:szCs w:val="20"/>
        </w:rPr>
        <w:t>կարգով</w:t>
      </w:r>
      <w:r w:rsidRPr="00D524B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D524BC">
        <w:rPr>
          <w:rFonts w:ascii="GHEA Grapalat" w:hAnsi="GHEA Grapalat"/>
          <w:sz w:val="20"/>
          <w:szCs w:val="20"/>
          <w:lang w:val="es-ES"/>
        </w:rPr>
        <w:t>ը:</w:t>
      </w:r>
    </w:p>
    <w:p w:rsidR="006E5207" w:rsidRPr="00D524BC" w:rsidRDefault="006E5207" w:rsidP="0069073C">
      <w:pPr>
        <w:jc w:val="both"/>
        <w:rPr>
          <w:rFonts w:ascii="GHEA Grapalat" w:hAnsi="GHEA Grapalat" w:cs="Sylfaen"/>
          <w:sz w:val="20"/>
          <w:lang w:val="es-ES"/>
        </w:rPr>
      </w:pPr>
      <w:r w:rsidRPr="00D524BC">
        <w:rPr>
          <w:rFonts w:ascii="GHEA Grapalat" w:hAnsi="GHEA Grapalat" w:cs="Sylfaen"/>
          <w:sz w:val="20"/>
        </w:rPr>
        <w:t>Մասնակիցը</w:t>
      </w:r>
      <w:r w:rsidRPr="00D524BC">
        <w:rPr>
          <w:rFonts w:ascii="GHEA Grapalat" w:hAnsi="GHEA Grapalat" w:cs="Sylfaen"/>
          <w:sz w:val="20"/>
          <w:lang w:val="es-ES"/>
        </w:rPr>
        <w:t xml:space="preserve"> </w:t>
      </w:r>
      <w:r w:rsidRPr="00D524BC">
        <w:rPr>
          <w:rFonts w:ascii="GHEA Grapalat" w:hAnsi="GHEA Grapalat" w:cs="Sylfaen"/>
          <w:sz w:val="20"/>
        </w:rPr>
        <w:t>հայտով</w:t>
      </w:r>
      <w:r w:rsidRPr="00D524BC">
        <w:rPr>
          <w:rFonts w:ascii="GHEA Grapalat" w:hAnsi="GHEA Grapalat" w:cs="Sylfaen"/>
          <w:sz w:val="20"/>
          <w:lang w:val="es-ES"/>
        </w:rPr>
        <w:t xml:space="preserve"> </w:t>
      </w:r>
      <w:r w:rsidRPr="00D524BC">
        <w:rPr>
          <w:rFonts w:ascii="GHEA Grapalat" w:hAnsi="GHEA Grapalat" w:cs="Sylfaen"/>
          <w:sz w:val="20"/>
        </w:rPr>
        <w:t>ներկայացնում</w:t>
      </w:r>
      <w:r w:rsidRPr="00D524BC">
        <w:rPr>
          <w:rFonts w:ascii="GHEA Grapalat" w:hAnsi="GHEA Grapalat" w:cs="Sylfaen"/>
          <w:sz w:val="20"/>
          <w:lang w:val="es-ES"/>
        </w:rPr>
        <w:t xml:space="preserve"> </w:t>
      </w:r>
      <w:r w:rsidRPr="00D524BC">
        <w:rPr>
          <w:rFonts w:ascii="GHEA Grapalat" w:hAnsi="GHEA Grapalat" w:cs="Sylfaen"/>
          <w:sz w:val="20"/>
        </w:rPr>
        <w:t>է</w:t>
      </w:r>
      <w:r w:rsidRPr="00D524BC">
        <w:rPr>
          <w:rFonts w:ascii="GHEA Grapalat" w:hAnsi="GHEA Grapalat" w:cs="Sylfaen"/>
          <w:sz w:val="20"/>
          <w:lang w:val="es-ES"/>
        </w:rPr>
        <w:t xml:space="preserve"> </w:t>
      </w:r>
      <w:r w:rsidRPr="00D524BC">
        <w:rPr>
          <w:rFonts w:ascii="GHEA Grapalat" w:hAnsi="GHEA Grapalat" w:cs="Sylfaen"/>
          <w:sz w:val="20"/>
        </w:rPr>
        <w:t>իր</w:t>
      </w:r>
      <w:r w:rsidRPr="00D524BC">
        <w:rPr>
          <w:rFonts w:ascii="GHEA Grapalat" w:hAnsi="GHEA Grapalat" w:cs="Sylfaen"/>
          <w:sz w:val="20"/>
          <w:lang w:val="es-ES"/>
        </w:rPr>
        <w:t xml:space="preserve"> </w:t>
      </w:r>
      <w:r w:rsidRPr="00D524BC">
        <w:rPr>
          <w:rFonts w:ascii="GHEA Grapalat" w:hAnsi="GHEA Grapalat" w:cs="Sylfaen"/>
          <w:sz w:val="20"/>
        </w:rPr>
        <w:t>կողմից</w:t>
      </w:r>
      <w:r w:rsidRPr="00D524BC">
        <w:rPr>
          <w:rFonts w:ascii="GHEA Grapalat" w:hAnsi="GHEA Grapalat" w:cs="Sylfaen"/>
          <w:sz w:val="20"/>
          <w:lang w:val="es-ES"/>
        </w:rPr>
        <w:t xml:space="preserve"> </w:t>
      </w:r>
      <w:r w:rsidRPr="00D524BC">
        <w:rPr>
          <w:rFonts w:ascii="GHEA Grapalat" w:hAnsi="GHEA Grapalat" w:cs="Sylfaen"/>
          <w:sz w:val="20"/>
        </w:rPr>
        <w:t>հաստատված</w:t>
      </w:r>
      <w:r w:rsidRPr="00D524BC">
        <w:rPr>
          <w:rFonts w:ascii="GHEA Grapalat" w:hAnsi="GHEA Grapalat" w:cs="Sylfaen"/>
          <w:sz w:val="20"/>
          <w:lang w:val="es-ES"/>
        </w:rPr>
        <w:t>`</w:t>
      </w:r>
    </w:p>
    <w:p w:rsidR="006E5207" w:rsidRPr="00D524BC" w:rsidRDefault="006E5207" w:rsidP="0069073C">
      <w:pPr>
        <w:jc w:val="both"/>
        <w:rPr>
          <w:rFonts w:ascii="GHEA Grapalat" w:hAnsi="GHEA Grapalat" w:cs="Sylfaen"/>
          <w:sz w:val="20"/>
          <w:lang w:val="es-ES"/>
        </w:rPr>
      </w:pPr>
      <w:r w:rsidRPr="00D524BC">
        <w:rPr>
          <w:rFonts w:ascii="GHEA Grapalat" w:hAnsi="GHEA Grapalat" w:cs="Sylfaen"/>
          <w:sz w:val="20"/>
          <w:lang w:val="es-ES"/>
        </w:rPr>
        <w:t xml:space="preserve">2.1 </w:t>
      </w:r>
      <w:r w:rsidRPr="00D524BC">
        <w:rPr>
          <w:rFonts w:ascii="GHEA Grapalat" w:hAnsi="GHEA Grapalat" w:cs="Sylfaen"/>
          <w:sz w:val="20"/>
          <w:lang w:val="ru-RU"/>
        </w:rPr>
        <w:t>ընթացակարգին</w:t>
      </w:r>
      <w:r w:rsidRPr="00D524BC">
        <w:rPr>
          <w:rFonts w:ascii="GHEA Grapalat" w:hAnsi="GHEA Grapalat" w:cs="Sylfaen"/>
          <w:sz w:val="20"/>
          <w:lang w:val="af-ZA"/>
        </w:rPr>
        <w:t xml:space="preserve"> </w:t>
      </w:r>
      <w:r w:rsidRPr="00D524BC">
        <w:rPr>
          <w:rFonts w:ascii="GHEA Grapalat" w:hAnsi="GHEA Grapalat" w:cs="Sylfaen"/>
          <w:sz w:val="20"/>
          <w:lang w:val="ru-RU"/>
        </w:rPr>
        <w:t>մասնակցելու</w:t>
      </w:r>
      <w:r w:rsidRPr="00D524BC">
        <w:rPr>
          <w:rFonts w:ascii="GHEA Grapalat" w:hAnsi="GHEA Grapalat" w:cs="Sylfaen"/>
          <w:sz w:val="20"/>
          <w:lang w:val="af-ZA"/>
        </w:rPr>
        <w:t xml:space="preserve"> </w:t>
      </w:r>
      <w:r w:rsidRPr="00D524BC">
        <w:rPr>
          <w:rFonts w:ascii="GHEA Grapalat" w:hAnsi="GHEA Grapalat" w:cs="Sylfaen"/>
          <w:sz w:val="20"/>
          <w:lang w:val="ru-RU"/>
        </w:rPr>
        <w:t>դիմում</w:t>
      </w:r>
      <w:r w:rsidRPr="00D524BC">
        <w:rPr>
          <w:rFonts w:ascii="GHEA Grapalat" w:hAnsi="GHEA Grapalat" w:cs="Sylfaen"/>
          <w:sz w:val="20"/>
          <w:lang w:val="es-ES"/>
        </w:rPr>
        <w:t>-</w:t>
      </w:r>
      <w:r w:rsidRPr="00D524BC">
        <w:rPr>
          <w:rFonts w:ascii="GHEA Grapalat" w:hAnsi="GHEA Grapalat" w:cs="Sylfaen"/>
          <w:sz w:val="20"/>
        </w:rPr>
        <w:t>հայտարարություն</w:t>
      </w:r>
      <w:r w:rsidRPr="00D524BC">
        <w:rPr>
          <w:rFonts w:ascii="GHEA Grapalat" w:hAnsi="GHEA Grapalat" w:cs="Sylfaen"/>
          <w:sz w:val="20"/>
          <w:lang w:val="af-ZA"/>
        </w:rPr>
        <w:t>` համաձայն հ</w:t>
      </w:r>
      <w:r w:rsidRPr="00D524BC">
        <w:rPr>
          <w:rFonts w:ascii="GHEA Grapalat" w:hAnsi="GHEA Grapalat" w:cs="Sylfaen"/>
          <w:sz w:val="20"/>
          <w:lang w:val="ru-RU"/>
        </w:rPr>
        <w:t>ավելված</w:t>
      </w:r>
      <w:r w:rsidRPr="00D524BC">
        <w:rPr>
          <w:rFonts w:ascii="GHEA Grapalat" w:hAnsi="GHEA Grapalat" w:cs="Sylfaen"/>
          <w:sz w:val="20"/>
          <w:lang w:val="af-ZA"/>
        </w:rPr>
        <w:t xml:space="preserve"> N 1-ի</w:t>
      </w:r>
      <w:r w:rsidRPr="00D524BC">
        <w:rPr>
          <w:rFonts w:ascii="GHEA Grapalat" w:hAnsi="GHEA Grapalat" w:cs="Sylfaen"/>
          <w:sz w:val="20"/>
          <w:lang w:val="es-ES"/>
        </w:rPr>
        <w:t>.</w:t>
      </w:r>
    </w:p>
    <w:p w:rsidR="006E5207" w:rsidRPr="00D524BC" w:rsidRDefault="006E5207" w:rsidP="0069073C">
      <w:pPr>
        <w:jc w:val="both"/>
        <w:rPr>
          <w:rFonts w:ascii="GHEA Grapalat" w:hAnsi="GHEA Grapalat" w:cs="Sylfaen"/>
          <w:sz w:val="20"/>
          <w:lang w:val="es-ES"/>
        </w:rPr>
      </w:pPr>
      <w:r w:rsidRPr="00D524BC">
        <w:rPr>
          <w:rFonts w:ascii="GHEA Grapalat" w:hAnsi="GHEA Grapalat"/>
          <w:sz w:val="20"/>
          <w:lang w:val="es-ES"/>
        </w:rPr>
        <w:t xml:space="preserve">2.2 </w:t>
      </w:r>
      <w:r w:rsidRPr="00D524BC">
        <w:rPr>
          <w:rFonts w:ascii="GHEA Grapalat" w:hAnsi="GHEA Grapalat" w:cs="Sylfaen"/>
          <w:sz w:val="20"/>
          <w:lang w:val="es-ES"/>
        </w:rPr>
        <w:t xml:space="preserve">իր կողմից հաստատված` </w:t>
      </w:r>
      <w:r w:rsidRPr="00D524BC">
        <w:rPr>
          <w:rFonts w:ascii="GHEA Grapalat" w:hAnsi="GHEA Grapalat" w:cs="Sylfaen"/>
          <w:sz w:val="20"/>
        </w:rPr>
        <w:t>առաջարկվող</w:t>
      </w:r>
      <w:r w:rsidRPr="00D524BC">
        <w:rPr>
          <w:rFonts w:ascii="GHEA Grapalat" w:hAnsi="GHEA Grapalat" w:cs="Sylfaen"/>
          <w:sz w:val="20"/>
          <w:lang w:val="es-ES"/>
        </w:rPr>
        <w:t xml:space="preserve"> </w:t>
      </w:r>
      <w:r w:rsidRPr="00D524BC">
        <w:rPr>
          <w:rFonts w:ascii="GHEA Grapalat" w:hAnsi="GHEA Grapalat" w:cs="Sylfaen"/>
          <w:sz w:val="20"/>
        </w:rPr>
        <w:t>ապրանքի</w:t>
      </w:r>
      <w:r w:rsidRPr="00D524BC">
        <w:rPr>
          <w:rFonts w:ascii="GHEA Grapalat" w:hAnsi="GHEA Grapalat" w:cs="Sylfaen"/>
          <w:sz w:val="20"/>
          <w:lang w:val="es-ES"/>
        </w:rPr>
        <w:t xml:space="preserve"> </w:t>
      </w:r>
      <w:r w:rsidRPr="00D524BC">
        <w:rPr>
          <w:rFonts w:ascii="GHEA Grapalat" w:hAnsi="GHEA Grapalat"/>
          <w:sz w:val="20"/>
          <w:szCs w:val="20"/>
          <w:lang w:val="hy-AM" w:eastAsia="x-none"/>
        </w:rPr>
        <w:t>ամբողջական նկարագիրը</w:t>
      </w:r>
      <w:r w:rsidRPr="00D524BC">
        <w:rPr>
          <w:rFonts w:ascii="GHEA Grapalat" w:hAnsi="GHEA Grapalat"/>
          <w:sz w:val="20"/>
          <w:szCs w:val="20"/>
          <w:lang w:val="es-ES" w:eastAsia="x-none"/>
        </w:rPr>
        <w:t xml:space="preserve">` </w:t>
      </w:r>
      <w:r w:rsidRPr="00D524BC">
        <w:rPr>
          <w:rFonts w:ascii="GHEA Grapalat" w:hAnsi="GHEA Grapalat"/>
          <w:sz w:val="20"/>
          <w:szCs w:val="20"/>
          <w:lang w:eastAsia="x-none"/>
        </w:rPr>
        <w:t>համաձայն</w:t>
      </w:r>
      <w:r w:rsidRPr="00D524BC">
        <w:rPr>
          <w:rFonts w:ascii="GHEA Grapalat" w:hAnsi="GHEA Grapalat"/>
          <w:sz w:val="20"/>
          <w:szCs w:val="20"/>
          <w:lang w:val="es-ES" w:eastAsia="x-none"/>
        </w:rPr>
        <w:t xml:space="preserve"> </w:t>
      </w:r>
      <w:r w:rsidRPr="00D524BC">
        <w:rPr>
          <w:rFonts w:ascii="GHEA Grapalat" w:hAnsi="GHEA Grapalat"/>
          <w:sz w:val="20"/>
          <w:szCs w:val="20"/>
          <w:lang w:eastAsia="x-none"/>
        </w:rPr>
        <w:t>հավելված</w:t>
      </w:r>
      <w:r w:rsidRPr="00D524BC">
        <w:rPr>
          <w:rFonts w:ascii="GHEA Grapalat" w:hAnsi="GHEA Grapalat"/>
          <w:sz w:val="20"/>
          <w:szCs w:val="20"/>
          <w:lang w:val="es-ES" w:eastAsia="x-none"/>
        </w:rPr>
        <w:t xml:space="preserve"> N 1.1-</w:t>
      </w:r>
      <w:r w:rsidRPr="00D524BC">
        <w:rPr>
          <w:rFonts w:ascii="GHEA Grapalat" w:hAnsi="GHEA Grapalat"/>
          <w:sz w:val="20"/>
          <w:szCs w:val="20"/>
          <w:lang w:eastAsia="x-none"/>
        </w:rPr>
        <w:t>ի</w:t>
      </w:r>
      <w:r w:rsidRPr="00D524BC">
        <w:rPr>
          <w:rFonts w:ascii="GHEA Grapalat" w:hAnsi="GHEA Grapalat" w:cs="Sylfaen"/>
          <w:sz w:val="20"/>
          <w:lang w:val="es-ES"/>
        </w:rPr>
        <w:t>.</w:t>
      </w:r>
    </w:p>
    <w:p w:rsidR="006E5207" w:rsidRPr="00D524BC" w:rsidRDefault="006E5207" w:rsidP="0069073C">
      <w:pPr>
        <w:pStyle w:val="norm"/>
        <w:spacing w:line="276" w:lineRule="auto"/>
        <w:ind w:firstLine="0"/>
        <w:rPr>
          <w:rFonts w:ascii="GHEA Grapalat" w:hAnsi="GHEA Grapalat" w:cs="Sylfaen"/>
          <w:sz w:val="20"/>
          <w:szCs w:val="24"/>
          <w:lang w:val="af-ZA" w:eastAsia="en-US"/>
        </w:rPr>
      </w:pPr>
      <w:r w:rsidRPr="00D524BC">
        <w:rPr>
          <w:rFonts w:ascii="GHEA Grapalat" w:hAnsi="GHEA Grapalat" w:cs="Sylfaen"/>
          <w:sz w:val="20"/>
          <w:lang w:val="af-ZA"/>
        </w:rPr>
        <w:t xml:space="preserve">2.3 </w:t>
      </w:r>
      <w:r w:rsidRPr="00D524BC">
        <w:rPr>
          <w:rFonts w:ascii="GHEA Grapalat" w:hAnsi="GHEA Grapalat" w:cs="Sylfaen"/>
          <w:sz w:val="20"/>
          <w:szCs w:val="24"/>
          <w:lang w:eastAsia="en-US"/>
        </w:rPr>
        <w:t>գործակալության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պայմանագրի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պատճենը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և</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դրա</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կողմ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հանդիսացող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անձի</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տվյալները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եթե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պայմանագիրն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իրականացվելու</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է</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գործակալության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միջոցով</w:t>
      </w:r>
      <w:r w:rsidRPr="00D524BC">
        <w:rPr>
          <w:rFonts w:ascii="GHEA Grapalat" w:hAnsi="GHEA Grapalat" w:cs="Sylfaen"/>
          <w:sz w:val="20"/>
          <w:szCs w:val="24"/>
          <w:lang w:val="af-ZA" w:eastAsia="en-US"/>
        </w:rPr>
        <w:t>.</w:t>
      </w:r>
    </w:p>
    <w:p w:rsidR="006E5207" w:rsidRPr="00D524BC" w:rsidRDefault="006E5207" w:rsidP="0069073C">
      <w:pPr>
        <w:pStyle w:val="norm"/>
        <w:spacing w:line="240" w:lineRule="auto"/>
        <w:ind w:firstLine="0"/>
        <w:rPr>
          <w:rFonts w:ascii="GHEA Grapalat" w:hAnsi="GHEA Grapalat" w:cs="Sylfaen"/>
          <w:color w:val="FFFFFF"/>
          <w:sz w:val="20"/>
          <w:szCs w:val="24"/>
          <w:lang w:val="af-ZA" w:eastAsia="en-US"/>
        </w:rPr>
      </w:pPr>
      <w:r w:rsidRPr="00D524BC">
        <w:rPr>
          <w:rFonts w:ascii="GHEA Grapalat" w:hAnsi="GHEA Grapalat" w:cs="Sylfaen"/>
          <w:sz w:val="20"/>
          <w:szCs w:val="24"/>
          <w:lang w:val="af-ZA" w:eastAsia="en-US"/>
        </w:rPr>
        <w:t xml:space="preserve">2.4 </w:t>
      </w:r>
      <w:r w:rsidRPr="00D524BC">
        <w:rPr>
          <w:rFonts w:ascii="GHEA Grapalat" w:hAnsi="GHEA Grapalat" w:cs="Sylfaen"/>
          <w:sz w:val="20"/>
          <w:szCs w:val="24"/>
          <w:lang w:eastAsia="en-US"/>
        </w:rPr>
        <w:t>համատեղ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գործունեության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պայմանագիրը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եթե</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մասնակիցները</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գնման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ընթացակարգին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մասնակցում</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են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համատեղ</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գործունեության</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կարգով</w:t>
      </w:r>
      <w:r w:rsidRPr="00D524BC">
        <w:rPr>
          <w:rFonts w:ascii="GHEA Grapalat" w:hAnsi="GHEA Grapalat" w:cs="Sylfaen"/>
          <w:sz w:val="20"/>
          <w:szCs w:val="24"/>
          <w:lang w:val="af-ZA" w:eastAsia="en-US"/>
        </w:rPr>
        <w:t xml:space="preserve"> (</w:t>
      </w:r>
      <w:r w:rsidRPr="00D524BC">
        <w:rPr>
          <w:rFonts w:ascii="GHEA Grapalat" w:hAnsi="GHEA Grapalat" w:cs="Sylfaen"/>
          <w:sz w:val="20"/>
          <w:szCs w:val="24"/>
          <w:lang w:eastAsia="en-US"/>
        </w:rPr>
        <w:t>կոնսորցիումով</w:t>
      </w:r>
      <w:r w:rsidRPr="00D524BC">
        <w:rPr>
          <w:rFonts w:ascii="GHEA Grapalat" w:hAnsi="GHEA Grapalat" w:cs="Sylfaen"/>
          <w:sz w:val="20"/>
          <w:szCs w:val="24"/>
          <w:lang w:val="af-ZA" w:eastAsia="en-US"/>
        </w:rPr>
        <w:t>).</w:t>
      </w:r>
      <w:r w:rsidRPr="00D524BC">
        <w:rPr>
          <w:rFonts w:ascii="GHEA Grapalat" w:hAnsi="GHEA Grapalat" w:cs="Sylfaen"/>
          <w:sz w:val="20"/>
          <w:szCs w:val="24"/>
          <w:vertAlign w:val="superscript"/>
          <w:lang w:val="af-ZA" w:eastAsia="en-US"/>
        </w:rPr>
        <w:t xml:space="preserve">15 </w:t>
      </w:r>
      <w:r w:rsidRPr="00D524BC">
        <w:rPr>
          <w:rStyle w:val="aff1"/>
          <w:rFonts w:ascii="GHEA Grapalat" w:hAnsi="GHEA Grapalat" w:cs="Sylfaen"/>
          <w:color w:val="FFFFFF"/>
          <w:sz w:val="20"/>
          <w:szCs w:val="24"/>
          <w:lang w:val="af-ZA" w:eastAsia="en-US"/>
        </w:rPr>
        <w:footnoteReference w:id="6"/>
      </w:r>
    </w:p>
    <w:p w:rsidR="006E5207" w:rsidRPr="00D524BC" w:rsidRDefault="006E5207" w:rsidP="0069073C">
      <w:pPr>
        <w:jc w:val="both"/>
        <w:rPr>
          <w:rFonts w:ascii="GHEA Grapalat" w:hAnsi="GHEA Grapalat" w:cs="Sylfaen"/>
          <w:sz w:val="20"/>
          <w:lang w:val="af-ZA"/>
        </w:rPr>
      </w:pPr>
      <w:r w:rsidRPr="00D524BC">
        <w:rPr>
          <w:rFonts w:ascii="GHEA Grapalat" w:hAnsi="GHEA Grapalat" w:cs="Sylfaen"/>
          <w:sz w:val="20"/>
          <w:lang w:val="af-ZA"/>
        </w:rPr>
        <w:t xml:space="preserve">2.6 </w:t>
      </w:r>
      <w:r w:rsidRPr="00D524BC">
        <w:rPr>
          <w:rFonts w:ascii="GHEA Grapalat" w:hAnsi="GHEA Grapalat" w:cs="Sylfaen"/>
          <w:sz w:val="20"/>
          <w:lang w:val="hy-AM"/>
        </w:rPr>
        <w:t>գնային</w:t>
      </w:r>
      <w:r w:rsidRPr="00D524BC">
        <w:rPr>
          <w:rFonts w:ascii="GHEA Grapalat" w:hAnsi="GHEA Grapalat" w:cs="Sylfaen"/>
          <w:sz w:val="20"/>
          <w:lang w:val="af-ZA"/>
        </w:rPr>
        <w:t xml:space="preserve"> </w:t>
      </w:r>
      <w:r w:rsidRPr="00D524BC">
        <w:rPr>
          <w:rFonts w:ascii="GHEA Grapalat" w:hAnsi="GHEA Grapalat" w:cs="Sylfaen"/>
          <w:sz w:val="20"/>
          <w:lang w:val="hy-AM"/>
        </w:rPr>
        <w:t>առաջարկ</w:t>
      </w:r>
      <w:r w:rsidRPr="00D524BC">
        <w:rPr>
          <w:rFonts w:ascii="GHEA Grapalat" w:hAnsi="GHEA Grapalat" w:cs="Sylfaen"/>
          <w:sz w:val="20"/>
          <w:lang w:val="af-ZA"/>
        </w:rPr>
        <w:t xml:space="preserve">` </w:t>
      </w:r>
      <w:r w:rsidRPr="00D524BC">
        <w:rPr>
          <w:rFonts w:ascii="GHEA Grapalat" w:hAnsi="GHEA Grapalat" w:cs="Sylfaen"/>
          <w:sz w:val="20"/>
          <w:lang w:val="hy-AM"/>
        </w:rPr>
        <w:t>համաձայն</w:t>
      </w:r>
      <w:r w:rsidRPr="00D524BC">
        <w:rPr>
          <w:rFonts w:ascii="GHEA Grapalat" w:hAnsi="GHEA Grapalat" w:cs="Sylfaen"/>
          <w:sz w:val="20"/>
          <w:lang w:val="af-ZA"/>
        </w:rPr>
        <w:t xml:space="preserve"> </w:t>
      </w:r>
      <w:r w:rsidRPr="00D524BC">
        <w:rPr>
          <w:rFonts w:ascii="GHEA Grapalat" w:hAnsi="GHEA Grapalat" w:cs="Sylfaen"/>
          <w:sz w:val="20"/>
          <w:lang w:val="hy-AM"/>
        </w:rPr>
        <w:t>հավելված</w:t>
      </w:r>
      <w:r w:rsidRPr="00D524BC">
        <w:rPr>
          <w:rFonts w:ascii="GHEA Grapalat" w:hAnsi="GHEA Grapalat" w:cs="Sylfaen"/>
          <w:sz w:val="20"/>
          <w:lang w:val="af-ZA"/>
        </w:rPr>
        <w:t xml:space="preserve"> N 2-</w:t>
      </w:r>
      <w:r w:rsidRPr="00D524BC">
        <w:rPr>
          <w:rFonts w:ascii="GHEA Grapalat" w:hAnsi="GHEA Grapalat" w:cs="Sylfaen"/>
          <w:sz w:val="20"/>
          <w:lang w:val="hy-AM"/>
        </w:rPr>
        <w:t>ի</w:t>
      </w:r>
      <w:r w:rsidRPr="00D524BC">
        <w:rPr>
          <w:rFonts w:ascii="GHEA Grapalat" w:hAnsi="GHEA Grapalat" w:cs="Sylfaen"/>
          <w:sz w:val="20"/>
          <w:lang w:val="af-ZA"/>
        </w:rPr>
        <w:t xml:space="preserve">: Գնային առաջարկը </w:t>
      </w:r>
      <w:r w:rsidRPr="00D524BC">
        <w:rPr>
          <w:rFonts w:ascii="GHEA Grapalat" w:hAnsi="GHEA Grapalat" w:cs="Sylfaen"/>
          <w:sz w:val="20"/>
          <w:lang w:val="hy-AM"/>
        </w:rPr>
        <w:t>ներկայացվում</w:t>
      </w:r>
      <w:r w:rsidRPr="00D524BC">
        <w:rPr>
          <w:rFonts w:ascii="GHEA Grapalat" w:hAnsi="GHEA Grapalat" w:cs="Sylfaen"/>
          <w:sz w:val="20"/>
          <w:lang w:val="af-ZA"/>
        </w:rPr>
        <w:t xml:space="preserve"> </w:t>
      </w:r>
      <w:r w:rsidRPr="00D524BC">
        <w:rPr>
          <w:rFonts w:ascii="GHEA Grapalat" w:hAnsi="GHEA Grapalat" w:cs="Sylfaen"/>
          <w:sz w:val="20"/>
          <w:lang w:val="hy-AM"/>
        </w:rPr>
        <w:t>է</w:t>
      </w:r>
      <w:r w:rsidRPr="00D524BC">
        <w:rPr>
          <w:rFonts w:ascii="GHEA Grapalat" w:hAnsi="GHEA Grapalat" w:cs="Sylfaen"/>
          <w:sz w:val="20"/>
          <w:lang w:val="af-ZA"/>
        </w:rPr>
        <w:t xml:space="preserve"> </w:t>
      </w:r>
      <w:r w:rsidRPr="00D524BC">
        <w:rPr>
          <w:rFonts w:ascii="GHEA Grapalat" w:hAnsi="GHEA Grapalat" w:cs="Sylfaen"/>
          <w:sz w:val="20"/>
          <w:szCs w:val="20"/>
          <w:lang w:val="hy-AM"/>
        </w:rPr>
        <w:t>ինքնարժեք, շահույթ</w:t>
      </w:r>
      <w:r w:rsidRPr="00D524BC">
        <w:rPr>
          <w:rFonts w:ascii="GHEA Grapalat" w:hAnsi="GHEA Grapalat" w:cs="Sylfaen"/>
          <w:sz w:val="22"/>
          <w:szCs w:val="22"/>
          <w:lang w:val="af-ZA"/>
        </w:rPr>
        <w:t xml:space="preserve"> </w:t>
      </w:r>
      <w:r w:rsidRPr="00D524BC">
        <w:rPr>
          <w:rFonts w:ascii="GHEA Grapalat" w:hAnsi="GHEA Grapalat" w:cs="Sylfaen"/>
          <w:sz w:val="20"/>
          <w:lang w:val="hy-AM"/>
        </w:rPr>
        <w:t>և</w:t>
      </w:r>
      <w:r w:rsidRPr="00D524BC">
        <w:rPr>
          <w:rFonts w:ascii="GHEA Grapalat" w:hAnsi="GHEA Grapalat" w:cs="Sylfaen"/>
          <w:sz w:val="20"/>
          <w:lang w:val="af-ZA"/>
        </w:rPr>
        <w:t xml:space="preserve"> </w:t>
      </w:r>
      <w:r w:rsidRPr="00D524BC">
        <w:rPr>
          <w:rFonts w:ascii="GHEA Grapalat" w:hAnsi="GHEA Grapalat" w:cs="Sylfaen"/>
          <w:sz w:val="20"/>
          <w:lang w:val="hy-AM"/>
        </w:rPr>
        <w:t>ավելացված</w:t>
      </w:r>
      <w:r w:rsidRPr="00D524BC">
        <w:rPr>
          <w:rFonts w:ascii="GHEA Grapalat" w:hAnsi="GHEA Grapalat" w:cs="Sylfaen"/>
          <w:sz w:val="20"/>
          <w:lang w:val="af-ZA"/>
        </w:rPr>
        <w:t xml:space="preserve"> </w:t>
      </w:r>
      <w:r w:rsidRPr="00D524BC">
        <w:rPr>
          <w:rFonts w:ascii="GHEA Grapalat" w:hAnsi="GHEA Grapalat" w:cs="Sylfaen"/>
          <w:sz w:val="20"/>
          <w:lang w:val="hy-AM"/>
        </w:rPr>
        <w:t>արժեքի</w:t>
      </w:r>
      <w:r w:rsidRPr="00D524BC">
        <w:rPr>
          <w:rFonts w:ascii="GHEA Grapalat" w:hAnsi="GHEA Grapalat" w:cs="Sylfaen"/>
          <w:sz w:val="20"/>
          <w:lang w:val="af-ZA"/>
        </w:rPr>
        <w:t xml:space="preserve"> </w:t>
      </w:r>
      <w:r w:rsidRPr="00D524BC">
        <w:rPr>
          <w:rFonts w:ascii="GHEA Grapalat" w:hAnsi="GHEA Grapalat" w:cs="Sylfaen"/>
          <w:sz w:val="20"/>
          <w:lang w:val="hy-AM"/>
        </w:rPr>
        <w:t>հարկ</w:t>
      </w:r>
      <w:r w:rsidRPr="00D524BC">
        <w:rPr>
          <w:rFonts w:ascii="GHEA Grapalat" w:hAnsi="GHEA Grapalat" w:cs="Sylfaen"/>
          <w:sz w:val="20"/>
          <w:lang w:val="af-ZA"/>
        </w:rPr>
        <w:t xml:space="preserve"> </w:t>
      </w:r>
      <w:r w:rsidRPr="00D524BC">
        <w:rPr>
          <w:rFonts w:ascii="GHEA Grapalat" w:hAnsi="GHEA Grapalat" w:cs="Sylfaen"/>
          <w:sz w:val="20"/>
          <w:lang w:val="hy-AM"/>
        </w:rPr>
        <w:t>ընդհանրական</w:t>
      </w:r>
      <w:r w:rsidRPr="00D524BC">
        <w:rPr>
          <w:rFonts w:ascii="GHEA Grapalat" w:hAnsi="GHEA Grapalat" w:cs="Sylfaen"/>
          <w:sz w:val="20"/>
          <w:lang w:val="af-ZA"/>
        </w:rPr>
        <w:t xml:space="preserve"> </w:t>
      </w:r>
      <w:r w:rsidRPr="00D524BC">
        <w:rPr>
          <w:rFonts w:ascii="GHEA Grapalat" w:hAnsi="GHEA Grapalat" w:cs="Sylfaen"/>
          <w:sz w:val="20"/>
          <w:lang w:val="hy-AM"/>
        </w:rPr>
        <w:t>բաղադրիչներից</w:t>
      </w:r>
      <w:r w:rsidRPr="00D524BC">
        <w:rPr>
          <w:rFonts w:ascii="GHEA Grapalat" w:hAnsi="GHEA Grapalat" w:cs="Sylfaen"/>
          <w:sz w:val="20"/>
          <w:lang w:val="af-ZA"/>
        </w:rPr>
        <w:t xml:space="preserve"> </w:t>
      </w:r>
      <w:r w:rsidRPr="00D524BC">
        <w:rPr>
          <w:rFonts w:ascii="GHEA Grapalat" w:hAnsi="GHEA Grapalat" w:cs="Sylfaen"/>
          <w:sz w:val="20"/>
          <w:lang w:val="hy-AM"/>
        </w:rPr>
        <w:t>բաղկացած</w:t>
      </w:r>
      <w:r w:rsidRPr="00D524BC">
        <w:rPr>
          <w:rFonts w:ascii="GHEA Grapalat" w:hAnsi="GHEA Grapalat" w:cs="Sylfaen"/>
          <w:sz w:val="20"/>
          <w:lang w:val="af-ZA"/>
        </w:rPr>
        <w:t xml:space="preserve"> </w:t>
      </w:r>
      <w:r w:rsidRPr="00D524BC">
        <w:rPr>
          <w:rFonts w:ascii="GHEA Grapalat" w:hAnsi="GHEA Grapalat" w:cs="Sylfaen"/>
          <w:sz w:val="20"/>
          <w:lang w:val="hy-AM"/>
        </w:rPr>
        <w:t>հաշվարկի</w:t>
      </w:r>
      <w:r w:rsidRPr="00D524BC">
        <w:rPr>
          <w:rFonts w:ascii="GHEA Grapalat" w:hAnsi="GHEA Grapalat" w:cs="Sylfaen"/>
          <w:sz w:val="20"/>
          <w:lang w:val="af-ZA"/>
        </w:rPr>
        <w:t xml:space="preserve"> </w:t>
      </w:r>
      <w:r w:rsidRPr="00D524BC">
        <w:rPr>
          <w:rFonts w:ascii="GHEA Grapalat" w:hAnsi="GHEA Grapalat" w:cs="Sylfaen"/>
          <w:sz w:val="20"/>
          <w:lang w:val="hy-AM"/>
        </w:rPr>
        <w:t>ձևով։</w:t>
      </w:r>
      <w:r w:rsidRPr="00D524BC">
        <w:rPr>
          <w:rFonts w:ascii="GHEA Grapalat" w:hAnsi="GHEA Grapalat" w:cs="Sylfaen"/>
          <w:sz w:val="20"/>
          <w:lang w:val="af-ZA"/>
        </w:rPr>
        <w:t xml:space="preserve"> </w:t>
      </w:r>
      <w:r w:rsidRPr="00D524BC">
        <w:rPr>
          <w:rFonts w:ascii="GHEA Grapalat" w:hAnsi="GHEA Grapalat" w:cs="Sylfaen"/>
          <w:sz w:val="20"/>
          <w:lang w:val="hy-AM"/>
        </w:rPr>
        <w:t>Ինքնարժեքի</w:t>
      </w:r>
      <w:r w:rsidRPr="00D524BC">
        <w:rPr>
          <w:rFonts w:ascii="GHEA Grapalat" w:hAnsi="GHEA Grapalat" w:cs="Sylfaen"/>
          <w:sz w:val="20"/>
          <w:lang w:val="af-ZA"/>
        </w:rPr>
        <w:t xml:space="preserve"> </w:t>
      </w:r>
      <w:r w:rsidRPr="00D524BC">
        <w:rPr>
          <w:rFonts w:ascii="GHEA Grapalat" w:hAnsi="GHEA Grapalat" w:cs="Sylfaen"/>
          <w:sz w:val="20"/>
          <w:lang w:val="ru-RU"/>
        </w:rPr>
        <w:t>բաղադրիչների</w:t>
      </w:r>
      <w:r w:rsidRPr="00D524BC">
        <w:rPr>
          <w:rFonts w:ascii="GHEA Grapalat" w:hAnsi="GHEA Grapalat" w:cs="Sylfaen"/>
          <w:sz w:val="20"/>
          <w:lang w:val="af-ZA"/>
        </w:rPr>
        <w:t xml:space="preserve"> </w:t>
      </w:r>
      <w:r w:rsidRPr="00D524BC">
        <w:rPr>
          <w:rFonts w:ascii="GHEA Grapalat" w:hAnsi="GHEA Grapalat" w:cs="Sylfaen"/>
          <w:sz w:val="20"/>
          <w:lang w:val="ru-RU"/>
        </w:rPr>
        <w:t>հաշվարկ</w:t>
      </w:r>
      <w:r w:rsidRPr="00D524BC">
        <w:rPr>
          <w:rFonts w:ascii="GHEA Grapalat" w:hAnsi="GHEA Grapalat" w:cs="Sylfaen"/>
          <w:sz w:val="20"/>
          <w:lang w:val="af-ZA"/>
        </w:rPr>
        <w:t xml:space="preserve">` </w:t>
      </w:r>
      <w:r w:rsidRPr="00D524BC">
        <w:rPr>
          <w:rFonts w:ascii="GHEA Grapalat" w:hAnsi="GHEA Grapalat" w:cs="Sylfaen"/>
          <w:sz w:val="20"/>
          <w:lang w:val="ru-RU"/>
        </w:rPr>
        <w:t>բացվածք</w:t>
      </w:r>
      <w:r w:rsidRPr="00D524BC">
        <w:rPr>
          <w:rFonts w:ascii="GHEA Grapalat" w:hAnsi="GHEA Grapalat" w:cs="Sylfaen"/>
          <w:sz w:val="20"/>
          <w:lang w:val="af-ZA"/>
        </w:rPr>
        <w:t xml:space="preserve"> </w:t>
      </w:r>
      <w:r w:rsidRPr="00D524BC">
        <w:rPr>
          <w:rFonts w:ascii="GHEA Grapalat" w:hAnsi="GHEA Grapalat" w:cs="Sylfaen"/>
          <w:sz w:val="20"/>
          <w:lang w:val="ru-RU"/>
        </w:rPr>
        <w:t>կամ</w:t>
      </w:r>
      <w:r w:rsidRPr="00D524BC">
        <w:rPr>
          <w:rFonts w:ascii="GHEA Grapalat" w:hAnsi="GHEA Grapalat" w:cs="Sylfaen"/>
          <w:sz w:val="20"/>
          <w:lang w:val="af-ZA"/>
        </w:rPr>
        <w:t xml:space="preserve"> </w:t>
      </w:r>
      <w:r w:rsidRPr="00D524BC">
        <w:rPr>
          <w:rFonts w:ascii="GHEA Grapalat" w:hAnsi="GHEA Grapalat" w:cs="Sylfaen"/>
          <w:sz w:val="20"/>
          <w:lang w:val="ru-RU"/>
        </w:rPr>
        <w:t>այլ</w:t>
      </w:r>
      <w:r w:rsidRPr="00D524BC">
        <w:rPr>
          <w:rFonts w:ascii="GHEA Grapalat" w:hAnsi="GHEA Grapalat" w:cs="Sylfaen"/>
          <w:sz w:val="20"/>
          <w:lang w:val="af-ZA"/>
        </w:rPr>
        <w:t xml:space="preserve"> </w:t>
      </w:r>
      <w:r w:rsidRPr="00D524BC">
        <w:rPr>
          <w:rFonts w:ascii="GHEA Grapalat" w:hAnsi="GHEA Grapalat" w:cs="Sylfaen"/>
          <w:sz w:val="20"/>
          <w:lang w:val="ru-RU"/>
        </w:rPr>
        <w:t>մանրամասներ</w:t>
      </w:r>
      <w:r w:rsidRPr="00D524BC">
        <w:rPr>
          <w:rFonts w:ascii="GHEA Grapalat" w:hAnsi="GHEA Grapalat" w:cs="Sylfaen"/>
          <w:sz w:val="20"/>
          <w:lang w:val="af-ZA"/>
        </w:rPr>
        <w:t xml:space="preserve"> </w:t>
      </w:r>
      <w:r w:rsidRPr="00D524BC">
        <w:rPr>
          <w:rFonts w:ascii="GHEA Grapalat" w:hAnsi="GHEA Grapalat" w:cs="Sylfaen"/>
          <w:sz w:val="20"/>
          <w:lang w:val="ru-RU"/>
        </w:rPr>
        <w:t>չեն</w:t>
      </w:r>
      <w:r w:rsidRPr="00D524BC">
        <w:rPr>
          <w:rFonts w:ascii="GHEA Grapalat" w:hAnsi="GHEA Grapalat" w:cs="Sylfaen"/>
          <w:sz w:val="20"/>
          <w:lang w:val="af-ZA"/>
        </w:rPr>
        <w:t xml:space="preserve"> </w:t>
      </w:r>
      <w:r w:rsidRPr="00D524BC">
        <w:rPr>
          <w:rFonts w:ascii="GHEA Grapalat" w:hAnsi="GHEA Grapalat" w:cs="Sylfaen"/>
          <w:sz w:val="20"/>
          <w:lang w:val="ru-RU"/>
        </w:rPr>
        <w:t>պահանջվում</w:t>
      </w:r>
      <w:r w:rsidRPr="00D524BC">
        <w:rPr>
          <w:rFonts w:ascii="GHEA Grapalat" w:hAnsi="GHEA Grapalat" w:cs="Sylfaen"/>
          <w:sz w:val="20"/>
          <w:lang w:val="af-ZA"/>
        </w:rPr>
        <w:t xml:space="preserve"> </w:t>
      </w:r>
      <w:r w:rsidRPr="00D524BC">
        <w:rPr>
          <w:rFonts w:ascii="GHEA Grapalat" w:hAnsi="GHEA Grapalat" w:cs="Sylfaen"/>
          <w:sz w:val="20"/>
          <w:lang w:val="ru-RU"/>
        </w:rPr>
        <w:t>և</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ներկայացվում</w:t>
      </w:r>
      <w:r w:rsidRPr="00D524BC">
        <w:rPr>
          <w:rFonts w:ascii="GHEA Grapalat" w:hAnsi="GHEA Grapalat" w:cs="Sylfaen"/>
          <w:sz w:val="20"/>
          <w:lang w:val="af-ZA"/>
        </w:rPr>
        <w:t xml:space="preserve">: </w:t>
      </w:r>
    </w:p>
    <w:p w:rsidR="006E5207" w:rsidRPr="00D524BC" w:rsidRDefault="006E5207" w:rsidP="006E7861">
      <w:pPr>
        <w:jc w:val="both"/>
        <w:rPr>
          <w:rFonts w:ascii="GHEA Grapalat" w:hAnsi="GHEA Grapalat" w:cs="Sylfaen"/>
          <w:sz w:val="20"/>
          <w:lang w:val="af-ZA"/>
        </w:rPr>
      </w:pPr>
    </w:p>
    <w:p w:rsidR="006E5207" w:rsidRPr="00D524BC" w:rsidRDefault="006E5207" w:rsidP="006E7861">
      <w:pPr>
        <w:jc w:val="center"/>
        <w:rPr>
          <w:rFonts w:ascii="GHEA Grapalat" w:hAnsi="GHEA Grapalat" w:cs="Sylfaen"/>
          <w:b/>
          <w:sz w:val="20"/>
          <w:lang w:val="es-ES"/>
        </w:rPr>
      </w:pPr>
      <w:r w:rsidRPr="00D524BC">
        <w:rPr>
          <w:rFonts w:ascii="GHEA Grapalat" w:hAnsi="GHEA Grapalat"/>
          <w:b/>
          <w:sz w:val="20"/>
          <w:lang w:val="es-ES"/>
        </w:rPr>
        <w:t xml:space="preserve">3. </w:t>
      </w:r>
      <w:r w:rsidRPr="00D524BC">
        <w:rPr>
          <w:rFonts w:ascii="GHEA Grapalat" w:hAnsi="GHEA Grapalat" w:cs="Sylfaen"/>
          <w:b/>
          <w:sz w:val="20"/>
          <w:lang w:val="es-ES"/>
        </w:rPr>
        <w:t>ՀԱՅՏԸ</w:t>
      </w:r>
      <w:r w:rsidRPr="00D524BC">
        <w:rPr>
          <w:rFonts w:ascii="GHEA Grapalat" w:hAnsi="GHEA Grapalat" w:cs="Arial"/>
          <w:b/>
          <w:sz w:val="20"/>
          <w:lang w:val="es-ES"/>
        </w:rPr>
        <w:t xml:space="preserve">  </w:t>
      </w:r>
      <w:r w:rsidRPr="00D524BC">
        <w:rPr>
          <w:rFonts w:ascii="GHEA Grapalat" w:hAnsi="GHEA Grapalat" w:cs="Sylfaen"/>
          <w:b/>
          <w:sz w:val="20"/>
          <w:lang w:val="es-ES"/>
        </w:rPr>
        <w:t>ՊԱՏՐԱՍՏԵԼՈՒ</w:t>
      </w:r>
      <w:r w:rsidRPr="00D524BC">
        <w:rPr>
          <w:rFonts w:ascii="GHEA Grapalat" w:hAnsi="GHEA Grapalat" w:cs="Arial"/>
          <w:b/>
          <w:sz w:val="20"/>
          <w:lang w:val="es-ES"/>
        </w:rPr>
        <w:t xml:space="preserve">  </w:t>
      </w:r>
      <w:r w:rsidRPr="00D524BC">
        <w:rPr>
          <w:rFonts w:ascii="GHEA Grapalat" w:hAnsi="GHEA Grapalat" w:cs="Sylfaen"/>
          <w:b/>
          <w:sz w:val="20"/>
          <w:lang w:val="es-ES"/>
        </w:rPr>
        <w:t>ԿԱՐԳԸ</w:t>
      </w:r>
    </w:p>
    <w:p w:rsidR="006E5207" w:rsidRPr="00D524BC" w:rsidRDefault="006E5207" w:rsidP="0069073C">
      <w:pPr>
        <w:jc w:val="both"/>
        <w:rPr>
          <w:rFonts w:ascii="GHEA Grapalat" w:hAnsi="GHEA Grapalat" w:cs="Sylfaen"/>
          <w:sz w:val="20"/>
          <w:szCs w:val="20"/>
          <w:lang w:val="es-ES"/>
        </w:rPr>
      </w:pPr>
      <w:r w:rsidRPr="00D524BC">
        <w:rPr>
          <w:rFonts w:ascii="GHEA Grapalat" w:hAnsi="GHEA Grapalat"/>
          <w:sz w:val="20"/>
          <w:szCs w:val="20"/>
          <w:lang w:val="es-ES"/>
        </w:rPr>
        <w:t xml:space="preserve">3.1 </w:t>
      </w:r>
      <w:r w:rsidRPr="00D524BC">
        <w:rPr>
          <w:rFonts w:ascii="GHEA Grapalat" w:hAnsi="GHEA Grapalat" w:cs="Sylfaen"/>
          <w:sz w:val="20"/>
          <w:szCs w:val="20"/>
          <w:lang w:val="ru-RU"/>
        </w:rPr>
        <w:t>Մասնակիցը</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հայտը</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ներկայացնում</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է</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սույն</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հրավերով</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սահմանված</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կարգով։</w:t>
      </w:r>
      <w:r w:rsidRPr="00D524BC">
        <w:rPr>
          <w:rFonts w:ascii="GHEA Grapalat" w:hAnsi="GHEA Grapalat" w:cs="Sylfaen"/>
          <w:sz w:val="20"/>
          <w:szCs w:val="20"/>
          <w:lang w:val="es-ES"/>
        </w:rPr>
        <w:t xml:space="preserve"> </w:t>
      </w:r>
    </w:p>
    <w:p w:rsidR="006E5207" w:rsidRPr="00D524BC" w:rsidRDefault="006E5207" w:rsidP="006E5207">
      <w:pPr>
        <w:ind w:firstLine="567"/>
        <w:jc w:val="both"/>
        <w:rPr>
          <w:rFonts w:ascii="GHEA Grapalat" w:hAnsi="GHEA Grapalat" w:cs="Sylfaen"/>
          <w:sz w:val="20"/>
          <w:lang w:val="af-ZA"/>
        </w:rPr>
      </w:pPr>
      <w:r w:rsidRPr="00D524BC">
        <w:rPr>
          <w:rFonts w:ascii="GHEA Grapalat" w:hAnsi="GHEA Grapalat"/>
          <w:sz w:val="20"/>
          <w:szCs w:val="20"/>
        </w:rPr>
        <w:t>Մ</w:t>
      </w:r>
      <w:r w:rsidRPr="00D524BC">
        <w:rPr>
          <w:rFonts w:ascii="GHEA Grapalat" w:hAnsi="GHEA Grapalat" w:cs="Sylfaen"/>
          <w:sz w:val="20"/>
          <w:szCs w:val="20"/>
        </w:rPr>
        <w:t>ասնակցի</w:t>
      </w:r>
      <w:r w:rsidRPr="00D524BC">
        <w:rPr>
          <w:rFonts w:ascii="GHEA Grapalat" w:hAnsi="GHEA Grapalat"/>
          <w:sz w:val="20"/>
          <w:szCs w:val="20"/>
          <w:lang w:val="es-ES"/>
        </w:rPr>
        <w:t xml:space="preserve"> </w:t>
      </w:r>
      <w:r w:rsidRPr="00D524BC">
        <w:rPr>
          <w:rFonts w:ascii="GHEA Grapalat" w:hAnsi="GHEA Grapalat" w:cs="Sylfaen"/>
          <w:sz w:val="20"/>
          <w:szCs w:val="20"/>
        </w:rPr>
        <w:t>առաջարկները</w:t>
      </w:r>
      <w:r w:rsidRPr="00D524BC">
        <w:rPr>
          <w:rFonts w:ascii="GHEA Grapalat" w:hAnsi="GHEA Grapalat"/>
          <w:sz w:val="20"/>
          <w:szCs w:val="20"/>
          <w:lang w:val="es-ES"/>
        </w:rPr>
        <w:t xml:space="preserve">, </w:t>
      </w:r>
      <w:r w:rsidRPr="00D524BC">
        <w:rPr>
          <w:rFonts w:ascii="GHEA Grapalat" w:hAnsi="GHEA Grapalat" w:cs="Sylfaen"/>
          <w:sz w:val="20"/>
          <w:szCs w:val="20"/>
        </w:rPr>
        <w:t>դրանց</w:t>
      </w:r>
      <w:r w:rsidRPr="00D524BC">
        <w:rPr>
          <w:rFonts w:ascii="GHEA Grapalat" w:hAnsi="GHEA Grapalat"/>
          <w:sz w:val="20"/>
          <w:szCs w:val="20"/>
          <w:lang w:val="es-ES"/>
        </w:rPr>
        <w:t xml:space="preserve"> </w:t>
      </w:r>
      <w:r w:rsidRPr="00D524BC">
        <w:rPr>
          <w:rFonts w:ascii="GHEA Grapalat" w:hAnsi="GHEA Grapalat" w:cs="Sylfaen"/>
          <w:sz w:val="20"/>
          <w:szCs w:val="20"/>
        </w:rPr>
        <w:t>վերաբերող</w:t>
      </w:r>
      <w:r w:rsidRPr="00D524BC">
        <w:rPr>
          <w:rFonts w:ascii="GHEA Grapalat" w:hAnsi="GHEA Grapalat"/>
          <w:sz w:val="20"/>
          <w:szCs w:val="20"/>
          <w:lang w:val="es-ES"/>
        </w:rPr>
        <w:t xml:space="preserve"> </w:t>
      </w:r>
      <w:r w:rsidRPr="00D524BC">
        <w:rPr>
          <w:rFonts w:ascii="GHEA Grapalat" w:hAnsi="GHEA Grapalat" w:cs="Sylfaen"/>
          <w:sz w:val="20"/>
          <w:szCs w:val="20"/>
        </w:rPr>
        <w:t>փաստաթղթերը</w:t>
      </w:r>
      <w:r w:rsidRPr="00D524BC">
        <w:rPr>
          <w:rFonts w:ascii="GHEA Grapalat" w:hAnsi="GHEA Grapalat"/>
          <w:sz w:val="20"/>
          <w:szCs w:val="20"/>
          <w:lang w:val="es-ES"/>
        </w:rPr>
        <w:t xml:space="preserve"> </w:t>
      </w:r>
      <w:r w:rsidRPr="00D524BC">
        <w:rPr>
          <w:rFonts w:ascii="GHEA Grapalat" w:hAnsi="GHEA Grapalat" w:cs="Sylfaen"/>
          <w:sz w:val="20"/>
          <w:szCs w:val="20"/>
        </w:rPr>
        <w:t>դրվում</w:t>
      </w:r>
      <w:r w:rsidRPr="00D524BC">
        <w:rPr>
          <w:rFonts w:ascii="GHEA Grapalat" w:hAnsi="GHEA Grapalat"/>
          <w:sz w:val="20"/>
          <w:szCs w:val="20"/>
          <w:lang w:val="es-ES"/>
        </w:rPr>
        <w:t xml:space="preserve"> </w:t>
      </w:r>
      <w:r w:rsidRPr="00D524BC">
        <w:rPr>
          <w:rFonts w:ascii="GHEA Grapalat" w:hAnsi="GHEA Grapalat" w:cs="Sylfaen"/>
          <w:sz w:val="20"/>
          <w:szCs w:val="20"/>
        </w:rPr>
        <w:t>են</w:t>
      </w:r>
      <w:r w:rsidRPr="00D524BC">
        <w:rPr>
          <w:rFonts w:ascii="GHEA Grapalat" w:hAnsi="GHEA Grapalat"/>
          <w:sz w:val="20"/>
          <w:szCs w:val="20"/>
          <w:lang w:val="es-ES"/>
        </w:rPr>
        <w:t xml:space="preserve"> </w:t>
      </w:r>
      <w:r w:rsidRPr="00D524BC">
        <w:rPr>
          <w:rFonts w:ascii="GHEA Grapalat" w:hAnsi="GHEA Grapalat" w:cs="Sylfaen"/>
          <w:sz w:val="20"/>
          <w:szCs w:val="20"/>
        </w:rPr>
        <w:t>ծրարի</w:t>
      </w:r>
      <w:r w:rsidRPr="00D524BC">
        <w:rPr>
          <w:rFonts w:ascii="GHEA Grapalat" w:hAnsi="GHEA Grapalat"/>
          <w:sz w:val="20"/>
          <w:szCs w:val="20"/>
          <w:lang w:val="es-ES"/>
        </w:rPr>
        <w:t xml:space="preserve"> </w:t>
      </w:r>
      <w:r w:rsidRPr="00D524BC">
        <w:rPr>
          <w:rFonts w:ascii="GHEA Grapalat" w:hAnsi="GHEA Grapalat" w:cs="Sylfaen"/>
          <w:sz w:val="20"/>
          <w:szCs w:val="20"/>
        </w:rPr>
        <w:t>մեջ</w:t>
      </w:r>
      <w:r w:rsidRPr="00D524BC">
        <w:rPr>
          <w:rFonts w:ascii="GHEA Grapalat" w:hAnsi="GHEA Grapalat"/>
          <w:sz w:val="20"/>
          <w:szCs w:val="20"/>
          <w:lang w:val="es-ES"/>
        </w:rPr>
        <w:t xml:space="preserve">, </w:t>
      </w:r>
      <w:r w:rsidRPr="00D524BC">
        <w:rPr>
          <w:rFonts w:ascii="GHEA Grapalat" w:hAnsi="GHEA Grapalat" w:cs="Sylfaen"/>
          <w:sz w:val="20"/>
          <w:szCs w:val="20"/>
        </w:rPr>
        <w:t>որը</w:t>
      </w:r>
      <w:r w:rsidRPr="00D524BC">
        <w:rPr>
          <w:rFonts w:ascii="GHEA Grapalat" w:hAnsi="GHEA Grapalat"/>
          <w:sz w:val="20"/>
          <w:szCs w:val="20"/>
          <w:lang w:val="es-ES"/>
        </w:rPr>
        <w:t xml:space="preserve"> </w:t>
      </w:r>
      <w:r w:rsidRPr="00D524BC">
        <w:rPr>
          <w:rFonts w:ascii="GHEA Grapalat" w:hAnsi="GHEA Grapalat" w:cs="Sylfaen"/>
          <w:sz w:val="20"/>
          <w:szCs w:val="20"/>
        </w:rPr>
        <w:t>սոսնձում</w:t>
      </w:r>
      <w:r w:rsidRPr="00D524BC">
        <w:rPr>
          <w:rFonts w:ascii="GHEA Grapalat" w:hAnsi="GHEA Grapalat"/>
          <w:sz w:val="20"/>
          <w:szCs w:val="20"/>
          <w:lang w:val="es-ES"/>
        </w:rPr>
        <w:t xml:space="preserve"> </w:t>
      </w:r>
      <w:r w:rsidRPr="00D524BC">
        <w:rPr>
          <w:rFonts w:ascii="GHEA Grapalat" w:hAnsi="GHEA Grapalat" w:cs="Sylfaen"/>
          <w:sz w:val="20"/>
          <w:szCs w:val="20"/>
        </w:rPr>
        <w:t>է</w:t>
      </w:r>
      <w:r w:rsidRPr="00D524BC">
        <w:rPr>
          <w:rFonts w:ascii="GHEA Grapalat" w:hAnsi="GHEA Grapalat"/>
          <w:sz w:val="20"/>
          <w:szCs w:val="20"/>
          <w:lang w:val="es-ES"/>
        </w:rPr>
        <w:t xml:space="preserve"> </w:t>
      </w:r>
      <w:r w:rsidRPr="00D524BC">
        <w:rPr>
          <w:rFonts w:ascii="GHEA Grapalat" w:hAnsi="GHEA Grapalat" w:cs="Sylfaen"/>
          <w:sz w:val="20"/>
          <w:szCs w:val="20"/>
        </w:rPr>
        <w:t>այն</w:t>
      </w:r>
      <w:r w:rsidRPr="00D524BC">
        <w:rPr>
          <w:rFonts w:ascii="GHEA Grapalat" w:hAnsi="GHEA Grapalat"/>
          <w:sz w:val="20"/>
          <w:szCs w:val="20"/>
          <w:lang w:val="es-ES"/>
        </w:rPr>
        <w:t xml:space="preserve"> </w:t>
      </w:r>
      <w:r w:rsidRPr="00D524BC">
        <w:rPr>
          <w:rFonts w:ascii="GHEA Grapalat" w:hAnsi="GHEA Grapalat" w:cs="Sylfaen"/>
          <w:sz w:val="20"/>
          <w:szCs w:val="20"/>
        </w:rPr>
        <w:t>ներկայացնողը</w:t>
      </w:r>
      <w:r w:rsidRPr="00D524BC">
        <w:rPr>
          <w:rFonts w:ascii="GHEA Grapalat" w:hAnsi="GHEA Grapalat"/>
          <w:sz w:val="20"/>
          <w:szCs w:val="20"/>
          <w:lang w:val="es-ES"/>
        </w:rPr>
        <w:t xml:space="preserve">: </w:t>
      </w:r>
      <w:r w:rsidRPr="00D524BC">
        <w:rPr>
          <w:rFonts w:ascii="GHEA Grapalat" w:hAnsi="GHEA Grapalat" w:cs="Sylfaen"/>
          <w:sz w:val="20"/>
          <w:szCs w:val="20"/>
        </w:rPr>
        <w:t>Ծրարում</w:t>
      </w:r>
      <w:r w:rsidRPr="00D524BC">
        <w:rPr>
          <w:rFonts w:ascii="GHEA Grapalat" w:hAnsi="GHEA Grapalat"/>
          <w:sz w:val="20"/>
          <w:szCs w:val="20"/>
          <w:lang w:val="es-ES"/>
        </w:rPr>
        <w:t xml:space="preserve"> </w:t>
      </w:r>
      <w:r w:rsidRPr="00D524BC">
        <w:rPr>
          <w:rFonts w:ascii="GHEA Grapalat" w:hAnsi="GHEA Grapalat" w:cs="Sylfaen"/>
          <w:sz w:val="20"/>
          <w:szCs w:val="20"/>
        </w:rPr>
        <w:t>ներառված</w:t>
      </w:r>
      <w:r w:rsidRPr="00D524BC">
        <w:rPr>
          <w:rFonts w:ascii="GHEA Grapalat" w:hAnsi="GHEA Grapalat"/>
          <w:sz w:val="20"/>
          <w:szCs w:val="20"/>
          <w:lang w:val="es-ES"/>
        </w:rPr>
        <w:t xml:space="preserve"> </w:t>
      </w:r>
      <w:r w:rsidRPr="00D524BC">
        <w:rPr>
          <w:rFonts w:ascii="GHEA Grapalat" w:hAnsi="GHEA Grapalat" w:cs="Sylfaen"/>
          <w:sz w:val="20"/>
          <w:szCs w:val="20"/>
        </w:rPr>
        <w:t>փաստաթղթերը</w:t>
      </w:r>
      <w:r w:rsidRPr="00D524BC">
        <w:rPr>
          <w:rFonts w:ascii="GHEA Grapalat" w:hAnsi="GHEA Grapalat" w:cs="Sylfaen"/>
          <w:sz w:val="20"/>
          <w:szCs w:val="20"/>
          <w:lang w:val="es-ES"/>
        </w:rPr>
        <w:t xml:space="preserve">, </w:t>
      </w:r>
      <w:r w:rsidRPr="00D524BC">
        <w:rPr>
          <w:rFonts w:ascii="GHEA Grapalat" w:hAnsi="GHEA Grapalat" w:cs="Sylfaen"/>
          <w:sz w:val="20"/>
          <w:szCs w:val="20"/>
        </w:rPr>
        <w:t>կազմվում</w:t>
      </w:r>
      <w:r w:rsidRPr="00D524BC">
        <w:rPr>
          <w:rFonts w:ascii="GHEA Grapalat" w:hAnsi="GHEA Grapalat"/>
          <w:sz w:val="20"/>
          <w:szCs w:val="20"/>
          <w:lang w:val="es-ES"/>
        </w:rPr>
        <w:t xml:space="preserve"> </w:t>
      </w:r>
      <w:r w:rsidRPr="00D524BC">
        <w:rPr>
          <w:rFonts w:ascii="GHEA Grapalat" w:hAnsi="GHEA Grapalat" w:cs="Sylfaen"/>
          <w:sz w:val="20"/>
          <w:szCs w:val="20"/>
        </w:rPr>
        <w:t>են</w:t>
      </w:r>
      <w:r w:rsidRPr="00D524BC">
        <w:rPr>
          <w:rFonts w:ascii="GHEA Grapalat" w:hAnsi="GHEA Grapalat"/>
          <w:sz w:val="20"/>
          <w:szCs w:val="20"/>
          <w:lang w:val="es-ES"/>
        </w:rPr>
        <w:t xml:space="preserve"> </w:t>
      </w:r>
      <w:r w:rsidRPr="00D524BC">
        <w:rPr>
          <w:rFonts w:ascii="GHEA Grapalat" w:hAnsi="GHEA Grapalat" w:cs="Sylfaen"/>
          <w:sz w:val="20"/>
          <w:szCs w:val="20"/>
        </w:rPr>
        <w:t>բնօրինակից</w:t>
      </w:r>
      <w:r w:rsidRPr="00D524BC">
        <w:rPr>
          <w:rFonts w:ascii="GHEA Grapalat" w:hAnsi="GHEA Grapalat"/>
          <w:sz w:val="20"/>
          <w:szCs w:val="20"/>
          <w:lang w:val="es-ES"/>
        </w:rPr>
        <w:t xml:space="preserve"> </w:t>
      </w:r>
      <w:r w:rsidRPr="00D524B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D524BC">
        <w:rPr>
          <w:rFonts w:ascii="GHEA Grapalat" w:hAnsi="GHEA Grapalat" w:cs="Sylfaen"/>
          <w:sz w:val="20"/>
          <w:szCs w:val="20"/>
        </w:rPr>
        <w:t>և</w:t>
      </w:r>
      <w:r w:rsidRPr="00D524BC">
        <w:rPr>
          <w:rFonts w:ascii="GHEA Grapalat" w:hAnsi="GHEA Grapalat"/>
          <w:sz w:val="20"/>
          <w:szCs w:val="20"/>
          <w:lang w:val="es-ES"/>
        </w:rPr>
        <w:t xml:space="preserve"> </w:t>
      </w:r>
      <w:r w:rsidR="0069073C" w:rsidRPr="00D524BC">
        <w:rPr>
          <w:rFonts w:ascii="GHEA Grapalat" w:hAnsi="GHEA Grapalat"/>
          <w:sz w:val="20"/>
          <w:szCs w:val="20"/>
          <w:lang w:val="es-ES"/>
        </w:rPr>
        <w:t>2 /</w:t>
      </w:r>
      <w:r w:rsidR="0069073C" w:rsidRPr="00D524BC">
        <w:rPr>
          <w:rFonts w:ascii="GHEA Grapalat" w:hAnsi="GHEA Grapalat"/>
          <w:sz w:val="20"/>
          <w:szCs w:val="20"/>
          <w:lang w:val="ru-RU"/>
        </w:rPr>
        <w:t>երկու</w:t>
      </w:r>
      <w:r w:rsidR="0069073C" w:rsidRPr="00D524BC">
        <w:rPr>
          <w:rFonts w:ascii="GHEA Grapalat" w:hAnsi="GHEA Grapalat"/>
          <w:sz w:val="20"/>
          <w:szCs w:val="20"/>
          <w:lang w:val="es-ES"/>
        </w:rPr>
        <w:t>/</w:t>
      </w:r>
      <w:r w:rsidRPr="00D524BC">
        <w:rPr>
          <w:rFonts w:ascii="GHEA Grapalat" w:hAnsi="GHEA Grapalat"/>
          <w:sz w:val="20"/>
          <w:szCs w:val="20"/>
          <w:lang w:val="es-ES"/>
        </w:rPr>
        <w:t>_</w:t>
      </w:r>
      <w:r w:rsidRPr="00D524BC">
        <w:rPr>
          <w:rFonts w:ascii="GHEA Grapalat" w:hAnsi="GHEA Grapalat"/>
          <w:sz w:val="20"/>
          <w:szCs w:val="20"/>
        </w:rPr>
        <w:t>օրինակ</w:t>
      </w:r>
      <w:r w:rsidRPr="00D524BC">
        <w:rPr>
          <w:rFonts w:ascii="GHEA Grapalat" w:hAnsi="GHEA Grapalat"/>
          <w:sz w:val="20"/>
          <w:szCs w:val="20"/>
          <w:lang w:val="es-ES"/>
        </w:rPr>
        <w:t xml:space="preserve"> </w:t>
      </w:r>
      <w:r w:rsidRPr="00D524BC">
        <w:rPr>
          <w:rFonts w:ascii="GHEA Grapalat" w:hAnsi="GHEA Grapalat" w:cs="Sylfaen"/>
          <w:sz w:val="20"/>
          <w:szCs w:val="20"/>
        </w:rPr>
        <w:t>պատճեններից</w:t>
      </w:r>
      <w:r w:rsidRPr="00D524BC">
        <w:rPr>
          <w:rFonts w:ascii="GHEA Grapalat" w:hAnsi="GHEA Grapalat"/>
          <w:sz w:val="20"/>
          <w:szCs w:val="20"/>
          <w:lang w:val="es-ES"/>
        </w:rPr>
        <w:t xml:space="preserve">: </w:t>
      </w:r>
      <w:r w:rsidRPr="00D524BC">
        <w:rPr>
          <w:rFonts w:ascii="GHEA Grapalat" w:hAnsi="GHEA Grapalat" w:cs="Sylfaen"/>
          <w:sz w:val="20"/>
          <w:szCs w:val="20"/>
        </w:rPr>
        <w:t>Փաստաթղթերի</w:t>
      </w:r>
      <w:r w:rsidRPr="00D524BC">
        <w:rPr>
          <w:rFonts w:ascii="GHEA Grapalat" w:hAnsi="GHEA Grapalat"/>
          <w:sz w:val="20"/>
          <w:szCs w:val="20"/>
          <w:lang w:val="es-ES"/>
        </w:rPr>
        <w:t xml:space="preserve"> </w:t>
      </w:r>
      <w:r w:rsidRPr="00D524BC">
        <w:rPr>
          <w:rFonts w:ascii="GHEA Grapalat" w:hAnsi="GHEA Grapalat" w:cs="Sylfaen"/>
          <w:sz w:val="20"/>
          <w:szCs w:val="20"/>
        </w:rPr>
        <w:t>փաթեթների</w:t>
      </w:r>
      <w:r w:rsidRPr="00D524BC">
        <w:rPr>
          <w:rFonts w:ascii="GHEA Grapalat" w:hAnsi="GHEA Grapalat"/>
          <w:sz w:val="20"/>
          <w:szCs w:val="20"/>
          <w:lang w:val="es-ES"/>
        </w:rPr>
        <w:t xml:space="preserve"> </w:t>
      </w:r>
      <w:r w:rsidRPr="00D524BC">
        <w:rPr>
          <w:rFonts w:ascii="GHEA Grapalat" w:hAnsi="GHEA Grapalat" w:cs="Sylfaen"/>
          <w:sz w:val="20"/>
          <w:szCs w:val="20"/>
        </w:rPr>
        <w:t>վրա</w:t>
      </w:r>
      <w:r w:rsidRPr="00D524BC">
        <w:rPr>
          <w:rFonts w:ascii="GHEA Grapalat" w:hAnsi="GHEA Grapalat"/>
          <w:sz w:val="20"/>
          <w:szCs w:val="20"/>
          <w:lang w:val="es-ES"/>
        </w:rPr>
        <w:t xml:space="preserve"> </w:t>
      </w:r>
      <w:r w:rsidRPr="00D524BC">
        <w:rPr>
          <w:rFonts w:ascii="GHEA Grapalat" w:hAnsi="GHEA Grapalat" w:cs="Sylfaen"/>
          <w:sz w:val="20"/>
          <w:szCs w:val="20"/>
        </w:rPr>
        <w:t>համապատասխանաբար</w:t>
      </w:r>
      <w:r w:rsidRPr="00D524BC">
        <w:rPr>
          <w:rFonts w:ascii="GHEA Grapalat" w:hAnsi="GHEA Grapalat"/>
          <w:sz w:val="20"/>
          <w:szCs w:val="20"/>
          <w:lang w:val="es-ES"/>
        </w:rPr>
        <w:t xml:space="preserve"> </w:t>
      </w:r>
      <w:r w:rsidRPr="00D524BC">
        <w:rPr>
          <w:rFonts w:ascii="GHEA Grapalat" w:hAnsi="GHEA Grapalat" w:cs="Sylfaen"/>
          <w:sz w:val="20"/>
          <w:szCs w:val="20"/>
        </w:rPr>
        <w:t>գրվում</w:t>
      </w:r>
      <w:r w:rsidRPr="00D524BC">
        <w:rPr>
          <w:rFonts w:ascii="GHEA Grapalat" w:hAnsi="GHEA Grapalat"/>
          <w:sz w:val="20"/>
          <w:szCs w:val="20"/>
          <w:lang w:val="es-ES"/>
        </w:rPr>
        <w:t xml:space="preserve"> </w:t>
      </w:r>
      <w:r w:rsidRPr="00D524BC">
        <w:rPr>
          <w:rFonts w:ascii="GHEA Grapalat" w:hAnsi="GHEA Grapalat" w:cs="Sylfaen"/>
          <w:sz w:val="20"/>
          <w:szCs w:val="20"/>
        </w:rPr>
        <w:t>են</w:t>
      </w:r>
      <w:r w:rsidRPr="00D524BC">
        <w:rPr>
          <w:rFonts w:ascii="GHEA Grapalat" w:hAnsi="GHEA Grapalat"/>
          <w:sz w:val="20"/>
          <w:szCs w:val="20"/>
          <w:lang w:val="es-ES"/>
        </w:rPr>
        <w:t xml:space="preserve"> «</w:t>
      </w:r>
      <w:r w:rsidRPr="00D524BC">
        <w:rPr>
          <w:rFonts w:ascii="GHEA Grapalat" w:hAnsi="GHEA Grapalat" w:cs="Sylfaen"/>
          <w:sz w:val="20"/>
          <w:szCs w:val="20"/>
        </w:rPr>
        <w:t>բնօրինակ</w:t>
      </w:r>
      <w:r w:rsidRPr="00D524BC">
        <w:rPr>
          <w:rFonts w:ascii="GHEA Grapalat" w:hAnsi="GHEA Grapalat"/>
          <w:sz w:val="20"/>
          <w:szCs w:val="20"/>
          <w:lang w:val="es-ES"/>
        </w:rPr>
        <w:t xml:space="preserve">» </w:t>
      </w:r>
      <w:r w:rsidRPr="00D524BC">
        <w:rPr>
          <w:rFonts w:ascii="GHEA Grapalat" w:hAnsi="GHEA Grapalat" w:cs="Sylfaen"/>
          <w:sz w:val="20"/>
          <w:szCs w:val="20"/>
        </w:rPr>
        <w:t>և</w:t>
      </w:r>
      <w:r w:rsidRPr="00D524BC">
        <w:rPr>
          <w:rFonts w:ascii="GHEA Grapalat" w:hAnsi="GHEA Grapalat"/>
          <w:sz w:val="20"/>
          <w:szCs w:val="20"/>
          <w:lang w:val="es-ES"/>
        </w:rPr>
        <w:t xml:space="preserve"> «</w:t>
      </w:r>
      <w:r w:rsidRPr="00D524BC">
        <w:rPr>
          <w:rFonts w:ascii="GHEA Grapalat" w:hAnsi="GHEA Grapalat" w:cs="Sylfaen"/>
          <w:sz w:val="20"/>
          <w:szCs w:val="20"/>
        </w:rPr>
        <w:t>պատճեն</w:t>
      </w:r>
      <w:r w:rsidRPr="00D524BC">
        <w:rPr>
          <w:rFonts w:ascii="GHEA Grapalat" w:hAnsi="GHEA Grapalat"/>
          <w:sz w:val="20"/>
          <w:szCs w:val="20"/>
          <w:lang w:val="es-ES"/>
        </w:rPr>
        <w:t xml:space="preserve">» </w:t>
      </w:r>
      <w:r w:rsidRPr="00D524BC">
        <w:rPr>
          <w:rFonts w:ascii="GHEA Grapalat" w:hAnsi="GHEA Grapalat" w:cs="Sylfaen"/>
          <w:sz w:val="20"/>
          <w:szCs w:val="20"/>
        </w:rPr>
        <w:t>բառերը</w:t>
      </w:r>
      <w:r w:rsidRPr="00D524BC">
        <w:rPr>
          <w:rFonts w:ascii="GHEA Grapalat" w:hAnsi="GHEA Grapalat"/>
          <w:sz w:val="20"/>
          <w:szCs w:val="20"/>
          <w:lang w:val="es-ES"/>
        </w:rPr>
        <w:t xml:space="preserve">: </w:t>
      </w:r>
      <w:r w:rsidRPr="00D524BC">
        <w:rPr>
          <w:rFonts w:ascii="GHEA Grapalat" w:hAnsi="GHEA Grapalat" w:cs="Sylfaen"/>
          <w:sz w:val="20"/>
          <w:lang w:val="ru-RU"/>
        </w:rPr>
        <w:t>Հայտում</w:t>
      </w:r>
      <w:r w:rsidRPr="00D524BC">
        <w:rPr>
          <w:rFonts w:ascii="GHEA Grapalat" w:hAnsi="GHEA Grapalat" w:cs="Sylfaen"/>
          <w:sz w:val="20"/>
          <w:lang w:val="af-ZA"/>
        </w:rPr>
        <w:t xml:space="preserve"> </w:t>
      </w:r>
      <w:r w:rsidRPr="00D524BC">
        <w:rPr>
          <w:rFonts w:ascii="GHEA Grapalat" w:hAnsi="GHEA Grapalat" w:cs="Sylfaen"/>
          <w:sz w:val="20"/>
          <w:lang w:val="ru-RU"/>
        </w:rPr>
        <w:t>ներառվող</w:t>
      </w:r>
      <w:r w:rsidRPr="00D524BC">
        <w:rPr>
          <w:rFonts w:ascii="GHEA Grapalat" w:hAnsi="GHEA Grapalat" w:cs="Sylfaen"/>
          <w:sz w:val="20"/>
          <w:lang w:val="af-ZA"/>
        </w:rPr>
        <w:t xml:space="preserve"> </w:t>
      </w:r>
      <w:r w:rsidRPr="00D524BC">
        <w:rPr>
          <w:rFonts w:ascii="GHEA Grapalat" w:hAnsi="GHEA Grapalat" w:cs="Sylfaen"/>
          <w:sz w:val="20"/>
          <w:lang w:val="ru-RU"/>
        </w:rPr>
        <w:t>բնօրինակ</w:t>
      </w:r>
      <w:r w:rsidRPr="00D524BC">
        <w:rPr>
          <w:rFonts w:ascii="GHEA Grapalat" w:hAnsi="GHEA Grapalat" w:cs="Sylfaen"/>
          <w:sz w:val="20"/>
          <w:lang w:val="af-ZA"/>
        </w:rPr>
        <w:t xml:space="preserve"> </w:t>
      </w:r>
      <w:r w:rsidRPr="00D524BC">
        <w:rPr>
          <w:rFonts w:ascii="GHEA Grapalat" w:hAnsi="GHEA Grapalat" w:cs="Sylfaen"/>
          <w:sz w:val="20"/>
          <w:lang w:val="ru-RU"/>
        </w:rPr>
        <w:t>փաստաթղթերի</w:t>
      </w:r>
      <w:r w:rsidRPr="00D524BC">
        <w:rPr>
          <w:rFonts w:ascii="GHEA Grapalat" w:hAnsi="GHEA Grapalat" w:cs="Sylfaen"/>
          <w:sz w:val="20"/>
          <w:lang w:val="af-ZA"/>
        </w:rPr>
        <w:t xml:space="preserve"> </w:t>
      </w:r>
      <w:r w:rsidRPr="00D524BC">
        <w:rPr>
          <w:rFonts w:ascii="GHEA Grapalat" w:hAnsi="GHEA Grapalat" w:cs="Sylfaen"/>
          <w:sz w:val="20"/>
          <w:lang w:val="ru-RU"/>
        </w:rPr>
        <w:t>փոխարեն</w:t>
      </w:r>
      <w:r w:rsidRPr="00D524BC">
        <w:rPr>
          <w:rFonts w:ascii="GHEA Grapalat" w:hAnsi="GHEA Grapalat" w:cs="Sylfaen"/>
          <w:sz w:val="20"/>
          <w:lang w:val="af-ZA"/>
        </w:rPr>
        <w:t xml:space="preserve"> </w:t>
      </w:r>
      <w:r w:rsidRPr="00D524BC">
        <w:rPr>
          <w:rFonts w:ascii="GHEA Grapalat" w:hAnsi="GHEA Grapalat" w:cs="Sylfaen"/>
          <w:sz w:val="20"/>
          <w:lang w:val="ru-RU"/>
        </w:rPr>
        <w:t>կարող</w:t>
      </w:r>
      <w:r w:rsidRPr="00D524BC">
        <w:rPr>
          <w:rFonts w:ascii="GHEA Grapalat" w:hAnsi="GHEA Grapalat" w:cs="Sylfaen"/>
          <w:sz w:val="20"/>
          <w:lang w:val="af-ZA"/>
        </w:rPr>
        <w:t xml:space="preserve"> </w:t>
      </w:r>
      <w:r w:rsidRPr="00D524BC">
        <w:rPr>
          <w:rFonts w:ascii="GHEA Grapalat" w:hAnsi="GHEA Grapalat" w:cs="Sylfaen"/>
          <w:sz w:val="20"/>
          <w:lang w:val="ru-RU"/>
        </w:rPr>
        <w:t>են</w:t>
      </w:r>
      <w:r w:rsidRPr="00D524BC">
        <w:rPr>
          <w:rFonts w:ascii="GHEA Grapalat" w:hAnsi="GHEA Grapalat" w:cs="Sylfaen"/>
          <w:sz w:val="20"/>
          <w:lang w:val="af-ZA"/>
        </w:rPr>
        <w:t xml:space="preserve"> </w:t>
      </w:r>
      <w:r w:rsidRPr="00D524BC">
        <w:rPr>
          <w:rFonts w:ascii="GHEA Grapalat" w:hAnsi="GHEA Grapalat" w:cs="Sylfaen"/>
          <w:sz w:val="20"/>
          <w:lang w:val="ru-RU"/>
        </w:rPr>
        <w:t>ներկայացվել</w:t>
      </w:r>
      <w:r w:rsidRPr="00D524BC">
        <w:rPr>
          <w:rFonts w:ascii="GHEA Grapalat" w:hAnsi="GHEA Grapalat" w:cs="Sylfaen"/>
          <w:sz w:val="20"/>
          <w:lang w:val="af-ZA"/>
        </w:rPr>
        <w:t xml:space="preserve"> </w:t>
      </w:r>
      <w:r w:rsidRPr="00D524BC">
        <w:rPr>
          <w:rFonts w:ascii="GHEA Grapalat" w:hAnsi="GHEA Grapalat" w:cs="Sylfaen"/>
          <w:sz w:val="20"/>
          <w:lang w:val="ru-RU"/>
        </w:rPr>
        <w:t>դրանց</w:t>
      </w:r>
      <w:r w:rsidRPr="00D524BC">
        <w:rPr>
          <w:rFonts w:ascii="GHEA Grapalat" w:hAnsi="GHEA Grapalat" w:cs="Sylfaen"/>
          <w:sz w:val="20"/>
          <w:lang w:val="af-ZA"/>
        </w:rPr>
        <w:t xml:space="preserve"> </w:t>
      </w:r>
      <w:r w:rsidRPr="00D524BC">
        <w:rPr>
          <w:rFonts w:ascii="GHEA Grapalat" w:hAnsi="GHEA Grapalat" w:cs="Sylfaen"/>
          <w:sz w:val="20"/>
          <w:lang w:val="ru-RU"/>
        </w:rPr>
        <w:t>նոտարական</w:t>
      </w:r>
      <w:r w:rsidRPr="00D524BC">
        <w:rPr>
          <w:rFonts w:ascii="GHEA Grapalat" w:hAnsi="GHEA Grapalat" w:cs="Sylfaen"/>
          <w:sz w:val="20"/>
          <w:lang w:val="af-ZA"/>
        </w:rPr>
        <w:t xml:space="preserve"> </w:t>
      </w:r>
      <w:r w:rsidRPr="00D524BC">
        <w:rPr>
          <w:rFonts w:ascii="GHEA Grapalat" w:hAnsi="GHEA Grapalat" w:cs="Sylfaen"/>
          <w:sz w:val="20"/>
          <w:lang w:val="ru-RU"/>
        </w:rPr>
        <w:t>կարգով</w:t>
      </w:r>
      <w:r w:rsidRPr="00D524BC">
        <w:rPr>
          <w:rFonts w:ascii="GHEA Grapalat" w:hAnsi="GHEA Grapalat" w:cs="Sylfaen"/>
          <w:sz w:val="20"/>
          <w:lang w:val="af-ZA"/>
        </w:rPr>
        <w:t xml:space="preserve"> </w:t>
      </w:r>
      <w:r w:rsidRPr="00D524BC">
        <w:rPr>
          <w:rFonts w:ascii="GHEA Grapalat" w:hAnsi="GHEA Grapalat" w:cs="Sylfaen"/>
          <w:sz w:val="20"/>
          <w:lang w:val="ru-RU"/>
        </w:rPr>
        <w:t>վավերացված</w:t>
      </w:r>
      <w:r w:rsidRPr="00D524BC">
        <w:rPr>
          <w:rFonts w:ascii="GHEA Grapalat" w:hAnsi="GHEA Grapalat" w:cs="Sylfaen"/>
          <w:sz w:val="20"/>
          <w:lang w:val="af-ZA"/>
        </w:rPr>
        <w:t xml:space="preserve"> </w:t>
      </w:r>
      <w:r w:rsidRPr="00D524BC">
        <w:rPr>
          <w:rFonts w:ascii="GHEA Grapalat" w:hAnsi="GHEA Grapalat" w:cs="Sylfaen"/>
          <w:sz w:val="20"/>
          <w:lang w:val="ru-RU"/>
        </w:rPr>
        <w:t>օրինակները։</w:t>
      </w:r>
    </w:p>
    <w:p w:rsidR="006E5207" w:rsidRPr="00D524BC" w:rsidRDefault="006E5207" w:rsidP="006E5207">
      <w:pPr>
        <w:ind w:firstLine="720"/>
        <w:jc w:val="both"/>
        <w:rPr>
          <w:rFonts w:ascii="GHEA Grapalat" w:hAnsi="GHEA Grapalat"/>
          <w:sz w:val="20"/>
          <w:szCs w:val="20"/>
          <w:lang w:val="af-ZA"/>
        </w:rPr>
      </w:pPr>
      <w:r w:rsidRPr="00D524BC">
        <w:rPr>
          <w:rFonts w:ascii="GHEA Grapalat" w:hAnsi="GHEA Grapalat" w:cs="Sylfaen"/>
          <w:sz w:val="20"/>
          <w:szCs w:val="20"/>
        </w:rPr>
        <w:t>Ծրարը</w:t>
      </w:r>
      <w:r w:rsidRPr="00D524BC">
        <w:rPr>
          <w:rFonts w:ascii="GHEA Grapalat" w:hAnsi="GHEA Grapalat"/>
          <w:sz w:val="20"/>
          <w:szCs w:val="20"/>
          <w:lang w:val="af-ZA"/>
        </w:rPr>
        <w:t xml:space="preserve"> </w:t>
      </w:r>
      <w:r w:rsidRPr="00D524BC">
        <w:rPr>
          <w:rFonts w:ascii="GHEA Grapalat" w:hAnsi="GHEA Grapalat" w:cs="Sylfaen"/>
          <w:sz w:val="20"/>
          <w:szCs w:val="20"/>
        </w:rPr>
        <w:t>և</w:t>
      </w:r>
      <w:r w:rsidRPr="00D524BC">
        <w:rPr>
          <w:rFonts w:ascii="GHEA Grapalat" w:hAnsi="GHEA Grapalat"/>
          <w:sz w:val="20"/>
          <w:szCs w:val="20"/>
          <w:lang w:val="af-ZA"/>
        </w:rPr>
        <w:t xml:space="preserve"> </w:t>
      </w:r>
      <w:r w:rsidRPr="00D524BC">
        <w:rPr>
          <w:rFonts w:ascii="GHEA Grapalat" w:hAnsi="GHEA Grapalat"/>
          <w:sz w:val="20"/>
          <w:szCs w:val="20"/>
        </w:rPr>
        <w:t>սույն</w:t>
      </w:r>
      <w:r w:rsidRPr="00D524BC">
        <w:rPr>
          <w:rFonts w:ascii="GHEA Grapalat" w:hAnsi="GHEA Grapalat"/>
          <w:sz w:val="20"/>
          <w:szCs w:val="20"/>
          <w:lang w:val="af-ZA"/>
        </w:rPr>
        <w:t xml:space="preserve"> </w:t>
      </w:r>
      <w:r w:rsidRPr="00D524BC">
        <w:rPr>
          <w:rFonts w:ascii="GHEA Grapalat" w:hAnsi="GHEA Grapalat" w:cs="Sylfaen"/>
          <w:sz w:val="20"/>
          <w:szCs w:val="20"/>
        </w:rPr>
        <w:t>հրավերով</w:t>
      </w:r>
      <w:r w:rsidRPr="00D524BC">
        <w:rPr>
          <w:rFonts w:ascii="GHEA Grapalat" w:hAnsi="GHEA Grapalat"/>
          <w:sz w:val="20"/>
          <w:szCs w:val="20"/>
          <w:lang w:val="af-ZA"/>
        </w:rPr>
        <w:t xml:space="preserve"> </w:t>
      </w:r>
      <w:r w:rsidRPr="00D524BC">
        <w:rPr>
          <w:rFonts w:ascii="GHEA Grapalat" w:hAnsi="GHEA Grapalat" w:cs="Sylfaen"/>
          <w:sz w:val="20"/>
          <w:szCs w:val="20"/>
        </w:rPr>
        <w:t>նախատեսված</w:t>
      </w:r>
      <w:r w:rsidRPr="00D524BC">
        <w:rPr>
          <w:rFonts w:ascii="GHEA Grapalat" w:hAnsi="GHEA Grapalat"/>
          <w:sz w:val="20"/>
          <w:szCs w:val="20"/>
          <w:lang w:val="af-ZA"/>
        </w:rPr>
        <w:t xml:space="preserve">` </w:t>
      </w:r>
      <w:r w:rsidRPr="00D524BC">
        <w:rPr>
          <w:rFonts w:ascii="GHEA Grapalat" w:hAnsi="GHEA Grapalat"/>
          <w:sz w:val="20"/>
          <w:szCs w:val="20"/>
        </w:rPr>
        <w:t>մ</w:t>
      </w:r>
      <w:r w:rsidRPr="00D524BC">
        <w:rPr>
          <w:rFonts w:ascii="GHEA Grapalat" w:hAnsi="GHEA Grapalat" w:cs="Sylfaen"/>
          <w:sz w:val="20"/>
          <w:szCs w:val="20"/>
        </w:rPr>
        <w:t>ասնակցի</w:t>
      </w:r>
      <w:r w:rsidRPr="00D524BC">
        <w:rPr>
          <w:rFonts w:ascii="GHEA Grapalat" w:hAnsi="GHEA Grapalat"/>
          <w:sz w:val="20"/>
          <w:szCs w:val="20"/>
          <w:lang w:val="af-ZA"/>
        </w:rPr>
        <w:t xml:space="preserve"> </w:t>
      </w:r>
      <w:r w:rsidRPr="00D524BC">
        <w:rPr>
          <w:rFonts w:ascii="GHEA Grapalat" w:hAnsi="GHEA Grapalat" w:cs="Sylfaen"/>
          <w:sz w:val="20"/>
          <w:szCs w:val="20"/>
        </w:rPr>
        <w:t>կազմած</w:t>
      </w:r>
      <w:r w:rsidRPr="00D524BC">
        <w:rPr>
          <w:rFonts w:ascii="GHEA Grapalat" w:hAnsi="GHEA Grapalat"/>
          <w:sz w:val="20"/>
          <w:szCs w:val="20"/>
          <w:lang w:val="af-ZA"/>
        </w:rPr>
        <w:t xml:space="preserve"> </w:t>
      </w:r>
      <w:r w:rsidRPr="00D524BC">
        <w:rPr>
          <w:rFonts w:ascii="GHEA Grapalat" w:hAnsi="GHEA Grapalat" w:cs="Sylfaen"/>
          <w:sz w:val="20"/>
          <w:szCs w:val="20"/>
        </w:rPr>
        <w:t>փաստաթղթերն</w:t>
      </w:r>
      <w:r w:rsidRPr="00D524BC">
        <w:rPr>
          <w:rFonts w:ascii="GHEA Grapalat" w:hAnsi="GHEA Grapalat"/>
          <w:sz w:val="20"/>
          <w:szCs w:val="20"/>
          <w:lang w:val="af-ZA"/>
        </w:rPr>
        <w:t xml:space="preserve"> </w:t>
      </w:r>
      <w:r w:rsidRPr="00D524BC">
        <w:rPr>
          <w:rFonts w:ascii="GHEA Grapalat" w:hAnsi="GHEA Grapalat" w:cs="Sylfaen"/>
          <w:sz w:val="20"/>
          <w:szCs w:val="20"/>
        </w:rPr>
        <w:t>ստորագրում</w:t>
      </w:r>
      <w:r w:rsidRPr="00D524BC">
        <w:rPr>
          <w:rFonts w:ascii="GHEA Grapalat" w:hAnsi="GHEA Grapalat"/>
          <w:sz w:val="20"/>
          <w:szCs w:val="20"/>
          <w:lang w:val="af-ZA"/>
        </w:rPr>
        <w:t xml:space="preserve"> </w:t>
      </w:r>
      <w:r w:rsidRPr="00D524BC">
        <w:rPr>
          <w:rFonts w:ascii="GHEA Grapalat" w:hAnsi="GHEA Grapalat" w:cs="Sylfaen"/>
          <w:sz w:val="20"/>
          <w:szCs w:val="20"/>
        </w:rPr>
        <w:t>է</w:t>
      </w:r>
      <w:r w:rsidRPr="00D524BC">
        <w:rPr>
          <w:rFonts w:ascii="GHEA Grapalat" w:hAnsi="GHEA Grapalat"/>
          <w:sz w:val="20"/>
          <w:szCs w:val="20"/>
          <w:lang w:val="af-ZA"/>
        </w:rPr>
        <w:t xml:space="preserve"> </w:t>
      </w:r>
      <w:r w:rsidRPr="00D524BC">
        <w:rPr>
          <w:rFonts w:ascii="GHEA Grapalat" w:hAnsi="GHEA Grapalat" w:cs="Sylfaen"/>
          <w:sz w:val="20"/>
          <w:szCs w:val="20"/>
        </w:rPr>
        <w:t>դրանք</w:t>
      </w:r>
      <w:r w:rsidRPr="00D524BC">
        <w:rPr>
          <w:rFonts w:ascii="GHEA Grapalat" w:hAnsi="GHEA Grapalat"/>
          <w:sz w:val="20"/>
          <w:szCs w:val="20"/>
          <w:lang w:val="af-ZA"/>
        </w:rPr>
        <w:t xml:space="preserve"> </w:t>
      </w:r>
      <w:r w:rsidRPr="00D524BC">
        <w:rPr>
          <w:rFonts w:ascii="GHEA Grapalat" w:hAnsi="GHEA Grapalat" w:cs="Sylfaen"/>
          <w:sz w:val="20"/>
          <w:szCs w:val="20"/>
        </w:rPr>
        <w:t>ներկայացնող</w:t>
      </w:r>
      <w:r w:rsidRPr="00D524BC">
        <w:rPr>
          <w:rFonts w:ascii="GHEA Grapalat" w:hAnsi="GHEA Grapalat"/>
          <w:sz w:val="20"/>
          <w:szCs w:val="20"/>
          <w:lang w:val="af-ZA"/>
        </w:rPr>
        <w:t xml:space="preserve"> </w:t>
      </w:r>
      <w:r w:rsidRPr="00D524BC">
        <w:rPr>
          <w:rFonts w:ascii="GHEA Grapalat" w:hAnsi="GHEA Grapalat" w:cs="Sylfaen"/>
          <w:sz w:val="20"/>
          <w:szCs w:val="20"/>
        </w:rPr>
        <w:t>անձը</w:t>
      </w:r>
      <w:r w:rsidRPr="00D524BC">
        <w:rPr>
          <w:rFonts w:ascii="GHEA Grapalat" w:hAnsi="GHEA Grapalat"/>
          <w:sz w:val="20"/>
          <w:szCs w:val="20"/>
          <w:lang w:val="af-ZA"/>
        </w:rPr>
        <w:t xml:space="preserve"> </w:t>
      </w:r>
      <w:r w:rsidRPr="00D524BC">
        <w:rPr>
          <w:rFonts w:ascii="GHEA Grapalat" w:hAnsi="GHEA Grapalat" w:cs="Sylfaen"/>
          <w:sz w:val="20"/>
          <w:szCs w:val="20"/>
        </w:rPr>
        <w:t>կամ</w:t>
      </w:r>
      <w:r w:rsidRPr="00D524BC">
        <w:rPr>
          <w:rFonts w:ascii="GHEA Grapalat" w:hAnsi="GHEA Grapalat"/>
          <w:sz w:val="20"/>
          <w:szCs w:val="20"/>
          <w:lang w:val="af-ZA"/>
        </w:rPr>
        <w:t xml:space="preserve"> </w:t>
      </w:r>
      <w:r w:rsidRPr="00D524BC">
        <w:rPr>
          <w:rFonts w:ascii="GHEA Grapalat" w:hAnsi="GHEA Grapalat" w:cs="Sylfaen"/>
          <w:sz w:val="20"/>
          <w:szCs w:val="20"/>
        </w:rPr>
        <w:t>վերջինիս</w:t>
      </w:r>
      <w:r w:rsidRPr="00D524BC">
        <w:rPr>
          <w:rFonts w:ascii="GHEA Grapalat" w:hAnsi="GHEA Grapalat"/>
          <w:sz w:val="20"/>
          <w:szCs w:val="20"/>
          <w:lang w:val="af-ZA"/>
        </w:rPr>
        <w:t xml:space="preserve"> </w:t>
      </w:r>
      <w:r w:rsidRPr="00D524BC">
        <w:rPr>
          <w:rFonts w:ascii="GHEA Grapalat" w:hAnsi="GHEA Grapalat" w:cs="Sylfaen"/>
          <w:sz w:val="20"/>
          <w:szCs w:val="20"/>
        </w:rPr>
        <w:t>լիազորված</w:t>
      </w:r>
      <w:r w:rsidRPr="00D524BC">
        <w:rPr>
          <w:rFonts w:ascii="GHEA Grapalat" w:hAnsi="GHEA Grapalat"/>
          <w:sz w:val="20"/>
          <w:szCs w:val="20"/>
          <w:lang w:val="af-ZA"/>
        </w:rPr>
        <w:t xml:space="preserve"> </w:t>
      </w:r>
      <w:r w:rsidRPr="00D524BC">
        <w:rPr>
          <w:rFonts w:ascii="GHEA Grapalat" w:hAnsi="GHEA Grapalat" w:cs="Sylfaen"/>
          <w:sz w:val="20"/>
          <w:szCs w:val="20"/>
        </w:rPr>
        <w:t>անձը</w:t>
      </w:r>
      <w:r w:rsidRPr="00D524BC">
        <w:rPr>
          <w:rFonts w:ascii="GHEA Grapalat" w:hAnsi="GHEA Grapalat"/>
          <w:sz w:val="20"/>
          <w:szCs w:val="20"/>
          <w:lang w:val="af-ZA"/>
        </w:rPr>
        <w:t xml:space="preserve"> (</w:t>
      </w:r>
      <w:r w:rsidRPr="00D524BC">
        <w:rPr>
          <w:rFonts w:ascii="GHEA Grapalat" w:hAnsi="GHEA Grapalat" w:cs="Sylfaen"/>
          <w:sz w:val="20"/>
          <w:szCs w:val="20"/>
        </w:rPr>
        <w:t>այսուհետ</w:t>
      </w:r>
      <w:r w:rsidRPr="00D524BC">
        <w:rPr>
          <w:rFonts w:ascii="GHEA Grapalat" w:hAnsi="GHEA Grapalat"/>
          <w:sz w:val="20"/>
          <w:szCs w:val="20"/>
          <w:lang w:val="af-ZA"/>
        </w:rPr>
        <w:t xml:space="preserve">` </w:t>
      </w:r>
      <w:r w:rsidRPr="00D524BC">
        <w:rPr>
          <w:rFonts w:ascii="GHEA Grapalat" w:hAnsi="GHEA Grapalat" w:cs="Sylfaen"/>
          <w:sz w:val="20"/>
          <w:szCs w:val="20"/>
        </w:rPr>
        <w:t>գործակալ</w:t>
      </w:r>
      <w:r w:rsidRPr="00D524BC">
        <w:rPr>
          <w:rFonts w:ascii="GHEA Grapalat" w:hAnsi="GHEA Grapalat"/>
          <w:sz w:val="20"/>
          <w:szCs w:val="20"/>
          <w:lang w:val="af-ZA"/>
        </w:rPr>
        <w:t xml:space="preserve">): </w:t>
      </w:r>
      <w:r w:rsidRPr="00D524BC">
        <w:rPr>
          <w:rFonts w:ascii="GHEA Grapalat" w:hAnsi="GHEA Grapalat" w:cs="Sylfaen"/>
          <w:sz w:val="20"/>
          <w:szCs w:val="20"/>
        </w:rPr>
        <w:t>Եթե</w:t>
      </w:r>
      <w:r w:rsidRPr="00D524BC">
        <w:rPr>
          <w:rFonts w:ascii="GHEA Grapalat" w:hAnsi="GHEA Grapalat"/>
          <w:sz w:val="20"/>
          <w:szCs w:val="20"/>
          <w:lang w:val="af-ZA"/>
        </w:rPr>
        <w:t xml:space="preserve"> </w:t>
      </w:r>
      <w:r w:rsidRPr="00D524BC">
        <w:rPr>
          <w:rFonts w:ascii="GHEA Grapalat" w:hAnsi="GHEA Grapalat" w:cs="Sylfaen"/>
          <w:sz w:val="20"/>
          <w:szCs w:val="20"/>
        </w:rPr>
        <w:t>հայտը</w:t>
      </w:r>
      <w:r w:rsidRPr="00D524BC">
        <w:rPr>
          <w:rFonts w:ascii="GHEA Grapalat" w:hAnsi="GHEA Grapalat"/>
          <w:sz w:val="20"/>
          <w:szCs w:val="20"/>
          <w:lang w:val="af-ZA"/>
        </w:rPr>
        <w:t xml:space="preserve"> </w:t>
      </w:r>
      <w:r w:rsidRPr="00D524BC">
        <w:rPr>
          <w:rFonts w:ascii="GHEA Grapalat" w:hAnsi="GHEA Grapalat" w:cs="Sylfaen"/>
          <w:sz w:val="20"/>
          <w:szCs w:val="20"/>
        </w:rPr>
        <w:t>ներկայացնում</w:t>
      </w:r>
      <w:r w:rsidRPr="00D524BC">
        <w:rPr>
          <w:rFonts w:ascii="GHEA Grapalat" w:hAnsi="GHEA Grapalat"/>
          <w:sz w:val="20"/>
          <w:szCs w:val="20"/>
          <w:lang w:val="af-ZA"/>
        </w:rPr>
        <w:t xml:space="preserve"> </w:t>
      </w:r>
      <w:r w:rsidRPr="00D524BC">
        <w:rPr>
          <w:rFonts w:ascii="GHEA Grapalat" w:hAnsi="GHEA Grapalat" w:cs="Sylfaen"/>
          <w:sz w:val="20"/>
          <w:szCs w:val="20"/>
        </w:rPr>
        <w:t>է</w:t>
      </w:r>
      <w:r w:rsidRPr="00D524BC">
        <w:rPr>
          <w:rFonts w:ascii="GHEA Grapalat" w:hAnsi="GHEA Grapalat"/>
          <w:sz w:val="20"/>
          <w:szCs w:val="20"/>
          <w:lang w:val="af-ZA"/>
        </w:rPr>
        <w:t xml:space="preserve"> </w:t>
      </w:r>
      <w:r w:rsidRPr="00D524BC">
        <w:rPr>
          <w:rFonts w:ascii="GHEA Grapalat" w:hAnsi="GHEA Grapalat" w:cs="Sylfaen"/>
          <w:sz w:val="20"/>
          <w:szCs w:val="20"/>
        </w:rPr>
        <w:t>գործակալը</w:t>
      </w:r>
      <w:r w:rsidRPr="00D524BC">
        <w:rPr>
          <w:rFonts w:ascii="GHEA Grapalat" w:hAnsi="GHEA Grapalat"/>
          <w:sz w:val="20"/>
          <w:szCs w:val="20"/>
          <w:lang w:val="af-ZA"/>
        </w:rPr>
        <w:t xml:space="preserve">, </w:t>
      </w:r>
      <w:r w:rsidRPr="00D524BC">
        <w:rPr>
          <w:rFonts w:ascii="GHEA Grapalat" w:hAnsi="GHEA Grapalat" w:cs="Sylfaen"/>
          <w:sz w:val="20"/>
          <w:szCs w:val="20"/>
        </w:rPr>
        <w:t>ապա</w:t>
      </w:r>
      <w:r w:rsidRPr="00D524BC">
        <w:rPr>
          <w:rFonts w:ascii="GHEA Grapalat" w:hAnsi="GHEA Grapalat"/>
          <w:sz w:val="20"/>
          <w:szCs w:val="20"/>
          <w:lang w:val="af-ZA"/>
        </w:rPr>
        <w:t xml:space="preserve"> </w:t>
      </w:r>
      <w:r w:rsidRPr="00D524BC">
        <w:rPr>
          <w:rFonts w:ascii="GHEA Grapalat" w:hAnsi="GHEA Grapalat" w:cs="Sylfaen"/>
          <w:sz w:val="20"/>
          <w:szCs w:val="20"/>
        </w:rPr>
        <w:t>հայտով</w:t>
      </w:r>
      <w:r w:rsidRPr="00D524BC">
        <w:rPr>
          <w:rFonts w:ascii="GHEA Grapalat" w:hAnsi="GHEA Grapalat"/>
          <w:sz w:val="20"/>
          <w:szCs w:val="20"/>
          <w:lang w:val="af-ZA"/>
        </w:rPr>
        <w:t xml:space="preserve"> </w:t>
      </w:r>
      <w:r w:rsidRPr="00D524BC">
        <w:rPr>
          <w:rFonts w:ascii="GHEA Grapalat" w:hAnsi="GHEA Grapalat" w:cs="Sylfaen"/>
          <w:sz w:val="20"/>
          <w:szCs w:val="20"/>
        </w:rPr>
        <w:t>ներկայացվում</w:t>
      </w:r>
      <w:r w:rsidRPr="00D524BC">
        <w:rPr>
          <w:rFonts w:ascii="GHEA Grapalat" w:hAnsi="GHEA Grapalat"/>
          <w:sz w:val="20"/>
          <w:szCs w:val="20"/>
          <w:lang w:val="af-ZA"/>
        </w:rPr>
        <w:t xml:space="preserve"> </w:t>
      </w:r>
      <w:r w:rsidRPr="00D524BC">
        <w:rPr>
          <w:rFonts w:ascii="GHEA Grapalat" w:hAnsi="GHEA Grapalat" w:cs="Sylfaen"/>
          <w:sz w:val="20"/>
          <w:szCs w:val="20"/>
        </w:rPr>
        <w:t>է</w:t>
      </w:r>
      <w:r w:rsidRPr="00D524BC">
        <w:rPr>
          <w:rFonts w:ascii="GHEA Grapalat" w:hAnsi="GHEA Grapalat"/>
          <w:sz w:val="20"/>
          <w:szCs w:val="20"/>
          <w:lang w:val="af-ZA"/>
        </w:rPr>
        <w:t xml:space="preserve"> </w:t>
      </w:r>
      <w:r w:rsidRPr="00D524BC">
        <w:rPr>
          <w:rFonts w:ascii="GHEA Grapalat" w:hAnsi="GHEA Grapalat" w:cs="Sylfaen"/>
          <w:sz w:val="20"/>
          <w:szCs w:val="20"/>
        </w:rPr>
        <w:t>վերջինիս</w:t>
      </w:r>
      <w:r w:rsidRPr="00D524BC">
        <w:rPr>
          <w:rFonts w:ascii="GHEA Grapalat" w:hAnsi="GHEA Grapalat"/>
          <w:sz w:val="20"/>
          <w:szCs w:val="20"/>
          <w:lang w:val="af-ZA"/>
        </w:rPr>
        <w:t xml:space="preserve"> </w:t>
      </w:r>
      <w:r w:rsidRPr="00D524BC">
        <w:rPr>
          <w:rFonts w:ascii="GHEA Grapalat" w:hAnsi="GHEA Grapalat" w:cs="Sylfaen"/>
          <w:sz w:val="20"/>
          <w:szCs w:val="20"/>
        </w:rPr>
        <w:t>այդ</w:t>
      </w:r>
      <w:r w:rsidRPr="00D524BC">
        <w:rPr>
          <w:rFonts w:ascii="GHEA Grapalat" w:hAnsi="GHEA Grapalat"/>
          <w:sz w:val="20"/>
          <w:szCs w:val="20"/>
          <w:lang w:val="af-ZA"/>
        </w:rPr>
        <w:t xml:space="preserve"> </w:t>
      </w:r>
      <w:r w:rsidRPr="00D524BC">
        <w:rPr>
          <w:rFonts w:ascii="GHEA Grapalat" w:hAnsi="GHEA Grapalat" w:cs="Sylfaen"/>
          <w:sz w:val="20"/>
          <w:szCs w:val="20"/>
        </w:rPr>
        <w:t>լիազորությունը</w:t>
      </w:r>
      <w:r w:rsidRPr="00D524BC">
        <w:rPr>
          <w:rFonts w:ascii="GHEA Grapalat" w:hAnsi="GHEA Grapalat"/>
          <w:sz w:val="20"/>
          <w:szCs w:val="20"/>
          <w:lang w:val="af-ZA"/>
        </w:rPr>
        <w:t xml:space="preserve"> </w:t>
      </w:r>
      <w:r w:rsidRPr="00D524BC">
        <w:rPr>
          <w:rFonts w:ascii="GHEA Grapalat" w:hAnsi="GHEA Grapalat" w:cs="Sylfaen"/>
          <w:sz w:val="20"/>
          <w:szCs w:val="20"/>
        </w:rPr>
        <w:t>վերապահված</w:t>
      </w:r>
      <w:r w:rsidRPr="00D524BC">
        <w:rPr>
          <w:rFonts w:ascii="GHEA Grapalat" w:hAnsi="GHEA Grapalat"/>
          <w:sz w:val="20"/>
          <w:szCs w:val="20"/>
          <w:lang w:val="af-ZA"/>
        </w:rPr>
        <w:t xml:space="preserve"> </w:t>
      </w:r>
      <w:r w:rsidRPr="00D524BC">
        <w:rPr>
          <w:rFonts w:ascii="GHEA Grapalat" w:hAnsi="GHEA Grapalat" w:cs="Sylfaen"/>
          <w:sz w:val="20"/>
          <w:szCs w:val="20"/>
        </w:rPr>
        <w:t>լինելու</w:t>
      </w:r>
      <w:r w:rsidRPr="00D524BC">
        <w:rPr>
          <w:rFonts w:ascii="GHEA Grapalat" w:hAnsi="GHEA Grapalat"/>
          <w:sz w:val="20"/>
          <w:szCs w:val="20"/>
          <w:lang w:val="af-ZA"/>
        </w:rPr>
        <w:t xml:space="preserve"> </w:t>
      </w:r>
      <w:r w:rsidRPr="00D524BC">
        <w:rPr>
          <w:rFonts w:ascii="GHEA Grapalat" w:hAnsi="GHEA Grapalat" w:cs="Sylfaen"/>
          <w:sz w:val="20"/>
          <w:szCs w:val="20"/>
        </w:rPr>
        <w:t>մասին</w:t>
      </w:r>
      <w:r w:rsidRPr="00D524BC">
        <w:rPr>
          <w:rFonts w:ascii="GHEA Grapalat" w:hAnsi="GHEA Grapalat" w:cs="Sylfaen"/>
          <w:sz w:val="20"/>
          <w:szCs w:val="20"/>
          <w:lang w:val="af-ZA"/>
        </w:rPr>
        <w:t xml:space="preserve"> </w:t>
      </w:r>
      <w:r w:rsidRPr="00D524BC">
        <w:rPr>
          <w:rFonts w:ascii="GHEA Grapalat" w:hAnsi="GHEA Grapalat" w:cs="Sylfaen"/>
          <w:sz w:val="20"/>
          <w:szCs w:val="20"/>
        </w:rPr>
        <w:t>փաստաթուղթ</w:t>
      </w:r>
      <w:r w:rsidRPr="00D524BC">
        <w:rPr>
          <w:rFonts w:ascii="GHEA Grapalat" w:hAnsi="GHEA Grapalat" w:cs="Sylfaen"/>
          <w:sz w:val="20"/>
          <w:szCs w:val="20"/>
          <w:lang w:val="af-ZA"/>
        </w:rPr>
        <w:t>:</w:t>
      </w:r>
    </w:p>
    <w:p w:rsidR="006E5207" w:rsidRPr="00D524BC" w:rsidRDefault="006E5207" w:rsidP="0069073C">
      <w:pPr>
        <w:jc w:val="both"/>
        <w:rPr>
          <w:rFonts w:ascii="GHEA Grapalat" w:hAnsi="GHEA Grapalat"/>
          <w:sz w:val="20"/>
          <w:szCs w:val="20"/>
          <w:lang w:val="af-ZA"/>
        </w:rPr>
      </w:pPr>
      <w:r w:rsidRPr="00D524BC">
        <w:rPr>
          <w:rFonts w:ascii="GHEA Grapalat" w:hAnsi="GHEA Grapalat"/>
          <w:sz w:val="20"/>
          <w:szCs w:val="20"/>
          <w:lang w:val="af-ZA"/>
        </w:rPr>
        <w:t xml:space="preserve">3.2 </w:t>
      </w:r>
      <w:r w:rsidRPr="00D524BC">
        <w:rPr>
          <w:rFonts w:ascii="GHEA Grapalat" w:hAnsi="GHEA Grapalat" w:cs="Sylfaen"/>
          <w:sz w:val="20"/>
          <w:szCs w:val="20"/>
        </w:rPr>
        <w:t>Սույն</w:t>
      </w:r>
      <w:r w:rsidRPr="00D524BC">
        <w:rPr>
          <w:rFonts w:ascii="GHEA Grapalat" w:hAnsi="GHEA Grapalat"/>
          <w:sz w:val="20"/>
          <w:szCs w:val="20"/>
          <w:lang w:val="af-ZA"/>
        </w:rPr>
        <w:t xml:space="preserve"> </w:t>
      </w:r>
      <w:r w:rsidRPr="00D524BC">
        <w:rPr>
          <w:rFonts w:ascii="GHEA Grapalat" w:hAnsi="GHEA Grapalat"/>
          <w:sz w:val="20"/>
          <w:szCs w:val="20"/>
        </w:rPr>
        <w:t>հրահանգի</w:t>
      </w:r>
      <w:r w:rsidRPr="00D524BC">
        <w:rPr>
          <w:rFonts w:ascii="GHEA Grapalat" w:hAnsi="GHEA Grapalat"/>
          <w:sz w:val="20"/>
          <w:szCs w:val="20"/>
          <w:lang w:val="af-ZA"/>
        </w:rPr>
        <w:t xml:space="preserve"> 3.1 </w:t>
      </w:r>
      <w:r w:rsidRPr="00D524BC">
        <w:rPr>
          <w:rFonts w:ascii="GHEA Grapalat" w:hAnsi="GHEA Grapalat"/>
          <w:sz w:val="20"/>
          <w:szCs w:val="20"/>
        </w:rPr>
        <w:t>կետում</w:t>
      </w:r>
      <w:r w:rsidRPr="00D524BC">
        <w:rPr>
          <w:rFonts w:ascii="GHEA Grapalat" w:hAnsi="GHEA Grapalat"/>
          <w:sz w:val="20"/>
          <w:szCs w:val="20"/>
          <w:lang w:val="af-ZA"/>
        </w:rPr>
        <w:t xml:space="preserve"> </w:t>
      </w:r>
      <w:r w:rsidRPr="00D524BC">
        <w:rPr>
          <w:rFonts w:ascii="GHEA Grapalat" w:hAnsi="GHEA Grapalat" w:cs="Sylfaen"/>
          <w:sz w:val="20"/>
          <w:szCs w:val="20"/>
        </w:rPr>
        <w:t>նշված</w:t>
      </w:r>
      <w:r w:rsidRPr="00D524BC">
        <w:rPr>
          <w:rFonts w:ascii="GHEA Grapalat" w:hAnsi="GHEA Grapalat"/>
          <w:sz w:val="20"/>
          <w:szCs w:val="20"/>
          <w:lang w:val="af-ZA"/>
        </w:rPr>
        <w:t xml:space="preserve"> </w:t>
      </w:r>
      <w:r w:rsidRPr="00D524BC">
        <w:rPr>
          <w:rFonts w:ascii="GHEA Grapalat" w:hAnsi="GHEA Grapalat" w:cs="Sylfaen"/>
          <w:sz w:val="20"/>
          <w:szCs w:val="20"/>
        </w:rPr>
        <w:t>ծրարի</w:t>
      </w:r>
      <w:r w:rsidRPr="00D524BC">
        <w:rPr>
          <w:rFonts w:ascii="GHEA Grapalat" w:hAnsi="GHEA Grapalat"/>
          <w:sz w:val="20"/>
          <w:szCs w:val="20"/>
          <w:lang w:val="af-ZA"/>
        </w:rPr>
        <w:t xml:space="preserve"> </w:t>
      </w:r>
      <w:r w:rsidRPr="00D524BC">
        <w:rPr>
          <w:rFonts w:ascii="GHEA Grapalat" w:hAnsi="GHEA Grapalat" w:cs="Sylfaen"/>
          <w:sz w:val="20"/>
          <w:szCs w:val="20"/>
        </w:rPr>
        <w:t>վրա</w:t>
      </w:r>
      <w:r w:rsidRPr="00D524BC">
        <w:rPr>
          <w:rFonts w:ascii="GHEA Grapalat" w:hAnsi="GHEA Grapalat"/>
          <w:sz w:val="20"/>
          <w:szCs w:val="20"/>
          <w:lang w:val="af-ZA"/>
        </w:rPr>
        <w:t xml:space="preserve"> </w:t>
      </w:r>
      <w:r w:rsidRPr="00D524BC">
        <w:rPr>
          <w:rFonts w:ascii="GHEA Grapalat" w:hAnsi="GHEA Grapalat" w:cs="Sylfaen"/>
          <w:sz w:val="20"/>
          <w:szCs w:val="20"/>
        </w:rPr>
        <w:t>հայտը</w:t>
      </w:r>
      <w:r w:rsidRPr="00D524BC">
        <w:rPr>
          <w:rFonts w:ascii="GHEA Grapalat" w:hAnsi="GHEA Grapalat"/>
          <w:sz w:val="20"/>
          <w:szCs w:val="20"/>
          <w:lang w:val="af-ZA"/>
        </w:rPr>
        <w:t xml:space="preserve"> </w:t>
      </w:r>
      <w:r w:rsidRPr="00D524BC">
        <w:rPr>
          <w:rFonts w:ascii="GHEA Grapalat" w:hAnsi="GHEA Grapalat" w:cs="Sylfaen"/>
          <w:sz w:val="20"/>
          <w:szCs w:val="20"/>
        </w:rPr>
        <w:t>կազմելու</w:t>
      </w:r>
      <w:r w:rsidRPr="00D524BC">
        <w:rPr>
          <w:rFonts w:ascii="GHEA Grapalat" w:hAnsi="GHEA Grapalat"/>
          <w:sz w:val="20"/>
          <w:szCs w:val="20"/>
          <w:lang w:val="af-ZA"/>
        </w:rPr>
        <w:t xml:space="preserve"> </w:t>
      </w:r>
      <w:r w:rsidRPr="00D524BC">
        <w:rPr>
          <w:rFonts w:ascii="GHEA Grapalat" w:hAnsi="GHEA Grapalat" w:cs="Sylfaen"/>
          <w:sz w:val="20"/>
          <w:szCs w:val="20"/>
        </w:rPr>
        <w:t>լեզվով</w:t>
      </w:r>
      <w:r w:rsidRPr="00D524BC">
        <w:rPr>
          <w:rFonts w:ascii="GHEA Grapalat" w:hAnsi="GHEA Grapalat"/>
          <w:sz w:val="20"/>
          <w:szCs w:val="20"/>
          <w:lang w:val="af-ZA"/>
        </w:rPr>
        <w:t xml:space="preserve"> </w:t>
      </w:r>
      <w:r w:rsidRPr="00D524BC">
        <w:rPr>
          <w:rFonts w:ascii="GHEA Grapalat" w:hAnsi="GHEA Grapalat" w:cs="Sylfaen"/>
          <w:sz w:val="20"/>
          <w:szCs w:val="20"/>
        </w:rPr>
        <w:t>նշվում</w:t>
      </w:r>
      <w:r w:rsidRPr="00D524BC">
        <w:rPr>
          <w:rFonts w:ascii="GHEA Grapalat" w:hAnsi="GHEA Grapalat"/>
          <w:sz w:val="20"/>
          <w:szCs w:val="20"/>
          <w:lang w:val="af-ZA"/>
        </w:rPr>
        <w:t xml:space="preserve"> </w:t>
      </w:r>
      <w:r w:rsidRPr="00D524BC">
        <w:rPr>
          <w:rFonts w:ascii="GHEA Grapalat" w:hAnsi="GHEA Grapalat" w:cs="Sylfaen"/>
          <w:sz w:val="20"/>
          <w:szCs w:val="20"/>
        </w:rPr>
        <w:t>են</w:t>
      </w:r>
      <w:r w:rsidRPr="00D524BC">
        <w:rPr>
          <w:rFonts w:ascii="GHEA Grapalat" w:hAnsi="GHEA Grapalat"/>
          <w:sz w:val="20"/>
          <w:szCs w:val="20"/>
          <w:lang w:val="af-ZA"/>
        </w:rPr>
        <w:t xml:space="preserve">` </w:t>
      </w:r>
    </w:p>
    <w:p w:rsidR="006E5207" w:rsidRPr="00D524BC" w:rsidRDefault="006E5207" w:rsidP="0069073C">
      <w:pPr>
        <w:rPr>
          <w:rFonts w:ascii="GHEA Grapalat" w:hAnsi="GHEA Grapalat"/>
          <w:sz w:val="20"/>
          <w:szCs w:val="20"/>
          <w:lang w:val="af-ZA"/>
        </w:rPr>
      </w:pPr>
      <w:r w:rsidRPr="00D524BC">
        <w:rPr>
          <w:rFonts w:ascii="GHEA Grapalat" w:hAnsi="GHEA Grapalat"/>
          <w:sz w:val="20"/>
          <w:szCs w:val="20"/>
          <w:lang w:val="af-ZA"/>
        </w:rPr>
        <w:t xml:space="preserve">1) </w:t>
      </w:r>
      <w:r w:rsidRPr="00D524BC">
        <w:rPr>
          <w:rFonts w:ascii="GHEA Grapalat" w:hAnsi="GHEA Grapalat"/>
          <w:sz w:val="20"/>
          <w:szCs w:val="20"/>
        </w:rPr>
        <w:t>պ</w:t>
      </w:r>
      <w:r w:rsidRPr="00D524BC">
        <w:rPr>
          <w:rFonts w:ascii="GHEA Grapalat" w:hAnsi="GHEA Grapalat" w:cs="Sylfaen"/>
          <w:sz w:val="20"/>
          <w:szCs w:val="20"/>
        </w:rPr>
        <w:t>ատվիրատուի</w:t>
      </w:r>
      <w:r w:rsidRPr="00D524BC">
        <w:rPr>
          <w:rFonts w:ascii="GHEA Grapalat" w:hAnsi="GHEA Grapalat"/>
          <w:sz w:val="20"/>
          <w:szCs w:val="20"/>
          <w:lang w:val="af-ZA"/>
        </w:rPr>
        <w:t xml:space="preserve"> </w:t>
      </w:r>
      <w:r w:rsidRPr="00D524BC">
        <w:rPr>
          <w:rFonts w:ascii="GHEA Grapalat" w:hAnsi="GHEA Grapalat" w:cs="Sylfaen"/>
          <w:sz w:val="20"/>
          <w:szCs w:val="20"/>
        </w:rPr>
        <w:t>անվանումը</w:t>
      </w:r>
      <w:r w:rsidRPr="00D524BC">
        <w:rPr>
          <w:rFonts w:ascii="GHEA Grapalat" w:hAnsi="GHEA Grapalat"/>
          <w:sz w:val="20"/>
          <w:szCs w:val="20"/>
          <w:lang w:val="af-ZA"/>
        </w:rPr>
        <w:t xml:space="preserve"> </w:t>
      </w:r>
      <w:r w:rsidRPr="00D524BC">
        <w:rPr>
          <w:rFonts w:ascii="GHEA Grapalat" w:hAnsi="GHEA Grapalat" w:cs="Sylfaen"/>
          <w:sz w:val="20"/>
          <w:szCs w:val="20"/>
        </w:rPr>
        <w:t>և</w:t>
      </w:r>
      <w:r w:rsidRPr="00D524BC">
        <w:rPr>
          <w:rFonts w:ascii="GHEA Grapalat" w:hAnsi="GHEA Grapalat"/>
          <w:sz w:val="20"/>
          <w:szCs w:val="20"/>
          <w:lang w:val="af-ZA"/>
        </w:rPr>
        <w:t xml:space="preserve"> </w:t>
      </w:r>
      <w:r w:rsidRPr="00D524BC">
        <w:rPr>
          <w:rFonts w:ascii="GHEA Grapalat" w:hAnsi="GHEA Grapalat" w:cs="Sylfaen"/>
          <w:sz w:val="20"/>
          <w:szCs w:val="20"/>
        </w:rPr>
        <w:t>հայտի</w:t>
      </w:r>
      <w:r w:rsidRPr="00D524BC">
        <w:rPr>
          <w:rFonts w:ascii="GHEA Grapalat" w:hAnsi="GHEA Grapalat"/>
          <w:sz w:val="20"/>
          <w:szCs w:val="20"/>
          <w:lang w:val="af-ZA"/>
        </w:rPr>
        <w:t xml:space="preserve"> </w:t>
      </w:r>
      <w:r w:rsidRPr="00D524BC">
        <w:rPr>
          <w:rFonts w:ascii="GHEA Grapalat" w:hAnsi="GHEA Grapalat" w:cs="Sylfaen"/>
          <w:sz w:val="20"/>
          <w:szCs w:val="20"/>
        </w:rPr>
        <w:t>ներկայացման</w:t>
      </w:r>
      <w:r w:rsidRPr="00D524BC">
        <w:rPr>
          <w:rFonts w:ascii="GHEA Grapalat" w:hAnsi="GHEA Grapalat"/>
          <w:sz w:val="20"/>
          <w:szCs w:val="20"/>
          <w:lang w:val="af-ZA"/>
        </w:rPr>
        <w:t xml:space="preserve"> </w:t>
      </w:r>
      <w:r w:rsidRPr="00D524BC">
        <w:rPr>
          <w:rFonts w:ascii="GHEA Grapalat" w:hAnsi="GHEA Grapalat" w:cs="Sylfaen"/>
          <w:sz w:val="20"/>
          <w:szCs w:val="20"/>
        </w:rPr>
        <w:t>վայրը</w:t>
      </w:r>
      <w:r w:rsidRPr="00D524BC">
        <w:rPr>
          <w:rFonts w:ascii="GHEA Grapalat" w:hAnsi="GHEA Grapalat"/>
          <w:sz w:val="20"/>
          <w:szCs w:val="20"/>
          <w:lang w:val="af-ZA"/>
        </w:rPr>
        <w:t xml:space="preserve"> (</w:t>
      </w:r>
      <w:r w:rsidRPr="00D524BC">
        <w:rPr>
          <w:rFonts w:ascii="GHEA Grapalat" w:hAnsi="GHEA Grapalat" w:cs="Sylfaen"/>
          <w:sz w:val="20"/>
          <w:szCs w:val="20"/>
        </w:rPr>
        <w:t>հասցեն</w:t>
      </w:r>
      <w:r w:rsidRPr="00D524BC">
        <w:rPr>
          <w:rFonts w:ascii="GHEA Grapalat" w:hAnsi="GHEA Grapalat"/>
          <w:sz w:val="20"/>
          <w:szCs w:val="20"/>
          <w:lang w:val="af-ZA"/>
        </w:rPr>
        <w:t>).</w:t>
      </w:r>
    </w:p>
    <w:p w:rsidR="006E5207" w:rsidRPr="00D524BC" w:rsidRDefault="006E5207" w:rsidP="0069073C">
      <w:pPr>
        <w:rPr>
          <w:rFonts w:ascii="GHEA Grapalat" w:hAnsi="GHEA Grapalat"/>
          <w:sz w:val="20"/>
          <w:szCs w:val="20"/>
          <w:lang w:val="af-ZA"/>
        </w:rPr>
      </w:pPr>
      <w:r w:rsidRPr="00D524BC">
        <w:rPr>
          <w:rFonts w:ascii="GHEA Grapalat" w:hAnsi="GHEA Grapalat"/>
          <w:sz w:val="20"/>
          <w:szCs w:val="20"/>
          <w:lang w:val="af-ZA"/>
        </w:rPr>
        <w:t xml:space="preserve">2) </w:t>
      </w:r>
      <w:r w:rsidRPr="00D524BC">
        <w:rPr>
          <w:rFonts w:ascii="GHEA Grapalat" w:hAnsi="GHEA Grapalat"/>
          <w:sz w:val="20"/>
          <w:szCs w:val="20"/>
        </w:rPr>
        <w:t>գնանշման</w:t>
      </w:r>
      <w:r w:rsidRPr="00D524BC">
        <w:rPr>
          <w:rFonts w:ascii="GHEA Grapalat" w:hAnsi="GHEA Grapalat"/>
          <w:sz w:val="20"/>
          <w:szCs w:val="20"/>
          <w:lang w:val="af-ZA"/>
        </w:rPr>
        <w:t xml:space="preserve"> </w:t>
      </w:r>
      <w:r w:rsidRPr="00D524BC">
        <w:rPr>
          <w:rFonts w:ascii="GHEA Grapalat" w:hAnsi="GHEA Grapalat"/>
          <w:sz w:val="20"/>
          <w:szCs w:val="20"/>
        </w:rPr>
        <w:t>հարցման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ծածկագիրը</w:t>
      </w:r>
      <w:r w:rsidRPr="00D524BC">
        <w:rPr>
          <w:rFonts w:ascii="GHEA Grapalat" w:hAnsi="GHEA Grapalat"/>
          <w:sz w:val="20"/>
          <w:szCs w:val="20"/>
          <w:lang w:val="af-ZA"/>
        </w:rPr>
        <w:t>.</w:t>
      </w:r>
    </w:p>
    <w:p w:rsidR="006E5207" w:rsidRPr="00D524BC" w:rsidRDefault="006E5207" w:rsidP="0069073C">
      <w:pPr>
        <w:rPr>
          <w:rFonts w:ascii="GHEA Grapalat" w:hAnsi="GHEA Grapalat"/>
          <w:sz w:val="20"/>
          <w:szCs w:val="20"/>
          <w:lang w:val="af-ZA"/>
        </w:rPr>
      </w:pPr>
      <w:r w:rsidRPr="00D524BC">
        <w:rPr>
          <w:rFonts w:ascii="GHEA Grapalat" w:hAnsi="GHEA Grapalat"/>
          <w:sz w:val="20"/>
          <w:szCs w:val="20"/>
          <w:lang w:val="af-ZA"/>
        </w:rPr>
        <w:t>3) «</w:t>
      </w:r>
      <w:r w:rsidRPr="00D524BC">
        <w:rPr>
          <w:rFonts w:ascii="GHEA Grapalat" w:hAnsi="GHEA Grapalat" w:cs="Sylfaen"/>
          <w:sz w:val="20"/>
          <w:szCs w:val="20"/>
        </w:rPr>
        <w:t>չբացել</w:t>
      </w:r>
      <w:r w:rsidRPr="00D524BC">
        <w:rPr>
          <w:rFonts w:ascii="GHEA Grapalat" w:hAnsi="GHEA Grapalat"/>
          <w:sz w:val="20"/>
          <w:szCs w:val="20"/>
          <w:lang w:val="af-ZA"/>
        </w:rPr>
        <w:t xml:space="preserve"> </w:t>
      </w:r>
      <w:r w:rsidRPr="00D524BC">
        <w:rPr>
          <w:rFonts w:ascii="GHEA Grapalat" w:hAnsi="GHEA Grapalat" w:cs="Sylfaen"/>
          <w:sz w:val="20"/>
          <w:szCs w:val="20"/>
        </w:rPr>
        <w:t>մինչև</w:t>
      </w:r>
      <w:r w:rsidRPr="00D524BC">
        <w:rPr>
          <w:rFonts w:ascii="GHEA Grapalat" w:hAnsi="GHEA Grapalat"/>
          <w:sz w:val="20"/>
          <w:szCs w:val="20"/>
          <w:lang w:val="af-ZA"/>
        </w:rPr>
        <w:t xml:space="preserve"> </w:t>
      </w:r>
      <w:r w:rsidRPr="00D524BC">
        <w:rPr>
          <w:rFonts w:ascii="GHEA Grapalat" w:hAnsi="GHEA Grapalat" w:cs="Sylfaen"/>
          <w:sz w:val="20"/>
          <w:szCs w:val="20"/>
        </w:rPr>
        <w:t>հայտերի</w:t>
      </w:r>
      <w:r w:rsidRPr="00D524BC">
        <w:rPr>
          <w:rFonts w:ascii="GHEA Grapalat" w:hAnsi="GHEA Grapalat"/>
          <w:sz w:val="20"/>
          <w:szCs w:val="20"/>
          <w:lang w:val="af-ZA"/>
        </w:rPr>
        <w:t xml:space="preserve"> </w:t>
      </w:r>
      <w:r w:rsidRPr="00D524BC">
        <w:rPr>
          <w:rFonts w:ascii="GHEA Grapalat" w:hAnsi="GHEA Grapalat" w:cs="Sylfaen"/>
          <w:sz w:val="20"/>
          <w:szCs w:val="20"/>
        </w:rPr>
        <w:t>բացման</w:t>
      </w:r>
      <w:r w:rsidRPr="00D524BC">
        <w:rPr>
          <w:rFonts w:ascii="GHEA Grapalat" w:hAnsi="GHEA Grapalat"/>
          <w:sz w:val="20"/>
          <w:szCs w:val="20"/>
          <w:lang w:val="af-ZA"/>
        </w:rPr>
        <w:t xml:space="preserve"> </w:t>
      </w:r>
      <w:r w:rsidRPr="00D524BC">
        <w:rPr>
          <w:rFonts w:ascii="GHEA Grapalat" w:hAnsi="GHEA Grapalat" w:cs="Sylfaen"/>
          <w:sz w:val="20"/>
          <w:szCs w:val="20"/>
        </w:rPr>
        <w:t>նիստը</w:t>
      </w:r>
      <w:r w:rsidRPr="00D524BC">
        <w:rPr>
          <w:rFonts w:ascii="GHEA Grapalat" w:hAnsi="GHEA Grapalat"/>
          <w:sz w:val="20"/>
          <w:szCs w:val="20"/>
          <w:lang w:val="af-ZA"/>
        </w:rPr>
        <w:t xml:space="preserve">» </w:t>
      </w:r>
      <w:r w:rsidRPr="00D524BC">
        <w:rPr>
          <w:rFonts w:ascii="GHEA Grapalat" w:hAnsi="GHEA Grapalat" w:cs="Sylfaen"/>
          <w:sz w:val="20"/>
          <w:szCs w:val="20"/>
        </w:rPr>
        <w:t>բառերը</w:t>
      </w:r>
      <w:r w:rsidRPr="00D524BC">
        <w:rPr>
          <w:rFonts w:ascii="GHEA Grapalat" w:hAnsi="GHEA Grapalat"/>
          <w:sz w:val="20"/>
          <w:szCs w:val="20"/>
          <w:lang w:val="af-ZA"/>
        </w:rPr>
        <w:t>.</w:t>
      </w:r>
    </w:p>
    <w:p w:rsidR="006E5207" w:rsidRPr="00D524BC" w:rsidRDefault="006E5207" w:rsidP="0069073C">
      <w:pPr>
        <w:rPr>
          <w:rFonts w:ascii="GHEA Grapalat" w:hAnsi="GHEA Grapalat"/>
          <w:sz w:val="20"/>
          <w:szCs w:val="20"/>
          <w:lang w:val="af-ZA"/>
        </w:rPr>
      </w:pPr>
      <w:r w:rsidRPr="00D524BC">
        <w:rPr>
          <w:rFonts w:ascii="GHEA Grapalat" w:hAnsi="GHEA Grapalat"/>
          <w:sz w:val="20"/>
          <w:szCs w:val="20"/>
          <w:lang w:val="af-ZA"/>
        </w:rPr>
        <w:t xml:space="preserve">4) </w:t>
      </w:r>
      <w:r w:rsidRPr="00D524BC">
        <w:rPr>
          <w:rFonts w:ascii="GHEA Grapalat" w:hAnsi="GHEA Grapalat"/>
          <w:sz w:val="20"/>
          <w:szCs w:val="20"/>
        </w:rPr>
        <w:t>մ</w:t>
      </w:r>
      <w:r w:rsidRPr="00D524BC">
        <w:rPr>
          <w:rFonts w:ascii="GHEA Grapalat" w:hAnsi="GHEA Grapalat" w:cs="Sylfaen"/>
          <w:sz w:val="20"/>
          <w:szCs w:val="20"/>
        </w:rPr>
        <w:t>ասնակցի</w:t>
      </w:r>
      <w:r w:rsidRPr="00D524BC">
        <w:rPr>
          <w:rFonts w:ascii="GHEA Grapalat" w:hAnsi="GHEA Grapalat"/>
          <w:sz w:val="20"/>
          <w:szCs w:val="20"/>
          <w:lang w:val="af-ZA"/>
        </w:rPr>
        <w:t xml:space="preserve"> </w:t>
      </w:r>
      <w:r w:rsidRPr="00D524BC">
        <w:rPr>
          <w:rFonts w:ascii="GHEA Grapalat" w:hAnsi="GHEA Grapalat" w:cs="Sylfaen"/>
          <w:sz w:val="20"/>
          <w:szCs w:val="20"/>
        </w:rPr>
        <w:t>անվանումը</w:t>
      </w:r>
      <w:r w:rsidRPr="00D524BC">
        <w:rPr>
          <w:rFonts w:ascii="GHEA Grapalat" w:hAnsi="GHEA Grapalat"/>
          <w:sz w:val="20"/>
          <w:szCs w:val="20"/>
          <w:lang w:val="af-ZA"/>
        </w:rPr>
        <w:t xml:space="preserve"> (</w:t>
      </w:r>
      <w:r w:rsidRPr="00D524BC">
        <w:rPr>
          <w:rFonts w:ascii="GHEA Grapalat" w:hAnsi="GHEA Grapalat" w:cs="Sylfaen"/>
          <w:sz w:val="20"/>
          <w:szCs w:val="20"/>
        </w:rPr>
        <w:t>անունը</w:t>
      </w:r>
      <w:r w:rsidRPr="00D524BC">
        <w:rPr>
          <w:rFonts w:ascii="GHEA Grapalat" w:hAnsi="GHEA Grapalat"/>
          <w:sz w:val="20"/>
          <w:szCs w:val="20"/>
          <w:lang w:val="af-ZA"/>
        </w:rPr>
        <w:t xml:space="preserve">), </w:t>
      </w:r>
      <w:r w:rsidRPr="00D524BC">
        <w:rPr>
          <w:rFonts w:ascii="GHEA Grapalat" w:hAnsi="GHEA Grapalat" w:cs="Sylfaen"/>
          <w:sz w:val="20"/>
          <w:szCs w:val="20"/>
        </w:rPr>
        <w:t>գտնվելու</w:t>
      </w:r>
      <w:r w:rsidRPr="00D524BC">
        <w:rPr>
          <w:rFonts w:ascii="GHEA Grapalat" w:hAnsi="GHEA Grapalat"/>
          <w:sz w:val="20"/>
          <w:szCs w:val="20"/>
          <w:lang w:val="af-ZA"/>
        </w:rPr>
        <w:t xml:space="preserve"> </w:t>
      </w:r>
      <w:r w:rsidRPr="00D524BC">
        <w:rPr>
          <w:rFonts w:ascii="GHEA Grapalat" w:hAnsi="GHEA Grapalat" w:cs="Sylfaen"/>
          <w:sz w:val="20"/>
          <w:szCs w:val="20"/>
        </w:rPr>
        <w:t>վայրը</w:t>
      </w:r>
      <w:r w:rsidRPr="00D524BC">
        <w:rPr>
          <w:rFonts w:ascii="GHEA Grapalat" w:hAnsi="GHEA Grapalat"/>
          <w:sz w:val="20"/>
          <w:szCs w:val="20"/>
          <w:lang w:val="af-ZA"/>
        </w:rPr>
        <w:t xml:space="preserve"> </w:t>
      </w:r>
      <w:r w:rsidRPr="00D524BC">
        <w:rPr>
          <w:rFonts w:ascii="GHEA Grapalat" w:hAnsi="GHEA Grapalat" w:cs="Sylfaen"/>
          <w:sz w:val="20"/>
          <w:szCs w:val="20"/>
        </w:rPr>
        <w:t>և</w:t>
      </w:r>
      <w:r w:rsidRPr="00D524BC">
        <w:rPr>
          <w:rFonts w:ascii="GHEA Grapalat" w:hAnsi="GHEA Grapalat"/>
          <w:sz w:val="20"/>
          <w:szCs w:val="20"/>
          <w:lang w:val="af-ZA"/>
        </w:rPr>
        <w:t xml:space="preserve"> </w:t>
      </w:r>
      <w:r w:rsidRPr="00D524BC">
        <w:rPr>
          <w:rFonts w:ascii="GHEA Grapalat" w:hAnsi="GHEA Grapalat" w:cs="Sylfaen"/>
          <w:sz w:val="20"/>
          <w:szCs w:val="20"/>
        </w:rPr>
        <w:t>հեռախոսահամարը</w:t>
      </w:r>
      <w:r w:rsidRPr="00D524BC">
        <w:rPr>
          <w:rFonts w:ascii="GHEA Grapalat" w:hAnsi="GHEA Grapalat"/>
          <w:sz w:val="20"/>
          <w:szCs w:val="20"/>
          <w:lang w:val="af-ZA"/>
        </w:rPr>
        <w:t>:</w:t>
      </w:r>
    </w:p>
    <w:p w:rsidR="006E5207" w:rsidRPr="00D524BC" w:rsidRDefault="006E5207" w:rsidP="0069073C">
      <w:pPr>
        <w:jc w:val="both"/>
        <w:rPr>
          <w:rFonts w:ascii="GHEA Grapalat" w:hAnsi="GHEA Grapalat" w:cs="Sylfaen"/>
          <w:sz w:val="20"/>
          <w:szCs w:val="20"/>
          <w:lang w:val="af-ZA"/>
        </w:rPr>
      </w:pPr>
      <w:r w:rsidRPr="00D524BC">
        <w:rPr>
          <w:rFonts w:ascii="GHEA Grapalat" w:hAnsi="GHEA Grapalat" w:cs="Sylfaen"/>
          <w:sz w:val="20"/>
          <w:szCs w:val="20"/>
          <w:lang w:val="af-ZA"/>
        </w:rPr>
        <w:t xml:space="preserve">3.3 </w:t>
      </w:r>
      <w:r w:rsidRPr="00D524BC">
        <w:rPr>
          <w:rFonts w:ascii="GHEA Grapalat" w:hAnsi="GHEA Grapalat" w:cs="Sylfaen"/>
          <w:sz w:val="20"/>
          <w:szCs w:val="20"/>
        </w:rPr>
        <w:t>Սույն</w:t>
      </w:r>
      <w:r w:rsidRPr="00D524BC">
        <w:rPr>
          <w:rFonts w:ascii="GHEA Grapalat" w:hAnsi="GHEA Grapalat" w:cs="Sylfaen"/>
          <w:sz w:val="20"/>
          <w:szCs w:val="20"/>
          <w:lang w:val="af-ZA"/>
        </w:rPr>
        <w:t xml:space="preserve"> </w:t>
      </w:r>
      <w:r w:rsidRPr="00D524BC">
        <w:rPr>
          <w:rFonts w:ascii="GHEA Grapalat" w:hAnsi="GHEA Grapalat" w:cs="Sylfaen"/>
          <w:sz w:val="20"/>
          <w:szCs w:val="20"/>
        </w:rPr>
        <w:t>հրահանգի</w:t>
      </w:r>
      <w:r w:rsidRPr="00D524BC">
        <w:rPr>
          <w:rFonts w:ascii="GHEA Grapalat" w:hAnsi="GHEA Grapalat" w:cs="Sylfaen"/>
          <w:sz w:val="20"/>
          <w:szCs w:val="20"/>
          <w:lang w:val="af-ZA"/>
        </w:rPr>
        <w:t xml:space="preserve"> 3.1 </w:t>
      </w:r>
      <w:r w:rsidRPr="00D524BC">
        <w:rPr>
          <w:rFonts w:ascii="GHEA Grapalat" w:hAnsi="GHEA Grapalat" w:cs="Sylfaen"/>
          <w:sz w:val="20"/>
          <w:szCs w:val="20"/>
        </w:rPr>
        <w:t>և</w:t>
      </w:r>
      <w:r w:rsidRPr="00D524BC">
        <w:rPr>
          <w:rFonts w:ascii="GHEA Grapalat" w:hAnsi="GHEA Grapalat" w:cs="Sylfaen"/>
          <w:sz w:val="20"/>
          <w:szCs w:val="20"/>
          <w:lang w:val="af-ZA"/>
        </w:rPr>
        <w:t xml:space="preserve"> 3.2 </w:t>
      </w:r>
      <w:r w:rsidRPr="00D524BC">
        <w:rPr>
          <w:rFonts w:ascii="GHEA Grapalat" w:hAnsi="GHEA Grapalat" w:cs="Sylfaen"/>
          <w:sz w:val="20"/>
          <w:szCs w:val="20"/>
        </w:rPr>
        <w:t>կետերի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պահանջներին</w:t>
      </w:r>
      <w:r w:rsidRPr="00D524BC">
        <w:rPr>
          <w:rFonts w:ascii="GHEA Grapalat" w:hAnsi="GHEA Grapalat" w:cs="Sylfaen"/>
          <w:sz w:val="20"/>
          <w:szCs w:val="20"/>
          <w:lang w:val="af-ZA"/>
        </w:rPr>
        <w:t xml:space="preserve"> </w:t>
      </w:r>
      <w:r w:rsidRPr="00D524BC">
        <w:rPr>
          <w:rFonts w:ascii="GHEA Grapalat" w:hAnsi="GHEA Grapalat" w:cs="Sylfaen"/>
          <w:sz w:val="20"/>
          <w:szCs w:val="20"/>
        </w:rPr>
        <w:t>չհամապատասխանող</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հայտերը</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հանձնաժողովը</w:t>
      </w:r>
      <w:r w:rsidRPr="00D524BC">
        <w:rPr>
          <w:rFonts w:ascii="GHEA Grapalat" w:hAnsi="GHEA Grapalat" w:cs="Sylfaen"/>
          <w:sz w:val="20"/>
          <w:szCs w:val="20"/>
          <w:lang w:val="af-ZA"/>
        </w:rPr>
        <w:t xml:space="preserve"> </w:t>
      </w:r>
      <w:r w:rsidRPr="00D524BC">
        <w:rPr>
          <w:rFonts w:ascii="GHEA Grapalat" w:hAnsi="GHEA Grapalat" w:cs="Sylfaen"/>
          <w:sz w:val="20"/>
          <w:szCs w:val="20"/>
        </w:rPr>
        <w:t>հայտերի</w:t>
      </w:r>
      <w:r w:rsidRPr="00D524BC">
        <w:rPr>
          <w:rFonts w:ascii="GHEA Grapalat" w:hAnsi="GHEA Grapalat" w:cs="Sylfaen"/>
          <w:sz w:val="20"/>
          <w:szCs w:val="20"/>
          <w:lang w:val="af-ZA"/>
        </w:rPr>
        <w:t xml:space="preserve"> </w:t>
      </w:r>
      <w:r w:rsidRPr="00D524BC">
        <w:rPr>
          <w:rFonts w:ascii="GHEA Grapalat" w:hAnsi="GHEA Grapalat" w:cs="Sylfaen"/>
          <w:sz w:val="20"/>
          <w:szCs w:val="20"/>
        </w:rPr>
        <w:t>բացման</w:t>
      </w:r>
      <w:r w:rsidRPr="00D524BC">
        <w:rPr>
          <w:rFonts w:ascii="GHEA Grapalat" w:hAnsi="GHEA Grapalat" w:cs="Sylfaen"/>
          <w:sz w:val="20"/>
          <w:szCs w:val="20"/>
          <w:lang w:val="af-ZA"/>
        </w:rPr>
        <w:t xml:space="preserve"> </w:t>
      </w:r>
      <w:r w:rsidRPr="00D524BC">
        <w:rPr>
          <w:rFonts w:ascii="GHEA Grapalat" w:hAnsi="GHEA Grapalat" w:cs="Sylfaen"/>
          <w:sz w:val="20"/>
          <w:szCs w:val="20"/>
        </w:rPr>
        <w:t>նիստում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մերժում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է</w:t>
      </w:r>
      <w:r w:rsidRPr="00D524BC">
        <w:rPr>
          <w:rFonts w:ascii="GHEA Grapalat" w:hAnsi="GHEA Grapalat" w:cs="Sylfaen"/>
          <w:sz w:val="20"/>
          <w:szCs w:val="20"/>
          <w:lang w:val="af-ZA"/>
        </w:rPr>
        <w:t xml:space="preserve"> </w:t>
      </w:r>
      <w:r w:rsidRPr="00D524BC">
        <w:rPr>
          <w:rFonts w:ascii="GHEA Grapalat" w:hAnsi="GHEA Grapalat" w:cs="Sylfaen"/>
          <w:sz w:val="20"/>
          <w:szCs w:val="20"/>
        </w:rPr>
        <w:t>և</w:t>
      </w:r>
      <w:r w:rsidRPr="00D524BC">
        <w:rPr>
          <w:rFonts w:ascii="GHEA Grapalat" w:hAnsi="GHEA Grapalat" w:cs="Sylfaen"/>
          <w:sz w:val="20"/>
          <w:szCs w:val="20"/>
          <w:lang w:val="af-ZA"/>
        </w:rPr>
        <w:t xml:space="preserve"> </w:t>
      </w:r>
      <w:r w:rsidRPr="00D524BC">
        <w:rPr>
          <w:rFonts w:ascii="GHEA Grapalat" w:hAnsi="GHEA Grapalat" w:cs="Sylfaen"/>
          <w:sz w:val="20"/>
          <w:szCs w:val="20"/>
        </w:rPr>
        <w:t>նույնությամբ</w:t>
      </w:r>
      <w:r w:rsidRPr="00D524BC">
        <w:rPr>
          <w:rFonts w:ascii="GHEA Grapalat" w:hAnsi="GHEA Grapalat" w:cs="Sylfaen"/>
          <w:sz w:val="20"/>
          <w:szCs w:val="20"/>
          <w:lang w:val="af-ZA"/>
        </w:rPr>
        <w:t xml:space="preserve"> </w:t>
      </w:r>
      <w:r w:rsidRPr="00D524BC">
        <w:rPr>
          <w:rFonts w:ascii="GHEA Grapalat" w:hAnsi="GHEA Grapalat" w:cs="Sylfaen"/>
          <w:sz w:val="20"/>
          <w:szCs w:val="20"/>
        </w:rPr>
        <w:t>վերադարձնում</w:t>
      </w:r>
      <w:r w:rsidRPr="00D524BC">
        <w:rPr>
          <w:rFonts w:ascii="GHEA Grapalat" w:hAnsi="GHEA Grapalat" w:cs="Sylfaen"/>
          <w:sz w:val="20"/>
          <w:szCs w:val="20"/>
          <w:lang w:val="af-ZA"/>
        </w:rPr>
        <w:t xml:space="preserve"> </w:t>
      </w:r>
      <w:r w:rsidRPr="00D524BC">
        <w:rPr>
          <w:rFonts w:ascii="GHEA Grapalat" w:hAnsi="GHEA Grapalat" w:cs="Sylfaen"/>
          <w:sz w:val="20"/>
          <w:szCs w:val="20"/>
        </w:rPr>
        <w:t>ներկայացնողին</w:t>
      </w:r>
      <w:r w:rsidRPr="00D524BC">
        <w:rPr>
          <w:rFonts w:ascii="GHEA Grapalat" w:hAnsi="GHEA Grapalat" w:cs="Sylfaen"/>
          <w:sz w:val="20"/>
          <w:szCs w:val="20"/>
          <w:lang w:val="af-ZA"/>
        </w:rPr>
        <w:t>:</w:t>
      </w:r>
    </w:p>
    <w:p w:rsidR="006E5207" w:rsidRPr="00D524BC" w:rsidRDefault="006E5207"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964032" w:rsidRDefault="00964032" w:rsidP="006E5207">
      <w:pPr>
        <w:pStyle w:val="norm"/>
        <w:spacing w:line="240" w:lineRule="auto"/>
        <w:ind w:firstLine="284"/>
        <w:jc w:val="right"/>
        <w:rPr>
          <w:rFonts w:ascii="GHEA Grapalat" w:hAnsi="GHEA Grapalat" w:cs="Sylfaen"/>
          <w:b/>
          <w:sz w:val="20"/>
          <w:lang w:val="es-ES"/>
        </w:rPr>
      </w:pPr>
    </w:p>
    <w:p w:rsidR="009A39B7" w:rsidRDefault="009A39B7" w:rsidP="006E5207">
      <w:pPr>
        <w:pStyle w:val="norm"/>
        <w:spacing w:line="240" w:lineRule="auto"/>
        <w:ind w:firstLine="284"/>
        <w:jc w:val="right"/>
        <w:rPr>
          <w:rFonts w:ascii="GHEA Grapalat" w:hAnsi="GHEA Grapalat" w:cs="Sylfaen"/>
          <w:b/>
          <w:sz w:val="20"/>
          <w:lang w:val="es-ES"/>
        </w:rPr>
      </w:pPr>
    </w:p>
    <w:p w:rsidR="009A39B7" w:rsidRDefault="009A39B7" w:rsidP="006E5207">
      <w:pPr>
        <w:pStyle w:val="norm"/>
        <w:spacing w:line="240" w:lineRule="auto"/>
        <w:ind w:firstLine="284"/>
        <w:jc w:val="right"/>
        <w:rPr>
          <w:rFonts w:ascii="GHEA Grapalat" w:hAnsi="GHEA Grapalat" w:cs="Sylfaen"/>
          <w:b/>
          <w:sz w:val="20"/>
          <w:lang w:val="es-ES"/>
        </w:rPr>
      </w:pPr>
    </w:p>
    <w:p w:rsidR="009A39B7" w:rsidRPr="00D524BC" w:rsidRDefault="009A39B7" w:rsidP="006E5207">
      <w:pPr>
        <w:pStyle w:val="norm"/>
        <w:spacing w:line="240" w:lineRule="auto"/>
        <w:ind w:firstLine="284"/>
        <w:jc w:val="right"/>
        <w:rPr>
          <w:rFonts w:ascii="GHEA Grapalat" w:hAnsi="GHEA Grapalat" w:cs="Sylfaen"/>
          <w:b/>
          <w:sz w:val="20"/>
          <w:lang w:val="es-ES"/>
        </w:rPr>
      </w:pPr>
    </w:p>
    <w:p w:rsidR="00964032" w:rsidRPr="00D524BC" w:rsidRDefault="00964032" w:rsidP="006E5207">
      <w:pPr>
        <w:pStyle w:val="norm"/>
        <w:spacing w:line="240" w:lineRule="auto"/>
        <w:ind w:firstLine="284"/>
        <w:jc w:val="right"/>
        <w:rPr>
          <w:rFonts w:ascii="GHEA Grapalat" w:hAnsi="GHEA Grapalat" w:cs="Sylfaen"/>
          <w:b/>
          <w:sz w:val="20"/>
          <w:lang w:val="es-ES"/>
        </w:rPr>
      </w:pPr>
    </w:p>
    <w:p w:rsidR="006E5207" w:rsidRPr="00D524BC" w:rsidRDefault="006E5207" w:rsidP="006E5207">
      <w:pPr>
        <w:pStyle w:val="norm"/>
        <w:spacing w:line="240" w:lineRule="auto"/>
        <w:ind w:firstLine="284"/>
        <w:jc w:val="right"/>
        <w:rPr>
          <w:rFonts w:ascii="GHEA Grapalat" w:hAnsi="GHEA Grapalat" w:cs="Arial"/>
          <w:b/>
          <w:sz w:val="20"/>
          <w:lang w:val="es-ES"/>
        </w:rPr>
      </w:pPr>
      <w:r w:rsidRPr="00D524BC">
        <w:rPr>
          <w:rFonts w:ascii="GHEA Grapalat" w:hAnsi="GHEA Grapalat" w:cs="Sylfaen"/>
          <w:b/>
          <w:sz w:val="20"/>
          <w:lang w:val="es-ES"/>
        </w:rPr>
        <w:t>Հավելված</w:t>
      </w:r>
      <w:r w:rsidRPr="00D524BC">
        <w:rPr>
          <w:rFonts w:ascii="GHEA Grapalat" w:hAnsi="GHEA Grapalat" w:cs="Arial"/>
          <w:b/>
          <w:sz w:val="20"/>
          <w:lang w:val="es-ES"/>
        </w:rPr>
        <w:t xml:space="preserve">  N 1</w:t>
      </w:r>
    </w:p>
    <w:p w:rsidR="006E5207" w:rsidRPr="00D524BC" w:rsidRDefault="001A28B0" w:rsidP="006E5207">
      <w:pPr>
        <w:pStyle w:val="33"/>
        <w:spacing w:line="240" w:lineRule="auto"/>
        <w:jc w:val="right"/>
        <w:rPr>
          <w:rFonts w:ascii="GHEA Grapalat" w:hAnsi="GHEA Grapalat" w:cs="Arial"/>
          <w:b/>
          <w:lang w:val="es-ES"/>
        </w:rPr>
      </w:pPr>
      <w:r w:rsidRPr="0073333F">
        <w:rPr>
          <w:rFonts w:ascii="GHEA Grapalat" w:hAnsi="GHEA Grapalat"/>
          <w:b/>
          <w:lang w:val="af-ZA"/>
        </w:rPr>
        <w:t>ԱՄ</w:t>
      </w:r>
      <w:r w:rsidR="00964032" w:rsidRPr="0073333F">
        <w:rPr>
          <w:rFonts w:ascii="GHEA Grapalat" w:hAnsi="GHEA Grapalat"/>
          <w:b/>
        </w:rPr>
        <w:t>Մ</w:t>
      </w:r>
      <w:r w:rsidR="0069073C" w:rsidRPr="0073333F">
        <w:rPr>
          <w:rFonts w:ascii="GHEA Grapalat" w:hAnsi="GHEA Grapalat"/>
          <w:b/>
          <w:lang w:val="af-ZA"/>
        </w:rPr>
        <w:t>ՀՄԴ-ԳՀԱՊՁԲ-</w:t>
      </w:r>
      <w:r w:rsidR="00CB0B33" w:rsidRPr="0073333F">
        <w:rPr>
          <w:rFonts w:ascii="GHEA Grapalat" w:hAnsi="GHEA Grapalat"/>
          <w:b/>
          <w:lang w:val="af-ZA"/>
        </w:rPr>
        <w:t>20</w:t>
      </w:r>
      <w:r w:rsidR="0069073C" w:rsidRPr="0073333F">
        <w:rPr>
          <w:rFonts w:ascii="GHEA Grapalat" w:hAnsi="GHEA Grapalat"/>
          <w:b/>
          <w:lang w:val="af-ZA"/>
        </w:rPr>
        <w:t>/0</w:t>
      </w:r>
      <w:r w:rsidR="009A39B7">
        <w:rPr>
          <w:rFonts w:ascii="GHEA Grapalat" w:hAnsi="GHEA Grapalat"/>
          <w:b/>
          <w:lang w:val="af-ZA"/>
        </w:rPr>
        <w:t>2</w:t>
      </w:r>
      <w:r w:rsidR="0069073C" w:rsidRPr="00D524BC">
        <w:rPr>
          <w:rFonts w:ascii="GHEA Grapalat" w:hAnsi="GHEA Grapalat" w:cs="Sylfaen"/>
          <w:b/>
          <w:lang w:val="es-ES"/>
        </w:rPr>
        <w:t xml:space="preserve"> </w:t>
      </w:r>
      <w:r w:rsidR="006E5207" w:rsidRPr="00D524BC">
        <w:rPr>
          <w:rFonts w:ascii="GHEA Grapalat" w:hAnsi="GHEA Grapalat" w:cs="Sylfaen"/>
          <w:b/>
          <w:lang w:val="es-ES"/>
        </w:rPr>
        <w:t>ծածկագրով</w:t>
      </w:r>
    </w:p>
    <w:p w:rsidR="006E5207" w:rsidRPr="00D524BC" w:rsidRDefault="0069073C" w:rsidP="006E5207">
      <w:pPr>
        <w:pStyle w:val="33"/>
        <w:spacing w:line="240" w:lineRule="auto"/>
        <w:jc w:val="right"/>
        <w:rPr>
          <w:rFonts w:ascii="GHEA Grapalat" w:hAnsi="GHEA Grapalat" w:cs="Arial"/>
          <w:b/>
          <w:lang w:val="es-ES"/>
        </w:rPr>
      </w:pPr>
      <w:r w:rsidRPr="00D524BC">
        <w:rPr>
          <w:rFonts w:ascii="GHEA Grapalat" w:hAnsi="GHEA Grapalat" w:cs="Sylfaen"/>
          <w:b/>
          <w:lang w:val="ru-RU"/>
        </w:rPr>
        <w:t>Գնանշման</w:t>
      </w:r>
      <w:r w:rsidRPr="00D524BC">
        <w:rPr>
          <w:rFonts w:ascii="GHEA Grapalat" w:hAnsi="GHEA Grapalat" w:cs="Sylfaen"/>
          <w:b/>
          <w:lang w:val="es-ES"/>
        </w:rPr>
        <w:t xml:space="preserve"> </w:t>
      </w:r>
      <w:r w:rsidRPr="00D524BC">
        <w:rPr>
          <w:rFonts w:ascii="GHEA Grapalat" w:hAnsi="GHEA Grapalat" w:cs="Sylfaen"/>
          <w:b/>
          <w:lang w:val="ru-RU"/>
        </w:rPr>
        <w:t>հարցման</w:t>
      </w:r>
      <w:r w:rsidRPr="00D524BC">
        <w:rPr>
          <w:rFonts w:ascii="GHEA Grapalat" w:hAnsi="GHEA Grapalat" w:cs="Sylfaen"/>
          <w:b/>
          <w:lang w:val="es-ES"/>
        </w:rPr>
        <w:t xml:space="preserve"> </w:t>
      </w:r>
      <w:r w:rsidR="006E5207" w:rsidRPr="00D524BC">
        <w:rPr>
          <w:rFonts w:ascii="GHEA Grapalat" w:hAnsi="GHEA Grapalat" w:cs="Arial"/>
          <w:b/>
          <w:lang w:val="es-ES"/>
        </w:rPr>
        <w:t xml:space="preserve"> </w:t>
      </w:r>
      <w:r w:rsidR="006E5207" w:rsidRPr="00D524BC">
        <w:rPr>
          <w:rFonts w:ascii="GHEA Grapalat" w:hAnsi="GHEA Grapalat" w:cs="Sylfaen"/>
          <w:b/>
          <w:lang w:val="es-ES"/>
        </w:rPr>
        <w:t>հրավերի</w:t>
      </w:r>
    </w:p>
    <w:p w:rsidR="006E5207" w:rsidRPr="00D524BC" w:rsidRDefault="006E5207" w:rsidP="006E5207">
      <w:pPr>
        <w:jc w:val="center"/>
        <w:rPr>
          <w:rFonts w:ascii="GHEA Grapalat" w:hAnsi="GHEA Grapalat" w:cs="Sylfaen"/>
          <w:b/>
          <w:lang w:val="es-ES"/>
        </w:rPr>
      </w:pPr>
    </w:p>
    <w:p w:rsidR="006E5207" w:rsidRPr="00D524BC" w:rsidRDefault="006E5207" w:rsidP="006E5207">
      <w:pPr>
        <w:jc w:val="center"/>
        <w:rPr>
          <w:rFonts w:ascii="GHEA Grapalat" w:hAnsi="GHEA Grapalat" w:cs="Arial"/>
          <w:b/>
          <w:lang w:val="es-ES"/>
        </w:rPr>
      </w:pPr>
      <w:r w:rsidRPr="00D524BC">
        <w:rPr>
          <w:rFonts w:ascii="GHEA Grapalat" w:hAnsi="GHEA Grapalat" w:cs="Sylfaen"/>
          <w:b/>
          <w:lang w:val="es-ES"/>
        </w:rPr>
        <w:t>ԴԻՄՈՒՄՀԱՅՏԱՐԱՐՈՒԹՅՈՒՆ*</w:t>
      </w:r>
    </w:p>
    <w:p w:rsidR="006E5207" w:rsidRPr="00D524BC" w:rsidRDefault="00065381" w:rsidP="006E5207">
      <w:pPr>
        <w:pStyle w:val="6"/>
        <w:jc w:val="center"/>
        <w:rPr>
          <w:rFonts w:ascii="GHEA Grapalat" w:hAnsi="GHEA Grapalat" w:cs="Arial"/>
          <w:color w:val="auto"/>
          <w:sz w:val="24"/>
          <w:szCs w:val="24"/>
          <w:lang w:val="es-ES"/>
        </w:rPr>
      </w:pPr>
      <w:r w:rsidRPr="00D524BC">
        <w:rPr>
          <w:rFonts w:ascii="GHEA Grapalat" w:hAnsi="GHEA Grapalat" w:cs="Sylfaen"/>
          <w:color w:val="auto"/>
          <w:sz w:val="24"/>
          <w:szCs w:val="24"/>
          <w:lang w:val="es-ES"/>
        </w:rPr>
        <w:t xml:space="preserve">Գնանշման հարցման    </w:t>
      </w:r>
      <w:r w:rsidR="006E5207" w:rsidRPr="00D524BC">
        <w:rPr>
          <w:rFonts w:ascii="GHEA Grapalat" w:hAnsi="GHEA Grapalat" w:cs="Sylfaen"/>
          <w:color w:val="auto"/>
          <w:sz w:val="24"/>
          <w:szCs w:val="24"/>
          <w:lang w:val="es-ES"/>
        </w:rPr>
        <w:t xml:space="preserve"> մասնակցելու</w:t>
      </w:r>
      <w:r w:rsidR="006E5207" w:rsidRPr="00D524BC">
        <w:rPr>
          <w:rFonts w:ascii="GHEA Grapalat" w:hAnsi="GHEA Grapalat" w:cs="Arial"/>
          <w:color w:val="auto"/>
          <w:sz w:val="24"/>
          <w:szCs w:val="24"/>
          <w:lang w:val="es-ES"/>
        </w:rPr>
        <w:t xml:space="preserve">  </w:t>
      </w:r>
    </w:p>
    <w:p w:rsidR="006E5207" w:rsidRPr="00D524BC" w:rsidRDefault="006E5207" w:rsidP="006E5207">
      <w:pPr>
        <w:rPr>
          <w:lang w:val="es-ES" w:eastAsia="ru-RU"/>
        </w:rPr>
      </w:pPr>
    </w:p>
    <w:p w:rsidR="006E5207" w:rsidRPr="00D524BC" w:rsidRDefault="006E5207" w:rsidP="006E5207">
      <w:pPr>
        <w:jc w:val="both"/>
        <w:rPr>
          <w:rFonts w:ascii="GHEA Grapalat" w:hAnsi="GHEA Grapalat" w:cs="Arial"/>
          <w:sz w:val="20"/>
          <w:szCs w:val="20"/>
          <w:lang w:val="es-ES"/>
        </w:rPr>
      </w:pPr>
      <w:r w:rsidRPr="00D524BC">
        <w:rPr>
          <w:rFonts w:ascii="GHEA Grapalat" w:hAnsi="GHEA Grapalat"/>
          <w:sz w:val="22"/>
          <w:szCs w:val="22"/>
          <w:u w:val="single"/>
          <w:lang w:val="es-ES"/>
        </w:rPr>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sz w:val="22"/>
          <w:szCs w:val="22"/>
          <w:lang w:val="es-ES"/>
        </w:rPr>
        <w:t xml:space="preserve"> </w:t>
      </w:r>
      <w:r w:rsidRPr="00D524BC">
        <w:rPr>
          <w:rFonts w:ascii="GHEA Grapalat" w:hAnsi="GHEA Grapalat" w:cs="Sylfaen"/>
          <w:sz w:val="20"/>
          <w:szCs w:val="20"/>
          <w:lang w:val="es-ES"/>
        </w:rPr>
        <w:t>հայտնում</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է</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որ</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ցանկություն</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ունի</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մասնակցել</w:t>
      </w:r>
    </w:p>
    <w:p w:rsidR="006E5207" w:rsidRPr="00D524BC" w:rsidRDefault="006E5207" w:rsidP="006E5207">
      <w:pPr>
        <w:jc w:val="both"/>
        <w:rPr>
          <w:rFonts w:ascii="GHEA Grapalat" w:hAnsi="GHEA Grapalat"/>
          <w:sz w:val="22"/>
          <w:szCs w:val="22"/>
          <w:vertAlign w:val="superscript"/>
          <w:lang w:val="es-ES"/>
        </w:rPr>
      </w:pPr>
      <w:r w:rsidRPr="00D524BC">
        <w:rPr>
          <w:rFonts w:ascii="GHEA Grapalat" w:hAnsi="GHEA Grapalat"/>
          <w:vertAlign w:val="superscript"/>
          <w:lang w:val="es-ES"/>
        </w:rPr>
        <w:t xml:space="preserve">               </w:t>
      </w:r>
      <w:r w:rsidRPr="00D524BC">
        <w:rPr>
          <w:rFonts w:ascii="GHEA Grapalat" w:hAnsi="GHEA Grapalat"/>
          <w:lang w:val="es-ES"/>
        </w:rPr>
        <w:t xml:space="preserve">            </w:t>
      </w:r>
      <w:r w:rsidRPr="00D524BC">
        <w:rPr>
          <w:rFonts w:ascii="GHEA Grapalat" w:hAnsi="GHEA Grapalat" w:cs="Sylfaen"/>
          <w:vertAlign w:val="superscript"/>
          <w:lang w:val="es-ES"/>
        </w:rPr>
        <w:t>մասնակցի</w:t>
      </w:r>
      <w:r w:rsidRPr="00D524BC">
        <w:rPr>
          <w:rFonts w:ascii="GHEA Grapalat" w:hAnsi="GHEA Grapalat" w:cs="Arial"/>
          <w:vertAlign w:val="superscript"/>
          <w:lang w:val="es-ES"/>
        </w:rPr>
        <w:t xml:space="preserve"> </w:t>
      </w:r>
      <w:r w:rsidRPr="00D524BC">
        <w:rPr>
          <w:rFonts w:ascii="GHEA Grapalat" w:hAnsi="GHEA Grapalat" w:cs="Sylfaen"/>
          <w:vertAlign w:val="superscript"/>
          <w:lang w:val="es-ES"/>
        </w:rPr>
        <w:t>անվանումը</w:t>
      </w:r>
      <w:r w:rsidRPr="00D524BC">
        <w:rPr>
          <w:rFonts w:ascii="GHEA Grapalat" w:hAnsi="GHEA Grapalat" w:cs="Arial"/>
          <w:vertAlign w:val="superscript"/>
          <w:lang w:val="es-ES"/>
        </w:rPr>
        <w:t xml:space="preserve"> </w:t>
      </w:r>
    </w:p>
    <w:p w:rsidR="006E5207" w:rsidRPr="00D524BC" w:rsidRDefault="0069073C" w:rsidP="006E5207">
      <w:pPr>
        <w:jc w:val="both"/>
        <w:rPr>
          <w:rFonts w:ascii="GHEA Grapalat" w:hAnsi="GHEA Grapalat"/>
          <w:sz w:val="22"/>
          <w:szCs w:val="22"/>
          <w:u w:val="single"/>
          <w:lang w:val="es-ES"/>
        </w:rPr>
      </w:pP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006E5207" w:rsidRPr="00D524BC">
        <w:rPr>
          <w:rFonts w:ascii="GHEA Grapalat" w:hAnsi="GHEA Grapalat"/>
          <w:sz w:val="22"/>
          <w:szCs w:val="22"/>
          <w:lang w:val="es-ES"/>
        </w:rPr>
        <w:t>-</w:t>
      </w:r>
      <w:r w:rsidR="006E5207" w:rsidRPr="00D524BC">
        <w:rPr>
          <w:rFonts w:ascii="GHEA Grapalat" w:hAnsi="GHEA Grapalat" w:cs="Sylfaen"/>
          <w:sz w:val="20"/>
          <w:szCs w:val="20"/>
          <w:lang w:val="es-ES"/>
        </w:rPr>
        <w:t>ի կողմից</w:t>
      </w:r>
      <w:r w:rsidRPr="00D524BC">
        <w:rPr>
          <w:rFonts w:ascii="GHEA Grapalat" w:hAnsi="GHEA Grapalat"/>
          <w:sz w:val="22"/>
          <w:szCs w:val="22"/>
          <w:u w:val="single"/>
          <w:lang w:val="es-ES"/>
        </w:rPr>
        <w:t xml:space="preserve"> </w:t>
      </w:r>
      <w:r w:rsidRPr="00D524BC">
        <w:rPr>
          <w:rFonts w:ascii="GHEA Grapalat" w:hAnsi="GHEA Grapalat"/>
          <w:sz w:val="20"/>
          <w:lang w:val="af-ZA"/>
        </w:rPr>
        <w:t>ԱՄ</w:t>
      </w:r>
      <w:r w:rsidR="00964032" w:rsidRPr="00D524BC">
        <w:rPr>
          <w:rFonts w:ascii="GHEA Grapalat" w:hAnsi="GHEA Grapalat"/>
          <w:sz w:val="20"/>
        </w:rPr>
        <w:t>Մ</w:t>
      </w:r>
      <w:r w:rsidR="00B52856">
        <w:rPr>
          <w:rFonts w:ascii="GHEA Grapalat" w:hAnsi="GHEA Grapalat"/>
          <w:sz w:val="20"/>
          <w:lang w:val="af-ZA"/>
        </w:rPr>
        <w:t>ՀՄԴ-ԳՀԱՊՁԲ-</w:t>
      </w:r>
      <w:r w:rsidR="00CB0B33">
        <w:rPr>
          <w:rFonts w:ascii="GHEA Grapalat" w:hAnsi="GHEA Grapalat"/>
          <w:sz w:val="20"/>
          <w:lang w:val="af-ZA"/>
        </w:rPr>
        <w:t>20</w:t>
      </w:r>
      <w:r w:rsidR="00B52856">
        <w:rPr>
          <w:rFonts w:ascii="GHEA Grapalat" w:hAnsi="GHEA Grapalat"/>
          <w:sz w:val="20"/>
          <w:lang w:val="af-ZA"/>
        </w:rPr>
        <w:t>/0</w:t>
      </w:r>
      <w:r w:rsidR="009A39B7">
        <w:rPr>
          <w:rFonts w:ascii="GHEA Grapalat" w:hAnsi="GHEA Grapalat"/>
          <w:sz w:val="20"/>
          <w:lang w:val="af-ZA"/>
        </w:rPr>
        <w:t>2</w:t>
      </w:r>
      <w:r w:rsidR="006E5207" w:rsidRPr="00D524BC">
        <w:rPr>
          <w:rFonts w:ascii="GHEA Grapalat" w:hAnsi="GHEA Grapalat" w:cs="Sylfaen"/>
          <w:sz w:val="20"/>
          <w:szCs w:val="20"/>
          <w:lang w:val="es-ES"/>
        </w:rPr>
        <w:t>ծածկագրով հայտարարված</w:t>
      </w:r>
    </w:p>
    <w:p w:rsidR="006E5207" w:rsidRPr="00D524BC" w:rsidRDefault="006E5207" w:rsidP="006E5207">
      <w:pPr>
        <w:jc w:val="both"/>
        <w:rPr>
          <w:rFonts w:ascii="GHEA Grapalat" w:hAnsi="GHEA Grapalat" w:cs="Sylfaen"/>
          <w:vertAlign w:val="superscript"/>
          <w:lang w:val="es-ES"/>
        </w:rPr>
      </w:pPr>
      <w:r w:rsidRPr="00D524BC">
        <w:rPr>
          <w:rFonts w:ascii="GHEA Grapalat" w:hAnsi="GHEA Grapalat" w:cs="Sylfaen"/>
          <w:vertAlign w:val="superscript"/>
          <w:lang w:val="es-ES"/>
        </w:rPr>
        <w:t xml:space="preserve">                       պատվիրատուի անվանումը</w:t>
      </w:r>
    </w:p>
    <w:p w:rsidR="006E5207" w:rsidRPr="00D524BC" w:rsidRDefault="0069073C" w:rsidP="006E5207">
      <w:pPr>
        <w:jc w:val="both"/>
        <w:rPr>
          <w:rFonts w:ascii="GHEA Grapalat" w:hAnsi="GHEA Grapalat" w:cs="Sylfaen"/>
          <w:sz w:val="20"/>
          <w:szCs w:val="20"/>
          <w:lang w:val="es-ES"/>
        </w:rPr>
      </w:pPr>
      <w:r w:rsidRPr="00D524BC">
        <w:rPr>
          <w:rFonts w:ascii="GHEA Grapalat" w:hAnsi="GHEA Grapalat" w:cs="Sylfaen"/>
          <w:sz w:val="20"/>
          <w:szCs w:val="20"/>
          <w:lang w:val="ru-RU"/>
        </w:rPr>
        <w:t>գնանշման</w:t>
      </w:r>
      <w:r w:rsidRPr="00D524BC">
        <w:rPr>
          <w:rFonts w:ascii="GHEA Grapalat" w:hAnsi="GHEA Grapalat" w:cs="Sylfaen"/>
          <w:sz w:val="20"/>
          <w:szCs w:val="20"/>
          <w:lang w:val="es-ES"/>
        </w:rPr>
        <w:t xml:space="preserve"> </w:t>
      </w:r>
      <w:r w:rsidRPr="00D524BC">
        <w:rPr>
          <w:rFonts w:ascii="GHEA Grapalat" w:hAnsi="GHEA Grapalat" w:cs="Sylfaen"/>
          <w:sz w:val="20"/>
          <w:szCs w:val="20"/>
          <w:lang w:val="ru-RU"/>
        </w:rPr>
        <w:t>հարցման</w:t>
      </w:r>
      <w:r w:rsidRPr="00D524BC">
        <w:rPr>
          <w:rFonts w:ascii="GHEA Grapalat" w:hAnsi="GHEA Grapalat" w:cs="Sylfaen"/>
          <w:sz w:val="20"/>
          <w:szCs w:val="20"/>
          <w:lang w:val="es-ES"/>
        </w:rPr>
        <w:t xml:space="preserve"> </w:t>
      </w:r>
      <w:r w:rsidR="006E5207" w:rsidRPr="00D524BC">
        <w:rPr>
          <w:rFonts w:ascii="GHEA Grapalat" w:hAnsi="GHEA Grapalat" w:cs="Arial"/>
          <w:sz w:val="16"/>
          <w:szCs w:val="16"/>
          <w:lang w:val="es-ES"/>
        </w:rPr>
        <w:t xml:space="preserve"> </w:t>
      </w:r>
      <w:r w:rsidRPr="00D524BC">
        <w:rPr>
          <w:rFonts w:ascii="GHEA Grapalat" w:hAnsi="GHEA Grapalat"/>
          <w:u w:val="single"/>
          <w:lang w:val="es-ES"/>
        </w:rPr>
        <w:tab/>
        <w:t xml:space="preserve">    </w:t>
      </w:r>
      <w:r w:rsidRPr="00D524BC">
        <w:rPr>
          <w:rFonts w:ascii="GHEA Grapalat" w:hAnsi="GHEA Grapalat"/>
          <w:u w:val="single"/>
          <w:lang w:val="es-ES"/>
        </w:rPr>
        <w:tab/>
      </w:r>
      <w:r w:rsidRPr="00D524BC">
        <w:rPr>
          <w:rFonts w:ascii="GHEA Grapalat" w:hAnsi="GHEA Grapalat"/>
          <w:u w:val="single"/>
          <w:lang w:val="es-ES"/>
        </w:rPr>
        <w:tab/>
      </w:r>
      <w:r w:rsidRPr="00D524BC">
        <w:rPr>
          <w:rFonts w:ascii="GHEA Grapalat" w:hAnsi="GHEA Grapalat"/>
          <w:u w:val="single"/>
          <w:lang w:val="es-ES"/>
        </w:rPr>
        <w:tab/>
      </w:r>
      <w:r w:rsidR="006E5207" w:rsidRPr="00D524BC">
        <w:rPr>
          <w:rFonts w:ascii="GHEA Grapalat" w:hAnsi="GHEA Grapalat"/>
          <w:u w:val="single"/>
          <w:lang w:val="es-ES"/>
        </w:rPr>
        <w:t xml:space="preserve">  </w:t>
      </w:r>
      <w:r w:rsidR="006E5207" w:rsidRPr="00D524BC">
        <w:rPr>
          <w:rFonts w:ascii="GHEA Grapalat" w:hAnsi="GHEA Grapalat" w:cs="Sylfaen"/>
          <w:sz w:val="20"/>
          <w:szCs w:val="20"/>
          <w:lang w:val="es-ES"/>
        </w:rPr>
        <w:t xml:space="preserve"> չափաբաժնին</w:t>
      </w:r>
      <w:r w:rsidR="006E5207" w:rsidRPr="00D524BC">
        <w:rPr>
          <w:rFonts w:ascii="GHEA Grapalat" w:hAnsi="GHEA Grapalat" w:cs="Arial"/>
          <w:sz w:val="20"/>
          <w:szCs w:val="20"/>
          <w:lang w:val="es-ES"/>
        </w:rPr>
        <w:t xml:space="preserve">  (</w:t>
      </w:r>
      <w:r w:rsidR="006E5207" w:rsidRPr="00D524BC">
        <w:rPr>
          <w:rFonts w:ascii="GHEA Grapalat" w:hAnsi="GHEA Grapalat" w:cs="Sylfaen"/>
          <w:sz w:val="20"/>
          <w:szCs w:val="20"/>
          <w:lang w:val="es-ES"/>
        </w:rPr>
        <w:t>չափաբաժիններին</w:t>
      </w:r>
      <w:r w:rsidR="006E5207" w:rsidRPr="00D524BC">
        <w:rPr>
          <w:rFonts w:ascii="GHEA Grapalat" w:hAnsi="GHEA Grapalat" w:cs="Arial"/>
          <w:sz w:val="20"/>
          <w:szCs w:val="20"/>
          <w:lang w:val="es-ES"/>
        </w:rPr>
        <w:t xml:space="preserve">) </w:t>
      </w:r>
      <w:r w:rsidR="006E5207" w:rsidRPr="00D524BC">
        <w:rPr>
          <w:rFonts w:ascii="GHEA Grapalat" w:hAnsi="GHEA Grapalat" w:cs="Sylfaen"/>
          <w:sz w:val="20"/>
          <w:szCs w:val="20"/>
          <w:lang w:val="es-ES"/>
        </w:rPr>
        <w:t>և</w:t>
      </w:r>
      <w:r w:rsidR="006E5207" w:rsidRPr="00D524BC">
        <w:rPr>
          <w:rFonts w:ascii="GHEA Grapalat" w:hAnsi="GHEA Grapalat" w:cs="Arial"/>
          <w:sz w:val="20"/>
          <w:szCs w:val="20"/>
          <w:lang w:val="es-ES"/>
        </w:rPr>
        <w:t xml:space="preserve"> </w:t>
      </w:r>
      <w:r w:rsidR="006E5207" w:rsidRPr="00D524BC">
        <w:rPr>
          <w:rFonts w:ascii="GHEA Grapalat" w:hAnsi="GHEA Grapalat" w:cs="Sylfaen"/>
          <w:sz w:val="20"/>
          <w:szCs w:val="20"/>
          <w:lang w:val="es-ES"/>
        </w:rPr>
        <w:t xml:space="preserve">հրավերի </w:t>
      </w:r>
    </w:p>
    <w:p w:rsidR="006E5207" w:rsidRPr="00D524BC" w:rsidRDefault="006E5207" w:rsidP="006E5207">
      <w:pPr>
        <w:jc w:val="both"/>
        <w:rPr>
          <w:rFonts w:ascii="GHEA Grapalat" w:hAnsi="GHEA Grapalat"/>
          <w:vertAlign w:val="superscript"/>
          <w:lang w:val="es-ES"/>
        </w:rPr>
      </w:pPr>
      <w:r w:rsidRPr="00D524BC">
        <w:rPr>
          <w:rFonts w:ascii="GHEA Grapalat" w:hAnsi="GHEA Grapalat" w:cs="Sylfaen"/>
          <w:vertAlign w:val="superscript"/>
          <w:lang w:val="es-ES"/>
        </w:rPr>
        <w:t xml:space="preserve">                                            չափաբաժնի</w:t>
      </w:r>
      <w:r w:rsidRPr="00D524BC">
        <w:rPr>
          <w:rFonts w:ascii="GHEA Grapalat" w:hAnsi="GHEA Grapalat" w:cs="Arial"/>
          <w:vertAlign w:val="superscript"/>
          <w:lang w:val="es-ES"/>
        </w:rPr>
        <w:t xml:space="preserve">  (</w:t>
      </w:r>
      <w:r w:rsidRPr="00D524BC">
        <w:rPr>
          <w:rFonts w:ascii="GHEA Grapalat" w:hAnsi="GHEA Grapalat" w:cs="Sylfaen"/>
          <w:vertAlign w:val="superscript"/>
          <w:lang w:val="es-ES"/>
        </w:rPr>
        <w:t>չափաբաժինների</w:t>
      </w:r>
      <w:r w:rsidRPr="00D524BC">
        <w:rPr>
          <w:rFonts w:ascii="GHEA Grapalat" w:hAnsi="GHEA Grapalat" w:cs="Arial"/>
          <w:vertAlign w:val="superscript"/>
          <w:lang w:val="es-ES"/>
        </w:rPr>
        <w:t xml:space="preserve">) </w:t>
      </w:r>
      <w:r w:rsidRPr="00D524BC">
        <w:rPr>
          <w:rFonts w:ascii="GHEA Grapalat" w:hAnsi="GHEA Grapalat" w:cs="Sylfaen"/>
          <w:vertAlign w:val="superscript"/>
          <w:lang w:val="es-ES"/>
        </w:rPr>
        <w:t>համարը</w:t>
      </w:r>
    </w:p>
    <w:p w:rsidR="006E5207" w:rsidRPr="00D524BC" w:rsidRDefault="006E5207" w:rsidP="006E5207">
      <w:pPr>
        <w:jc w:val="both"/>
        <w:rPr>
          <w:rFonts w:ascii="GHEA Grapalat" w:hAnsi="GHEA Grapalat"/>
          <w:sz w:val="20"/>
          <w:szCs w:val="20"/>
          <w:lang w:val="es-ES"/>
        </w:rPr>
      </w:pPr>
      <w:r w:rsidRPr="00D524BC">
        <w:rPr>
          <w:rFonts w:ascii="GHEA Grapalat" w:hAnsi="GHEA Grapalat"/>
          <w:vertAlign w:val="superscript"/>
          <w:lang w:val="es-ES"/>
        </w:rPr>
        <w:t xml:space="preserve"> </w:t>
      </w:r>
      <w:r w:rsidRPr="00D524BC">
        <w:rPr>
          <w:rFonts w:ascii="GHEA Grapalat" w:hAnsi="GHEA Grapalat" w:cs="Sylfaen"/>
          <w:sz w:val="20"/>
          <w:szCs w:val="20"/>
          <w:lang w:val="es-ES"/>
        </w:rPr>
        <w:t>պահանջներին համապատասխան</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ներկայացնում</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է</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հայտ:</w:t>
      </w:r>
    </w:p>
    <w:p w:rsidR="006E5207" w:rsidRPr="00D524BC" w:rsidRDefault="006E5207" w:rsidP="006E5207">
      <w:pPr>
        <w:jc w:val="both"/>
        <w:rPr>
          <w:rFonts w:ascii="GHEA Grapalat" w:hAnsi="GHEA Grapalat"/>
          <w:sz w:val="12"/>
          <w:szCs w:val="12"/>
          <w:u w:val="single"/>
          <w:lang w:val="es-ES"/>
        </w:rPr>
      </w:pP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sz w:val="22"/>
          <w:szCs w:val="22"/>
          <w:u w:val="single"/>
          <w:lang w:val="es-ES"/>
        </w:rPr>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lang w:val="es-ES"/>
        </w:rPr>
        <w:t>-</w:t>
      </w:r>
      <w:r w:rsidRPr="00D524BC">
        <w:rPr>
          <w:rFonts w:ascii="GHEA Grapalat" w:hAnsi="GHEA Grapalat" w:cs="Sylfaen"/>
          <w:sz w:val="20"/>
          <w:szCs w:val="20"/>
          <w:lang w:val="es-ES"/>
        </w:rPr>
        <w:t>ն</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հայտնում</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և</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հավաստում</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է</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 xml:space="preserve">որ հանդիսանում է </w:t>
      </w: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cs="Sylfaen"/>
          <w:vertAlign w:val="superscript"/>
          <w:lang w:val="es-ES"/>
        </w:rPr>
        <w:t xml:space="preserve">                                             մասնակցի</w:t>
      </w:r>
      <w:r w:rsidRPr="00D524BC">
        <w:rPr>
          <w:rFonts w:ascii="GHEA Grapalat" w:hAnsi="GHEA Grapalat" w:cs="Arial"/>
          <w:vertAlign w:val="superscript"/>
          <w:lang w:val="es-ES"/>
        </w:rPr>
        <w:t xml:space="preserve"> </w:t>
      </w:r>
      <w:r w:rsidRPr="00D524BC">
        <w:rPr>
          <w:rFonts w:ascii="GHEA Grapalat" w:hAnsi="GHEA Grapalat" w:cs="Sylfaen"/>
          <w:vertAlign w:val="superscript"/>
          <w:lang w:val="es-ES"/>
        </w:rPr>
        <w:t>անվանումը</w:t>
      </w: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u w:val="single"/>
          <w:lang w:val="es-ES"/>
        </w:rPr>
        <w:tab/>
      </w:r>
      <w:r w:rsidRPr="00D524BC">
        <w:rPr>
          <w:rFonts w:ascii="GHEA Grapalat" w:hAnsi="GHEA Grapalat" w:cs="Sylfaen"/>
          <w:sz w:val="20"/>
          <w:szCs w:val="20"/>
          <w:lang w:val="es-ES"/>
        </w:rPr>
        <w:t xml:space="preserve">ռեզիդենտ:  </w:t>
      </w:r>
    </w:p>
    <w:p w:rsidR="006E5207" w:rsidRPr="00D524BC" w:rsidRDefault="006E5207" w:rsidP="006E5207">
      <w:pPr>
        <w:jc w:val="both"/>
        <w:rPr>
          <w:rFonts w:ascii="GHEA Grapalat" w:hAnsi="GHEA Grapalat" w:cs="Arial"/>
          <w:vertAlign w:val="superscript"/>
          <w:lang w:val="es-ES"/>
        </w:rPr>
      </w:pPr>
      <w:r w:rsidRPr="00D524BC">
        <w:rPr>
          <w:rFonts w:ascii="GHEA Grapalat" w:hAnsi="GHEA Grapalat" w:cs="Arial"/>
          <w:vertAlign w:val="superscript"/>
          <w:lang w:val="es-ES"/>
        </w:rPr>
        <w:t xml:space="preserve">                                               երկրի անվանումը</w:t>
      </w: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cs="Sylfaen"/>
          <w:sz w:val="20"/>
          <w:szCs w:val="20"/>
          <w:lang w:val="es-ES"/>
        </w:rPr>
        <w:t xml:space="preserve">                </w:t>
      </w: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sz w:val="20"/>
          <w:szCs w:val="20"/>
          <w:u w:val="single"/>
          <w:lang w:val="es-ES"/>
        </w:rPr>
        <w:t xml:space="preserve">                                         </w:t>
      </w:r>
      <w:r w:rsidRPr="00D524BC">
        <w:rPr>
          <w:rFonts w:ascii="GHEA Grapalat" w:hAnsi="GHEA Grapalat"/>
          <w:sz w:val="20"/>
          <w:szCs w:val="20"/>
          <w:lang w:val="es-ES"/>
        </w:rPr>
        <w:t>-</w:t>
      </w:r>
      <w:r w:rsidRPr="00D524BC">
        <w:rPr>
          <w:rFonts w:ascii="GHEA Grapalat" w:hAnsi="GHEA Grapalat" w:cs="Sylfaen"/>
          <w:sz w:val="20"/>
          <w:szCs w:val="20"/>
          <w:lang w:val="es-ES"/>
        </w:rPr>
        <w:t>ի՝</w:t>
      </w:r>
    </w:p>
    <w:p w:rsidR="006E5207" w:rsidRPr="00D524BC" w:rsidRDefault="006E5207" w:rsidP="006E5207">
      <w:pPr>
        <w:jc w:val="both"/>
        <w:rPr>
          <w:rFonts w:ascii="GHEA Grapalat" w:hAnsi="GHEA Grapalat" w:cs="Sylfaen"/>
          <w:sz w:val="20"/>
          <w:szCs w:val="20"/>
          <w:lang w:val="es-ES"/>
        </w:rPr>
      </w:pPr>
      <w:r w:rsidRPr="00D524BC">
        <w:rPr>
          <w:rFonts w:ascii="GHEA Grapalat" w:hAnsi="GHEA Grapalat" w:cs="Sylfaen"/>
          <w:vertAlign w:val="superscript"/>
          <w:lang w:val="es-ES"/>
        </w:rPr>
        <w:t xml:space="preserve">          մասնակցի</w:t>
      </w:r>
      <w:r w:rsidRPr="00D524BC">
        <w:rPr>
          <w:rFonts w:ascii="GHEA Grapalat" w:hAnsi="GHEA Grapalat" w:cs="Arial"/>
          <w:vertAlign w:val="superscript"/>
          <w:lang w:val="es-ES"/>
        </w:rPr>
        <w:t xml:space="preserve"> </w:t>
      </w:r>
      <w:r w:rsidRPr="00D524BC">
        <w:rPr>
          <w:rFonts w:ascii="GHEA Grapalat" w:hAnsi="GHEA Grapalat" w:cs="Sylfaen"/>
          <w:vertAlign w:val="superscript"/>
          <w:lang w:val="es-ES"/>
        </w:rPr>
        <w:t>անվանումը</w:t>
      </w:r>
      <w:r w:rsidRPr="00D524BC">
        <w:rPr>
          <w:rFonts w:ascii="GHEA Grapalat" w:hAnsi="GHEA Grapalat" w:cs="Arial"/>
          <w:vertAlign w:val="superscript"/>
          <w:lang w:val="es-ES"/>
        </w:rPr>
        <w:t xml:space="preserve">   </w:t>
      </w:r>
    </w:p>
    <w:p w:rsidR="006E5207" w:rsidRPr="00D524BC" w:rsidRDefault="006E5207" w:rsidP="006E5207">
      <w:pPr>
        <w:numPr>
          <w:ilvl w:val="0"/>
          <w:numId w:val="7"/>
        </w:numPr>
        <w:jc w:val="both"/>
        <w:rPr>
          <w:rFonts w:ascii="GHEA Grapalat" w:hAnsi="GHEA Grapalat" w:cs="Arial"/>
          <w:szCs w:val="22"/>
          <w:u w:val="single"/>
          <w:lang w:val="es-ES"/>
        </w:rPr>
      </w:pPr>
      <w:r w:rsidRPr="00D524BC">
        <w:rPr>
          <w:rFonts w:ascii="GHEA Grapalat" w:hAnsi="GHEA Grapalat" w:cs="Arial"/>
          <w:sz w:val="20"/>
          <w:szCs w:val="20"/>
          <w:lang w:val="es-ES"/>
        </w:rPr>
        <w:t xml:space="preserve">հարկ վճարողի հաշվառման համարն </w:t>
      </w:r>
      <w:r w:rsidRPr="00D524BC">
        <w:rPr>
          <w:rFonts w:ascii="GHEA Grapalat" w:hAnsi="GHEA Grapalat" w:cs="Sylfaen"/>
          <w:sz w:val="20"/>
          <w:szCs w:val="20"/>
          <w:lang w:val="es-ES"/>
        </w:rPr>
        <w:t>է</w:t>
      </w:r>
      <w:r w:rsidRPr="00D524BC">
        <w:rPr>
          <w:rFonts w:ascii="GHEA Grapalat" w:hAnsi="GHEA Grapalat" w:cs="Arial"/>
          <w:sz w:val="20"/>
          <w:szCs w:val="20"/>
          <w:lang w:val="es-ES"/>
        </w:rPr>
        <w:t>`</w:t>
      </w:r>
      <w:r w:rsidRPr="00D524BC">
        <w:rPr>
          <w:rFonts w:ascii="GHEA Grapalat" w:hAnsi="GHEA Grapalat" w:cs="Arial"/>
          <w:szCs w:val="22"/>
          <w:lang w:val="es-ES"/>
        </w:rPr>
        <w:t xml:space="preserve"> </w:t>
      </w:r>
      <w:r w:rsidRPr="00D524BC">
        <w:rPr>
          <w:rFonts w:ascii="GHEA Grapalat" w:hAnsi="GHEA Grapalat" w:cs="Arial"/>
          <w:szCs w:val="22"/>
          <w:u w:val="single"/>
          <w:lang w:val="es-ES"/>
        </w:rPr>
        <w:tab/>
      </w:r>
      <w:r w:rsidRPr="00D524BC">
        <w:rPr>
          <w:rFonts w:ascii="GHEA Grapalat" w:hAnsi="GHEA Grapalat" w:cs="Arial"/>
          <w:szCs w:val="22"/>
          <w:u w:val="single"/>
          <w:lang w:val="es-ES"/>
        </w:rPr>
        <w:tab/>
      </w:r>
      <w:r w:rsidRPr="00D524BC">
        <w:rPr>
          <w:rFonts w:ascii="GHEA Grapalat" w:hAnsi="GHEA Grapalat" w:cs="Arial"/>
          <w:szCs w:val="22"/>
          <w:u w:val="single"/>
          <w:lang w:val="es-ES"/>
        </w:rPr>
        <w:tab/>
      </w:r>
      <w:r w:rsidRPr="00D524BC">
        <w:rPr>
          <w:rFonts w:ascii="GHEA Grapalat" w:hAnsi="GHEA Grapalat" w:cs="Arial"/>
          <w:szCs w:val="22"/>
          <w:u w:val="single"/>
          <w:lang w:val="es-ES"/>
        </w:rPr>
        <w:tab/>
      </w:r>
      <w:r w:rsidRPr="00D524BC">
        <w:rPr>
          <w:rFonts w:ascii="GHEA Grapalat" w:hAnsi="GHEA Grapalat" w:cs="Arial"/>
          <w:szCs w:val="22"/>
          <w:u w:val="single"/>
          <w:lang w:val="es-ES"/>
        </w:rPr>
        <w:tab/>
        <w:t>:</w:t>
      </w:r>
    </w:p>
    <w:p w:rsidR="006E5207" w:rsidRPr="00D524BC" w:rsidRDefault="006E5207" w:rsidP="006E7861">
      <w:pPr>
        <w:ind w:left="1416" w:firstLine="708"/>
        <w:jc w:val="both"/>
        <w:rPr>
          <w:rFonts w:ascii="GHEA Grapalat" w:hAnsi="GHEA Grapalat" w:cs="Arial"/>
          <w:vertAlign w:val="superscript"/>
          <w:lang w:val="es-ES"/>
        </w:rPr>
      </w:pPr>
      <w:r w:rsidRPr="00D524BC">
        <w:rPr>
          <w:rFonts w:ascii="GHEA Grapalat" w:hAnsi="GHEA Grapalat" w:cs="Sylfaen"/>
          <w:vertAlign w:val="superscript"/>
          <w:lang w:val="es-ES"/>
        </w:rPr>
        <w:t xml:space="preserve">               </w:t>
      </w:r>
      <w:r w:rsidRPr="00D524BC">
        <w:rPr>
          <w:rFonts w:ascii="GHEA Grapalat" w:hAnsi="GHEA Grapalat" w:cs="Arial"/>
          <w:vertAlign w:val="superscript"/>
          <w:lang w:val="es-ES"/>
        </w:rPr>
        <w:t xml:space="preserve">                                                      հարկի վճարողի հաշվառման համարը</w:t>
      </w:r>
    </w:p>
    <w:p w:rsidR="006E5207" w:rsidRPr="00D524BC" w:rsidRDefault="006E5207" w:rsidP="006E5207">
      <w:pPr>
        <w:jc w:val="both"/>
        <w:rPr>
          <w:rFonts w:ascii="GHEA Grapalat" w:hAnsi="GHEA Grapalat"/>
          <w:sz w:val="22"/>
          <w:szCs w:val="22"/>
          <w:lang w:val="es-ES"/>
        </w:rPr>
      </w:pPr>
    </w:p>
    <w:p w:rsidR="006E5207" w:rsidRPr="00D524BC" w:rsidRDefault="006E5207" w:rsidP="006E5207">
      <w:pPr>
        <w:numPr>
          <w:ilvl w:val="0"/>
          <w:numId w:val="7"/>
        </w:numPr>
        <w:jc w:val="both"/>
        <w:rPr>
          <w:rFonts w:ascii="GHEA Grapalat" w:hAnsi="GHEA Grapalat"/>
          <w:sz w:val="22"/>
          <w:szCs w:val="22"/>
          <w:u w:val="single"/>
          <w:lang w:val="es-ES"/>
        </w:rPr>
      </w:pPr>
      <w:r w:rsidRPr="00D524BC">
        <w:rPr>
          <w:rFonts w:ascii="GHEA Grapalat" w:hAnsi="GHEA Grapalat" w:cs="Sylfaen"/>
          <w:sz w:val="20"/>
          <w:szCs w:val="20"/>
          <w:lang w:val="es-ES"/>
        </w:rPr>
        <w:t>էլեկտրոնային</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փոստի</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հասցեն</w:t>
      </w:r>
      <w:r w:rsidRPr="00D524BC">
        <w:rPr>
          <w:rFonts w:ascii="GHEA Grapalat" w:hAnsi="GHEA Grapalat" w:cs="Arial"/>
          <w:sz w:val="20"/>
          <w:szCs w:val="20"/>
          <w:lang w:val="es-ES"/>
        </w:rPr>
        <w:t xml:space="preserve"> </w:t>
      </w:r>
      <w:r w:rsidRPr="00D524BC">
        <w:rPr>
          <w:rFonts w:ascii="GHEA Grapalat" w:hAnsi="GHEA Grapalat" w:cs="Sylfaen"/>
          <w:sz w:val="20"/>
          <w:szCs w:val="20"/>
          <w:lang w:val="es-ES"/>
        </w:rPr>
        <w:t>է</w:t>
      </w:r>
      <w:r w:rsidRPr="00D524BC">
        <w:rPr>
          <w:rFonts w:ascii="GHEA Grapalat" w:hAnsi="GHEA Grapalat" w:cs="Arial"/>
          <w:sz w:val="20"/>
          <w:szCs w:val="20"/>
          <w:lang w:val="es-ES"/>
        </w:rPr>
        <w:t>`</w:t>
      </w:r>
      <w:r w:rsidRPr="00D524BC">
        <w:rPr>
          <w:rFonts w:ascii="GHEA Grapalat" w:hAnsi="GHEA Grapalat" w:cs="Arial"/>
          <w:szCs w:val="22"/>
          <w:lang w:val="es-ES"/>
        </w:rPr>
        <w:t xml:space="preserve"> </w:t>
      </w:r>
      <w:r w:rsidRPr="00D524BC">
        <w:rPr>
          <w:rFonts w:ascii="GHEA Grapalat" w:hAnsi="GHEA Grapalat"/>
          <w:u w:val="single"/>
          <w:lang w:val="es-ES"/>
        </w:rPr>
        <w:tab/>
      </w:r>
      <w:r w:rsidRPr="00D524BC">
        <w:rPr>
          <w:rFonts w:ascii="GHEA Grapalat" w:hAnsi="GHEA Grapalat"/>
          <w:u w:val="single"/>
          <w:lang w:val="es-ES"/>
        </w:rPr>
        <w:tab/>
      </w:r>
      <w:r w:rsidRPr="00D524BC">
        <w:rPr>
          <w:rFonts w:ascii="GHEA Grapalat" w:hAnsi="GHEA Grapalat"/>
          <w:u w:val="single"/>
          <w:lang w:val="es-ES"/>
        </w:rPr>
        <w:tab/>
      </w:r>
      <w:r w:rsidRPr="00D524BC">
        <w:rPr>
          <w:rFonts w:ascii="GHEA Grapalat" w:hAnsi="GHEA Grapalat"/>
          <w:u w:val="single"/>
          <w:lang w:val="es-ES"/>
        </w:rPr>
        <w:tab/>
      </w:r>
      <w:r w:rsidRPr="00D524BC">
        <w:rPr>
          <w:rFonts w:ascii="GHEA Grapalat" w:hAnsi="GHEA Grapalat"/>
          <w:u w:val="single"/>
          <w:lang w:val="es-ES"/>
        </w:rPr>
        <w:tab/>
        <w:t>:</w:t>
      </w:r>
    </w:p>
    <w:p w:rsidR="006E5207" w:rsidRPr="00D524BC" w:rsidRDefault="006E5207" w:rsidP="006E5207">
      <w:pPr>
        <w:jc w:val="both"/>
        <w:rPr>
          <w:rFonts w:ascii="GHEA Grapalat" w:hAnsi="GHEA Grapalat"/>
          <w:sz w:val="10"/>
          <w:szCs w:val="10"/>
          <w:lang w:val="es-ES"/>
        </w:rPr>
      </w:pPr>
      <w:r w:rsidRPr="00D524BC">
        <w:rPr>
          <w:rFonts w:ascii="GHEA Grapalat" w:hAnsi="GHEA Grapalat" w:cs="Sylfaen"/>
          <w:vertAlign w:val="superscript"/>
          <w:lang w:val="es-ES"/>
        </w:rPr>
        <w:t xml:space="preserve">              </w:t>
      </w:r>
      <w:r w:rsidRPr="00D524BC">
        <w:rPr>
          <w:rFonts w:ascii="GHEA Grapalat" w:hAnsi="GHEA Grapalat" w:cs="Arial"/>
          <w:vertAlign w:val="superscript"/>
          <w:lang w:val="es-ES"/>
        </w:rPr>
        <w:t xml:space="preserve">                                                                                                                         էլեկտրոնային փոստի հասցեն</w:t>
      </w:r>
    </w:p>
    <w:p w:rsidR="006E5207" w:rsidRPr="00D524BC" w:rsidRDefault="006E5207" w:rsidP="006E7861">
      <w:pPr>
        <w:tabs>
          <w:tab w:val="left" w:pos="2790"/>
        </w:tabs>
        <w:rPr>
          <w:rFonts w:ascii="GHEA Grapalat" w:hAnsi="GHEA Grapalat"/>
          <w:sz w:val="10"/>
          <w:szCs w:val="10"/>
          <w:lang w:val="es-ES"/>
        </w:rPr>
      </w:pPr>
    </w:p>
    <w:p w:rsidR="006E5207" w:rsidRPr="00D524BC" w:rsidRDefault="006E5207" w:rsidP="006E5207">
      <w:pPr>
        <w:jc w:val="right"/>
        <w:rPr>
          <w:rFonts w:ascii="GHEA Grapalat" w:hAnsi="GHEA Grapalat"/>
          <w:sz w:val="10"/>
          <w:szCs w:val="10"/>
          <w:lang w:val="es-ES"/>
        </w:rPr>
      </w:pPr>
    </w:p>
    <w:p w:rsidR="006E5207" w:rsidRPr="00D524BC" w:rsidRDefault="006E5207" w:rsidP="006E5207">
      <w:pPr>
        <w:jc w:val="right"/>
        <w:rPr>
          <w:rFonts w:ascii="GHEA Grapalat" w:hAnsi="GHEA Grapalat"/>
          <w:sz w:val="10"/>
          <w:szCs w:val="10"/>
          <w:lang w:val="hy-AM"/>
        </w:rPr>
      </w:pPr>
    </w:p>
    <w:p w:rsidR="006E5207" w:rsidRPr="00D524BC" w:rsidRDefault="006E5207" w:rsidP="006E5207">
      <w:pPr>
        <w:numPr>
          <w:ilvl w:val="0"/>
          <w:numId w:val="7"/>
        </w:numPr>
        <w:jc w:val="both"/>
        <w:rPr>
          <w:rFonts w:ascii="GHEA Grapalat" w:hAnsi="GHEA Grapalat" w:cs="Arial"/>
          <w:vertAlign w:val="superscript"/>
          <w:lang w:val="es-ES"/>
        </w:rPr>
      </w:pPr>
      <w:r w:rsidRPr="00D524BC">
        <w:rPr>
          <w:rFonts w:ascii="GHEA Grapalat" w:hAnsi="GHEA Grapalat"/>
          <w:sz w:val="20"/>
          <w:szCs w:val="20"/>
          <w:lang w:val="hy-AM"/>
        </w:rPr>
        <w:t>գործունեության հասցեն է՝ -------------------------------------------------:</w:t>
      </w:r>
      <w:r w:rsidRPr="00D524BC">
        <w:rPr>
          <w:rFonts w:ascii="GHEA Grapalat" w:hAnsi="GHEA Grapalat"/>
          <w:sz w:val="20"/>
          <w:szCs w:val="20"/>
          <w:lang w:val="es-ES"/>
        </w:rPr>
        <w:t xml:space="preserve">                                     </w:t>
      </w:r>
    </w:p>
    <w:p w:rsidR="006E5207" w:rsidRPr="00D524BC" w:rsidRDefault="006E7861" w:rsidP="006E5207">
      <w:pPr>
        <w:jc w:val="both"/>
        <w:rPr>
          <w:rFonts w:ascii="GHEA Grapalat" w:hAnsi="GHEA Grapalat"/>
          <w:sz w:val="16"/>
          <w:szCs w:val="16"/>
          <w:lang w:val="hy-AM"/>
        </w:rPr>
      </w:pPr>
      <w:r w:rsidRPr="00D524BC">
        <w:rPr>
          <w:rFonts w:ascii="GHEA Grapalat" w:hAnsi="GHEA Grapalat"/>
          <w:sz w:val="16"/>
          <w:szCs w:val="16"/>
          <w:lang w:val="hy-AM"/>
        </w:rPr>
        <w:t xml:space="preserve">         </w:t>
      </w:r>
      <w:r w:rsidR="006E5207" w:rsidRPr="00D524BC">
        <w:rPr>
          <w:rFonts w:ascii="GHEA Grapalat" w:hAnsi="GHEA Grapalat"/>
          <w:sz w:val="16"/>
          <w:szCs w:val="16"/>
          <w:lang w:val="hy-AM"/>
        </w:rPr>
        <w:t xml:space="preserve">                                                                                            գործունեության հասցեն</w:t>
      </w:r>
    </w:p>
    <w:p w:rsidR="006E5207" w:rsidRPr="00D524BC" w:rsidRDefault="006E5207" w:rsidP="006E5207">
      <w:pPr>
        <w:jc w:val="right"/>
        <w:rPr>
          <w:rFonts w:ascii="GHEA Grapalat" w:hAnsi="GHEA Grapalat"/>
          <w:sz w:val="10"/>
          <w:szCs w:val="10"/>
          <w:lang w:val="hy-AM"/>
        </w:rPr>
      </w:pPr>
    </w:p>
    <w:p w:rsidR="006E5207" w:rsidRPr="00D524BC" w:rsidRDefault="006E5207" w:rsidP="006E5207">
      <w:pPr>
        <w:ind w:firstLine="708"/>
        <w:jc w:val="both"/>
        <w:rPr>
          <w:rFonts w:ascii="GHEA Grapalat" w:hAnsi="GHEA Grapalat" w:cs="Arial"/>
          <w:sz w:val="20"/>
          <w:szCs w:val="20"/>
          <w:lang w:val="hy-AM"/>
        </w:rPr>
      </w:pPr>
    </w:p>
    <w:p w:rsidR="006E5207" w:rsidRPr="00D524BC" w:rsidRDefault="006E5207" w:rsidP="006E5207">
      <w:pPr>
        <w:numPr>
          <w:ilvl w:val="0"/>
          <w:numId w:val="7"/>
        </w:numPr>
        <w:jc w:val="both"/>
        <w:rPr>
          <w:rFonts w:ascii="GHEA Grapalat" w:hAnsi="GHEA Grapalat" w:cs="Arial"/>
          <w:vertAlign w:val="superscript"/>
          <w:lang w:val="es-ES"/>
        </w:rPr>
      </w:pPr>
      <w:r w:rsidRPr="00D524BC">
        <w:rPr>
          <w:rFonts w:ascii="GHEA Grapalat" w:hAnsi="GHEA Grapalat"/>
          <w:sz w:val="20"/>
          <w:szCs w:val="20"/>
          <w:lang w:val="hy-AM"/>
        </w:rPr>
        <w:t>հեռախոսահամարն է՝ -------------------------------------------------:</w:t>
      </w:r>
      <w:r w:rsidRPr="00D524BC">
        <w:rPr>
          <w:rFonts w:ascii="GHEA Grapalat" w:hAnsi="GHEA Grapalat"/>
          <w:sz w:val="20"/>
          <w:szCs w:val="20"/>
          <w:lang w:val="es-ES"/>
        </w:rPr>
        <w:t xml:space="preserve">                                     </w:t>
      </w:r>
    </w:p>
    <w:p w:rsidR="006E5207" w:rsidRPr="00D524BC" w:rsidRDefault="006E5207" w:rsidP="006E7861">
      <w:pPr>
        <w:ind w:left="3540"/>
        <w:jc w:val="both"/>
        <w:rPr>
          <w:rFonts w:ascii="GHEA Grapalat" w:hAnsi="GHEA Grapalat"/>
          <w:sz w:val="16"/>
          <w:szCs w:val="16"/>
        </w:rPr>
      </w:pPr>
      <w:r w:rsidRPr="00D524BC">
        <w:rPr>
          <w:rFonts w:ascii="GHEA Grapalat" w:hAnsi="GHEA Grapalat"/>
          <w:sz w:val="16"/>
          <w:szCs w:val="16"/>
          <w:lang w:val="hy-AM"/>
        </w:rPr>
        <w:t>հեռախոսի համարը</w:t>
      </w:r>
    </w:p>
    <w:p w:rsidR="006E5207" w:rsidRPr="00D524BC" w:rsidRDefault="006E5207" w:rsidP="006E5207">
      <w:pPr>
        <w:ind w:firstLine="709"/>
        <w:jc w:val="both"/>
        <w:rPr>
          <w:rFonts w:ascii="GHEA Grapalat" w:hAnsi="GHEA Grapalat" w:cs="Arial"/>
          <w:sz w:val="20"/>
          <w:szCs w:val="20"/>
          <w:lang w:val="hy-AM"/>
        </w:rPr>
      </w:pPr>
    </w:p>
    <w:p w:rsidR="006E5207" w:rsidRPr="00D524BC" w:rsidRDefault="006E5207" w:rsidP="006E5207">
      <w:pPr>
        <w:ind w:firstLine="709"/>
        <w:jc w:val="both"/>
        <w:rPr>
          <w:rFonts w:ascii="GHEA Grapalat" w:hAnsi="GHEA Grapalat"/>
          <w:sz w:val="20"/>
          <w:lang w:val="es-ES"/>
        </w:rPr>
      </w:pPr>
      <w:r w:rsidRPr="00D524BC">
        <w:rPr>
          <w:rFonts w:ascii="GHEA Grapalat" w:hAnsi="GHEA Grapalat" w:cs="Arial"/>
          <w:sz w:val="20"/>
          <w:szCs w:val="20"/>
          <w:lang w:val="es-ES"/>
        </w:rPr>
        <w:t>Սույնով</w:t>
      </w:r>
      <w:r w:rsidRPr="00D524BC">
        <w:rPr>
          <w:rFonts w:ascii="GHEA Grapalat" w:hAnsi="GHEA Grapalat"/>
          <w:sz w:val="20"/>
          <w:lang w:val="hy-AM"/>
        </w:rPr>
        <w:t xml:space="preserve">  </w:t>
      </w:r>
      <w:r w:rsidRPr="00D524BC">
        <w:rPr>
          <w:rFonts w:ascii="GHEA Grapalat" w:hAnsi="GHEA Grapalat"/>
          <w:sz w:val="20"/>
          <w:u w:val="single"/>
          <w:lang w:val="hy-AM"/>
        </w:rPr>
        <w:t xml:space="preserve">                                                </w:t>
      </w:r>
      <w:r w:rsidRPr="00D524BC">
        <w:rPr>
          <w:rFonts w:ascii="GHEA Grapalat" w:hAnsi="GHEA Grapalat"/>
          <w:sz w:val="20"/>
          <w:u w:val="single"/>
          <w:lang w:val="es-ES"/>
        </w:rPr>
        <w:t xml:space="preserve">                         </w:t>
      </w:r>
      <w:r w:rsidRPr="00D524BC">
        <w:rPr>
          <w:rFonts w:ascii="GHEA Grapalat" w:hAnsi="GHEA Grapalat"/>
          <w:sz w:val="20"/>
          <w:u w:val="single"/>
          <w:lang w:val="hy-AM"/>
        </w:rPr>
        <w:t xml:space="preserve">          </w:t>
      </w:r>
      <w:r w:rsidRPr="00D524BC">
        <w:rPr>
          <w:rFonts w:ascii="GHEA Grapalat" w:hAnsi="GHEA Grapalat"/>
          <w:lang w:val="hy-AM"/>
        </w:rPr>
        <w:t>-</w:t>
      </w:r>
      <w:r w:rsidRPr="00D524BC">
        <w:rPr>
          <w:rFonts w:ascii="GHEA Grapalat" w:hAnsi="GHEA Grapalat" w:cs="Arial"/>
          <w:sz w:val="20"/>
          <w:szCs w:val="20"/>
          <w:lang w:val="es-ES"/>
        </w:rPr>
        <w:t>ն հայտարարում և հավաստում է, որ՝</w:t>
      </w:r>
      <w:r w:rsidRPr="00D524BC">
        <w:rPr>
          <w:rFonts w:ascii="GHEA Grapalat" w:hAnsi="GHEA Grapalat" w:cs="Arial"/>
          <w:lang w:val="hy-AM"/>
        </w:rPr>
        <w:t xml:space="preserve"> </w:t>
      </w:r>
    </w:p>
    <w:p w:rsidR="006E5207" w:rsidRPr="00D524BC" w:rsidRDefault="006E5207" w:rsidP="006E5207">
      <w:pPr>
        <w:jc w:val="both"/>
        <w:rPr>
          <w:rFonts w:ascii="GHEA Grapalat" w:hAnsi="GHEA Grapalat"/>
          <w:i/>
          <w:sz w:val="16"/>
          <w:vertAlign w:val="superscript"/>
          <w:lang w:val="es-ES"/>
        </w:rPr>
      </w:pP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es-ES"/>
        </w:rPr>
        <w:t xml:space="preserve">                                    </w:t>
      </w:r>
      <w:r w:rsidRPr="00D524BC">
        <w:rPr>
          <w:rFonts w:ascii="GHEA Grapalat" w:hAnsi="GHEA Grapalat" w:cs="Sylfaen"/>
          <w:vertAlign w:val="superscript"/>
          <w:lang w:val="hy-AM"/>
        </w:rPr>
        <w:t>մասնակցի անվանում</w:t>
      </w:r>
    </w:p>
    <w:p w:rsidR="006E5207" w:rsidRPr="00D524BC" w:rsidRDefault="006E5207" w:rsidP="006E5207">
      <w:pPr>
        <w:ind w:firstLine="708"/>
        <w:jc w:val="both"/>
        <w:rPr>
          <w:rFonts w:ascii="GHEA Grapalat" w:hAnsi="GHEA Grapalat" w:cs="Sylfaen"/>
          <w:sz w:val="20"/>
          <w:lang w:val="hy-AM"/>
        </w:rPr>
      </w:pPr>
      <w:r w:rsidRPr="00D524BC">
        <w:rPr>
          <w:rFonts w:ascii="GHEA Grapalat" w:hAnsi="GHEA Grapalat" w:cs="Arial"/>
          <w:sz w:val="20"/>
          <w:szCs w:val="20"/>
          <w:lang w:val="es-ES"/>
        </w:rPr>
        <w:t xml:space="preserve">1) բավարարում է </w:t>
      </w:r>
      <w:r w:rsidR="0069073C" w:rsidRPr="00D524BC">
        <w:rPr>
          <w:rFonts w:ascii="GHEA Grapalat" w:hAnsi="GHEA Grapalat"/>
          <w:sz w:val="20"/>
          <w:lang w:val="af-ZA"/>
        </w:rPr>
        <w:t>ԱՄ</w:t>
      </w:r>
      <w:r w:rsidR="00964032" w:rsidRPr="00D524BC">
        <w:rPr>
          <w:rFonts w:ascii="GHEA Grapalat" w:hAnsi="GHEA Grapalat"/>
          <w:sz w:val="20"/>
        </w:rPr>
        <w:t>Մ</w:t>
      </w:r>
      <w:r w:rsidR="0069073C" w:rsidRPr="00D524BC">
        <w:rPr>
          <w:rFonts w:ascii="GHEA Grapalat" w:hAnsi="GHEA Grapalat"/>
          <w:sz w:val="20"/>
          <w:lang w:val="af-ZA"/>
        </w:rPr>
        <w:t>ՀՄԴ-ԳՀԱՊՁԲ-</w:t>
      </w:r>
      <w:r w:rsidR="00CB0B33">
        <w:rPr>
          <w:rFonts w:ascii="GHEA Grapalat" w:hAnsi="GHEA Grapalat"/>
          <w:sz w:val="20"/>
          <w:lang w:val="af-ZA"/>
        </w:rPr>
        <w:t>20</w:t>
      </w:r>
      <w:r w:rsidR="0069073C" w:rsidRPr="00D524BC">
        <w:rPr>
          <w:rFonts w:ascii="GHEA Grapalat" w:hAnsi="GHEA Grapalat"/>
          <w:sz w:val="20"/>
          <w:lang w:val="af-ZA"/>
        </w:rPr>
        <w:t>/0</w:t>
      </w:r>
      <w:r w:rsidR="009A39B7">
        <w:rPr>
          <w:rFonts w:ascii="GHEA Grapalat" w:hAnsi="GHEA Grapalat"/>
          <w:sz w:val="20"/>
          <w:lang w:val="af-ZA"/>
        </w:rPr>
        <w:t>2</w:t>
      </w:r>
      <w:r w:rsidR="0069073C" w:rsidRPr="00D524BC">
        <w:rPr>
          <w:rFonts w:ascii="GHEA Grapalat" w:hAnsi="GHEA Grapalat" w:cs="Sylfaen"/>
          <w:b/>
          <w:sz w:val="20"/>
          <w:lang w:val="es-ES"/>
        </w:rPr>
        <w:t xml:space="preserve"> </w:t>
      </w:r>
      <w:r w:rsidRPr="00D524BC">
        <w:rPr>
          <w:rFonts w:ascii="GHEA Grapalat" w:hAnsi="GHEA Grapalat" w:cs="Arial"/>
          <w:sz w:val="20"/>
          <w:szCs w:val="20"/>
          <w:lang w:val="es-ES"/>
        </w:rPr>
        <w:t xml:space="preserve">ծածկագրով  </w:t>
      </w:r>
      <w:r w:rsidR="0069073C" w:rsidRPr="00D524BC">
        <w:rPr>
          <w:rFonts w:ascii="GHEA Grapalat" w:hAnsi="GHEA Grapalat" w:cs="Arial"/>
          <w:sz w:val="20"/>
          <w:szCs w:val="20"/>
          <w:lang w:val="ru-RU"/>
        </w:rPr>
        <w:t>գնանշման</w:t>
      </w:r>
      <w:r w:rsidR="0069073C" w:rsidRPr="00D524BC">
        <w:rPr>
          <w:rFonts w:ascii="GHEA Grapalat" w:hAnsi="GHEA Grapalat" w:cs="Arial"/>
          <w:sz w:val="20"/>
          <w:szCs w:val="20"/>
          <w:lang w:val="es-ES"/>
        </w:rPr>
        <w:t xml:space="preserve"> </w:t>
      </w:r>
      <w:r w:rsidR="0069073C" w:rsidRPr="00D524BC">
        <w:rPr>
          <w:rFonts w:ascii="GHEA Grapalat" w:hAnsi="GHEA Grapalat" w:cs="Arial"/>
          <w:sz w:val="20"/>
          <w:szCs w:val="20"/>
          <w:lang w:val="ru-RU"/>
        </w:rPr>
        <w:t>հարցման</w:t>
      </w:r>
      <w:r w:rsidRPr="00D524BC">
        <w:rPr>
          <w:rFonts w:ascii="GHEA Grapalat" w:hAnsi="GHEA Grapalat" w:cs="Arial"/>
          <w:sz w:val="20"/>
          <w:szCs w:val="20"/>
          <w:lang w:val="es-ES"/>
        </w:rPr>
        <w:t xml:space="preserve"> հրավերով սահմանված մասնակցության իրավունքի պահանջներին </w:t>
      </w:r>
      <w:r w:rsidRPr="00D524BC">
        <w:rPr>
          <w:rFonts w:ascii="GHEA Grapalat" w:hAnsi="GHEA Grapalat" w:cs="Arial"/>
          <w:sz w:val="20"/>
          <w:szCs w:val="20"/>
          <w:lang w:val="hy-AM"/>
        </w:rPr>
        <w:t xml:space="preserve"> և </w:t>
      </w:r>
      <w:r w:rsidRPr="00D524BC">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D524BC">
        <w:rPr>
          <w:rFonts w:ascii="GHEA Grapalat" w:hAnsi="GHEA Grapalat" w:cs="Sylfaen"/>
          <w:sz w:val="20"/>
          <w:lang w:val="es-ES"/>
        </w:rPr>
        <w:t>.</w:t>
      </w:r>
      <w:r w:rsidRPr="00D524BC">
        <w:rPr>
          <w:rFonts w:ascii="GHEA Grapalat" w:hAnsi="GHEA Grapalat" w:cs="Sylfaen"/>
          <w:sz w:val="20"/>
          <w:lang w:val="hy-AM"/>
        </w:rPr>
        <w:t xml:space="preserve"> </w:t>
      </w:r>
    </w:p>
    <w:p w:rsidR="006E5207" w:rsidRPr="00D524BC" w:rsidRDefault="006E5207" w:rsidP="006E5207">
      <w:pPr>
        <w:ind w:firstLine="708"/>
        <w:jc w:val="both"/>
        <w:rPr>
          <w:rFonts w:ascii="GHEA Grapalat" w:hAnsi="GHEA Grapalat" w:cs="Arial"/>
          <w:sz w:val="22"/>
          <w:szCs w:val="22"/>
          <w:lang w:val="es-ES"/>
        </w:rPr>
      </w:pPr>
      <w:r w:rsidRPr="00D524BC">
        <w:rPr>
          <w:rFonts w:ascii="GHEA Grapalat" w:hAnsi="GHEA Grapalat" w:cs="Arial"/>
          <w:sz w:val="20"/>
          <w:szCs w:val="20"/>
          <w:lang w:val="hy-AM"/>
        </w:rPr>
        <w:t>2</w:t>
      </w:r>
      <w:r w:rsidRPr="00D524BC">
        <w:rPr>
          <w:rFonts w:ascii="GHEA Grapalat" w:hAnsi="GHEA Grapalat" w:cs="Arial"/>
          <w:sz w:val="20"/>
          <w:szCs w:val="20"/>
          <w:lang w:val="es-ES"/>
        </w:rPr>
        <w:t xml:space="preserve">) </w:t>
      </w:r>
      <w:r w:rsidR="0069073C" w:rsidRPr="00D524BC">
        <w:rPr>
          <w:rFonts w:ascii="GHEA Grapalat" w:hAnsi="GHEA Grapalat"/>
          <w:sz w:val="20"/>
          <w:lang w:val="af-ZA"/>
        </w:rPr>
        <w:t>ԱՄ</w:t>
      </w:r>
      <w:r w:rsidR="00964032" w:rsidRPr="00D524BC">
        <w:rPr>
          <w:rFonts w:ascii="GHEA Grapalat" w:hAnsi="GHEA Grapalat"/>
          <w:sz w:val="20"/>
          <w:lang w:val="hy-AM"/>
        </w:rPr>
        <w:t>Մ</w:t>
      </w:r>
      <w:r w:rsidR="0069073C" w:rsidRPr="00D524BC">
        <w:rPr>
          <w:rFonts w:ascii="GHEA Grapalat" w:hAnsi="GHEA Grapalat"/>
          <w:sz w:val="20"/>
          <w:lang w:val="af-ZA"/>
        </w:rPr>
        <w:t>ՀՄԴ-ԳՀԱՊՁԲ-</w:t>
      </w:r>
      <w:r w:rsidR="00CB0B33">
        <w:rPr>
          <w:rFonts w:ascii="GHEA Grapalat" w:hAnsi="GHEA Grapalat"/>
          <w:sz w:val="20"/>
          <w:lang w:val="af-ZA"/>
        </w:rPr>
        <w:t>20</w:t>
      </w:r>
      <w:r w:rsidR="0069073C" w:rsidRPr="00D524BC">
        <w:rPr>
          <w:rFonts w:ascii="GHEA Grapalat" w:hAnsi="GHEA Grapalat"/>
          <w:sz w:val="20"/>
          <w:lang w:val="af-ZA"/>
        </w:rPr>
        <w:t>/0</w:t>
      </w:r>
      <w:r w:rsidR="009A39B7">
        <w:rPr>
          <w:rFonts w:ascii="GHEA Grapalat" w:hAnsi="GHEA Grapalat"/>
          <w:sz w:val="20"/>
          <w:lang w:val="af-ZA"/>
        </w:rPr>
        <w:t>2</w:t>
      </w:r>
      <w:r w:rsidR="0069073C" w:rsidRPr="00D524BC">
        <w:rPr>
          <w:rFonts w:ascii="GHEA Grapalat" w:hAnsi="GHEA Grapalat" w:cs="Sylfaen"/>
          <w:b/>
          <w:sz w:val="20"/>
          <w:lang w:val="es-ES"/>
        </w:rPr>
        <w:t xml:space="preserve"> </w:t>
      </w:r>
      <w:r w:rsidRPr="00D524BC">
        <w:rPr>
          <w:rFonts w:ascii="GHEA Grapalat" w:hAnsi="GHEA Grapalat" w:cs="Arial"/>
          <w:sz w:val="20"/>
          <w:szCs w:val="20"/>
          <w:lang w:val="es-ES"/>
        </w:rPr>
        <w:t xml:space="preserve">ծածկագրով </w:t>
      </w:r>
      <w:r w:rsidR="0069073C" w:rsidRPr="00D524BC">
        <w:rPr>
          <w:rFonts w:ascii="GHEA Grapalat" w:hAnsi="GHEA Grapalat" w:cs="Arial"/>
          <w:sz w:val="20"/>
          <w:szCs w:val="20"/>
          <w:lang w:val="hy-AM"/>
        </w:rPr>
        <w:t xml:space="preserve">գնանշման հարցման </w:t>
      </w:r>
      <w:r w:rsidRPr="00D524BC">
        <w:rPr>
          <w:rFonts w:ascii="GHEA Grapalat" w:hAnsi="GHEA Grapalat" w:cs="Arial"/>
          <w:sz w:val="20"/>
          <w:szCs w:val="20"/>
          <w:lang w:val="es-ES"/>
        </w:rPr>
        <w:t xml:space="preserve"> մասնակցելու շրջանակում`</w:t>
      </w:r>
      <w:r w:rsidRPr="00D524BC">
        <w:rPr>
          <w:rFonts w:ascii="GHEA Grapalat" w:hAnsi="GHEA Grapalat" w:cs="Sylfaen"/>
          <w:sz w:val="22"/>
          <w:szCs w:val="22"/>
          <w:lang w:val="es-ES"/>
        </w:rPr>
        <w:t xml:space="preserve">  </w:t>
      </w:r>
    </w:p>
    <w:p w:rsidR="006E5207" w:rsidRPr="00D524BC" w:rsidRDefault="006E5207" w:rsidP="006E5207">
      <w:pPr>
        <w:numPr>
          <w:ilvl w:val="0"/>
          <w:numId w:val="5"/>
        </w:numPr>
        <w:ind w:left="0" w:firstLine="720"/>
        <w:jc w:val="both"/>
        <w:rPr>
          <w:rFonts w:ascii="GHEA Grapalat" w:hAnsi="GHEA Grapalat" w:cs="Arial"/>
          <w:sz w:val="20"/>
          <w:szCs w:val="20"/>
          <w:lang w:val="es-ES"/>
        </w:rPr>
      </w:pPr>
      <w:r w:rsidRPr="00D524BC">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Pr="00D524BC" w:rsidRDefault="006E5207" w:rsidP="006E5207">
      <w:pPr>
        <w:numPr>
          <w:ilvl w:val="0"/>
          <w:numId w:val="5"/>
        </w:numPr>
        <w:ind w:left="0" w:firstLine="720"/>
        <w:jc w:val="both"/>
        <w:rPr>
          <w:rFonts w:ascii="GHEA Grapalat" w:hAnsi="GHEA Grapalat"/>
          <w:sz w:val="22"/>
          <w:szCs w:val="22"/>
          <w:lang w:val="es-ES"/>
        </w:rPr>
      </w:pPr>
      <w:r w:rsidRPr="00D524BC">
        <w:rPr>
          <w:rFonts w:ascii="GHEA Grapalat" w:hAnsi="GHEA Grapalat" w:cs="Arial"/>
          <w:sz w:val="20"/>
          <w:szCs w:val="20"/>
          <w:lang w:val="es-ES"/>
        </w:rPr>
        <w:t>բացակայում է հրավերով սահմանված`</w:t>
      </w:r>
      <w:r w:rsidRPr="00D524BC">
        <w:rPr>
          <w:rFonts w:ascii="GHEA Grapalat" w:hAnsi="GHEA Grapalat"/>
          <w:sz w:val="22"/>
          <w:szCs w:val="22"/>
          <w:lang w:val="es-ES"/>
        </w:rPr>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cs="Arial"/>
          <w:sz w:val="20"/>
          <w:szCs w:val="20"/>
          <w:lang w:val="es-ES"/>
        </w:rPr>
        <w:t>-ին</w:t>
      </w:r>
      <w:r w:rsidRPr="00D524BC">
        <w:rPr>
          <w:rFonts w:ascii="GHEA Grapalat" w:hAnsi="GHEA Grapalat"/>
          <w:sz w:val="22"/>
          <w:szCs w:val="22"/>
          <w:lang w:val="es-ES"/>
        </w:rPr>
        <w:t xml:space="preserve"> </w:t>
      </w:r>
    </w:p>
    <w:p w:rsidR="006E5207" w:rsidRPr="00D524BC" w:rsidRDefault="006E5207" w:rsidP="006E5207">
      <w:pPr>
        <w:jc w:val="both"/>
        <w:rPr>
          <w:rFonts w:ascii="GHEA Grapalat" w:hAnsi="GHEA Grapalat" w:cs="Arial"/>
          <w:vertAlign w:val="superscript"/>
          <w:lang w:val="hy-AM"/>
        </w:rPr>
      </w:pPr>
      <w:r w:rsidRPr="00D524BC">
        <w:rPr>
          <w:rFonts w:ascii="GHEA Grapalat" w:hAnsi="GHEA Grapalat"/>
          <w:vertAlign w:val="superscript"/>
          <w:lang w:val="es-ES"/>
        </w:rPr>
        <w:t xml:space="preserve"> </w:t>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r>
      <w:r w:rsidRPr="00D524BC">
        <w:rPr>
          <w:rFonts w:ascii="GHEA Grapalat" w:hAnsi="GHEA Grapalat"/>
          <w:vertAlign w:val="superscript"/>
          <w:lang w:val="es-ES"/>
        </w:rPr>
        <w:tab/>
        <w:t xml:space="preserve">      </w:t>
      </w:r>
      <w:r w:rsidRPr="00D524BC">
        <w:rPr>
          <w:rFonts w:ascii="GHEA Grapalat" w:hAnsi="GHEA Grapalat" w:cs="Sylfaen"/>
          <w:vertAlign w:val="superscript"/>
          <w:lang w:val="hy-AM"/>
        </w:rPr>
        <w:t>մասնակցի</w:t>
      </w:r>
      <w:r w:rsidRPr="00D524BC">
        <w:rPr>
          <w:rFonts w:ascii="GHEA Grapalat" w:hAnsi="GHEA Grapalat" w:cs="Arial"/>
          <w:vertAlign w:val="superscript"/>
          <w:lang w:val="hy-AM"/>
        </w:rPr>
        <w:t xml:space="preserve"> </w:t>
      </w:r>
      <w:r w:rsidRPr="00D524BC">
        <w:rPr>
          <w:rFonts w:ascii="GHEA Grapalat" w:hAnsi="GHEA Grapalat" w:cs="Sylfaen"/>
          <w:vertAlign w:val="superscript"/>
          <w:lang w:val="hy-AM"/>
        </w:rPr>
        <w:t>անվանումը</w:t>
      </w:r>
      <w:r w:rsidRPr="00D524BC">
        <w:rPr>
          <w:rFonts w:ascii="GHEA Grapalat" w:hAnsi="GHEA Grapalat" w:cs="Arial"/>
          <w:vertAlign w:val="superscript"/>
          <w:lang w:val="hy-AM"/>
        </w:rPr>
        <w:t xml:space="preserve"> </w:t>
      </w:r>
    </w:p>
    <w:p w:rsidR="006E5207" w:rsidRPr="00D524BC" w:rsidRDefault="006E5207" w:rsidP="006E5207">
      <w:pPr>
        <w:jc w:val="both"/>
        <w:rPr>
          <w:rFonts w:ascii="GHEA Grapalat" w:hAnsi="GHEA Grapalat"/>
          <w:sz w:val="22"/>
          <w:szCs w:val="22"/>
          <w:u w:val="single"/>
          <w:lang w:val="es-ES"/>
        </w:rPr>
      </w:pPr>
      <w:r w:rsidRPr="00D524BC">
        <w:rPr>
          <w:rFonts w:ascii="GHEA Grapalat" w:hAnsi="GHEA Grapalat" w:cs="Arial"/>
          <w:sz w:val="20"/>
          <w:szCs w:val="20"/>
          <w:lang w:val="es-ES"/>
        </w:rPr>
        <w:t>փոխկապակցված անձանց և (կամ)</w:t>
      </w:r>
      <w:r w:rsidRPr="00D524BC">
        <w:rPr>
          <w:rFonts w:ascii="GHEA Grapalat" w:hAnsi="GHEA Grapalat"/>
          <w:sz w:val="22"/>
          <w:szCs w:val="22"/>
          <w:lang w:val="es-ES"/>
        </w:rPr>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cs="Arial"/>
          <w:sz w:val="20"/>
          <w:szCs w:val="20"/>
          <w:lang w:val="es-ES"/>
        </w:rPr>
        <w:t>-ի</w:t>
      </w:r>
      <w:r w:rsidRPr="00D524BC">
        <w:rPr>
          <w:rFonts w:ascii="GHEA Grapalat" w:hAnsi="GHEA Grapalat"/>
          <w:sz w:val="22"/>
          <w:szCs w:val="22"/>
          <w:u w:val="single"/>
          <w:lang w:val="es-ES"/>
        </w:rPr>
        <w:t xml:space="preserve">  </w:t>
      </w:r>
    </w:p>
    <w:p w:rsidR="006E5207" w:rsidRPr="00D524BC" w:rsidRDefault="006E5207" w:rsidP="006E5207">
      <w:pPr>
        <w:jc w:val="both"/>
        <w:rPr>
          <w:rFonts w:ascii="GHEA Grapalat" w:hAnsi="GHEA Grapalat"/>
          <w:sz w:val="22"/>
          <w:szCs w:val="22"/>
          <w:u w:val="single"/>
          <w:lang w:val="es-ES"/>
        </w:rPr>
      </w:pP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hy-AM"/>
        </w:rPr>
        <w:t>մասնակցի</w:t>
      </w:r>
      <w:r w:rsidRPr="00D524BC">
        <w:rPr>
          <w:rFonts w:ascii="GHEA Grapalat" w:hAnsi="GHEA Grapalat" w:cs="Arial"/>
          <w:vertAlign w:val="superscript"/>
          <w:lang w:val="hy-AM"/>
        </w:rPr>
        <w:t xml:space="preserve"> </w:t>
      </w:r>
      <w:r w:rsidRPr="00D524BC">
        <w:rPr>
          <w:rFonts w:ascii="GHEA Grapalat" w:hAnsi="GHEA Grapalat" w:cs="Sylfaen"/>
          <w:vertAlign w:val="superscript"/>
          <w:lang w:val="hy-AM"/>
        </w:rPr>
        <w:t>անվանումը</w:t>
      </w:r>
    </w:p>
    <w:p w:rsidR="006E5207" w:rsidRPr="00D524BC" w:rsidRDefault="006E5207" w:rsidP="006E5207">
      <w:pPr>
        <w:jc w:val="both"/>
        <w:rPr>
          <w:rFonts w:ascii="GHEA Grapalat" w:hAnsi="GHEA Grapalat"/>
          <w:sz w:val="22"/>
          <w:szCs w:val="22"/>
          <w:u w:val="single"/>
          <w:lang w:val="es-ES"/>
        </w:rPr>
      </w:pPr>
      <w:r w:rsidRPr="00D524BC">
        <w:rPr>
          <w:rFonts w:ascii="GHEA Grapalat" w:hAnsi="GHEA Grapalat" w:cs="Arial"/>
          <w:sz w:val="20"/>
          <w:szCs w:val="20"/>
          <w:lang w:val="es-ES"/>
        </w:rPr>
        <w:t>կողմից հիմնադրված կամ ավելի քան հիսուն տոկոս</w:t>
      </w:r>
      <w:r w:rsidRPr="00D524BC">
        <w:rPr>
          <w:rFonts w:ascii="GHEA Grapalat" w:hAnsi="GHEA Grapalat"/>
          <w:sz w:val="22"/>
          <w:szCs w:val="22"/>
          <w:lang w:val="es-ES"/>
        </w:rPr>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r>
      <w:r w:rsidRPr="00D524BC">
        <w:rPr>
          <w:rFonts w:ascii="GHEA Grapalat" w:hAnsi="GHEA Grapalat"/>
          <w:sz w:val="22"/>
          <w:szCs w:val="22"/>
          <w:u w:val="single"/>
          <w:lang w:val="es-ES"/>
        </w:rPr>
        <w:tab/>
        <w:t xml:space="preserve">                   </w:t>
      </w:r>
      <w:r w:rsidRPr="00D524BC">
        <w:rPr>
          <w:rFonts w:ascii="GHEA Grapalat" w:hAnsi="GHEA Grapalat" w:cs="Arial"/>
          <w:sz w:val="20"/>
          <w:szCs w:val="20"/>
          <w:lang w:val="es-ES"/>
        </w:rPr>
        <w:t>-ին</w:t>
      </w:r>
    </w:p>
    <w:p w:rsidR="006E5207" w:rsidRPr="00D524BC" w:rsidRDefault="006E5207" w:rsidP="006E5207">
      <w:pPr>
        <w:jc w:val="both"/>
        <w:rPr>
          <w:rFonts w:ascii="GHEA Grapalat" w:hAnsi="GHEA Grapalat"/>
          <w:sz w:val="22"/>
          <w:szCs w:val="22"/>
          <w:lang w:val="es-ES"/>
        </w:rPr>
      </w:pPr>
      <w:r w:rsidRPr="00D524BC">
        <w:rPr>
          <w:rFonts w:ascii="GHEA Grapalat" w:hAnsi="GHEA Grapalat" w:cs="Sylfaen"/>
          <w:vertAlign w:val="superscript"/>
          <w:lang w:val="es-ES"/>
        </w:rPr>
        <w:t xml:space="preserve">                                                                     </w:t>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es-ES"/>
        </w:rPr>
        <w:tab/>
      </w:r>
      <w:r w:rsidRPr="00D524BC">
        <w:rPr>
          <w:rFonts w:ascii="GHEA Grapalat" w:hAnsi="GHEA Grapalat" w:cs="Sylfaen"/>
          <w:vertAlign w:val="superscript"/>
          <w:lang w:val="hy-AM"/>
        </w:rPr>
        <w:t>մասնակցի</w:t>
      </w:r>
      <w:r w:rsidRPr="00D524BC">
        <w:rPr>
          <w:rFonts w:ascii="GHEA Grapalat" w:hAnsi="GHEA Grapalat" w:cs="Arial"/>
          <w:vertAlign w:val="superscript"/>
          <w:lang w:val="hy-AM"/>
        </w:rPr>
        <w:t xml:space="preserve"> </w:t>
      </w:r>
      <w:r w:rsidRPr="00D524BC">
        <w:rPr>
          <w:rFonts w:ascii="GHEA Grapalat" w:hAnsi="GHEA Grapalat" w:cs="Sylfaen"/>
          <w:vertAlign w:val="superscript"/>
          <w:lang w:val="hy-AM"/>
        </w:rPr>
        <w:t>անվանումը</w:t>
      </w:r>
    </w:p>
    <w:p w:rsidR="006E5207" w:rsidRPr="00D524BC" w:rsidRDefault="006E5207" w:rsidP="006E5207">
      <w:pPr>
        <w:jc w:val="both"/>
        <w:rPr>
          <w:rFonts w:ascii="GHEA Grapalat" w:hAnsi="GHEA Grapalat" w:cs="Arial"/>
          <w:sz w:val="20"/>
          <w:szCs w:val="20"/>
          <w:lang w:val="es-ES"/>
        </w:rPr>
      </w:pPr>
      <w:r w:rsidRPr="00D524B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Pr="00D524BC" w:rsidRDefault="006E5207" w:rsidP="006E5207">
      <w:pPr>
        <w:numPr>
          <w:ilvl w:val="0"/>
          <w:numId w:val="5"/>
        </w:numPr>
        <w:ind w:left="0" w:firstLine="720"/>
        <w:jc w:val="both"/>
        <w:rPr>
          <w:rFonts w:ascii="GHEA Grapalat" w:hAnsi="GHEA Grapalat" w:cs="Sylfaen"/>
          <w:sz w:val="20"/>
          <w:lang w:val="es-ES"/>
        </w:rPr>
      </w:pPr>
      <w:r w:rsidRPr="00D524BC">
        <w:rPr>
          <w:rFonts w:ascii="GHEA Grapalat" w:hAnsi="GHEA Grapalat" w:cs="Arial"/>
          <w:sz w:val="20"/>
          <w:szCs w:val="20"/>
          <w:lang w:val="es-ES"/>
        </w:rPr>
        <w:t>ստորև ներկայացնում է հայտը ներկայացնելու օրվա դրությամբ ա</w:t>
      </w:r>
      <w:r w:rsidRPr="00D524BC">
        <w:rPr>
          <w:rFonts w:ascii="GHEA Grapalat" w:hAnsi="GHEA Grapalat" w:cs="Sylfaen"/>
          <w:sz w:val="20"/>
        </w:rPr>
        <w:t>յն</w:t>
      </w:r>
      <w:r w:rsidRPr="00D524BC">
        <w:rPr>
          <w:rFonts w:ascii="GHEA Grapalat" w:hAnsi="GHEA Grapalat" w:cs="Sylfaen"/>
          <w:sz w:val="20"/>
          <w:lang w:val="es-ES"/>
        </w:rPr>
        <w:t xml:space="preserve"> </w:t>
      </w:r>
      <w:r w:rsidRPr="00D524BC">
        <w:rPr>
          <w:rFonts w:ascii="GHEA Grapalat" w:hAnsi="GHEA Grapalat" w:cs="Sylfaen"/>
          <w:sz w:val="20"/>
        </w:rPr>
        <w:t>ֆիզիկական</w:t>
      </w:r>
      <w:r w:rsidRPr="00D524BC">
        <w:rPr>
          <w:rFonts w:ascii="GHEA Grapalat" w:hAnsi="GHEA Grapalat" w:cs="Sylfaen"/>
          <w:sz w:val="20"/>
          <w:lang w:val="es-ES"/>
        </w:rPr>
        <w:t xml:space="preserve"> </w:t>
      </w:r>
      <w:r w:rsidRPr="00D524BC">
        <w:rPr>
          <w:rFonts w:ascii="GHEA Grapalat" w:hAnsi="GHEA Grapalat" w:cs="Sylfaen"/>
          <w:sz w:val="20"/>
        </w:rPr>
        <w:t>անձի</w:t>
      </w:r>
      <w:r w:rsidRPr="00D524BC">
        <w:rPr>
          <w:rFonts w:ascii="GHEA Grapalat" w:hAnsi="GHEA Grapalat" w:cs="Sylfaen"/>
          <w:sz w:val="20"/>
          <w:lang w:val="es-ES"/>
        </w:rPr>
        <w:t xml:space="preserve"> (</w:t>
      </w:r>
      <w:r w:rsidRPr="00D524BC">
        <w:rPr>
          <w:rFonts w:ascii="GHEA Grapalat" w:hAnsi="GHEA Grapalat" w:cs="Sylfaen"/>
          <w:sz w:val="20"/>
        </w:rPr>
        <w:t>անձանց</w:t>
      </w:r>
      <w:r w:rsidRPr="00D524BC">
        <w:rPr>
          <w:rFonts w:ascii="GHEA Grapalat" w:hAnsi="GHEA Grapalat" w:cs="Sylfaen"/>
          <w:sz w:val="20"/>
          <w:lang w:val="es-ES"/>
        </w:rPr>
        <w:t xml:space="preserve">) </w:t>
      </w:r>
      <w:r w:rsidRPr="00D524BC">
        <w:rPr>
          <w:rFonts w:ascii="GHEA Grapalat" w:hAnsi="GHEA Grapalat" w:cs="Sylfaen"/>
          <w:sz w:val="20"/>
        </w:rPr>
        <w:t>տվյալները</w:t>
      </w:r>
      <w:r w:rsidRPr="00D524BC">
        <w:rPr>
          <w:rFonts w:ascii="GHEA Grapalat" w:hAnsi="GHEA Grapalat" w:cs="Sylfaen"/>
          <w:sz w:val="20"/>
          <w:lang w:val="es-ES"/>
        </w:rPr>
        <w:t xml:space="preserve">, </w:t>
      </w:r>
      <w:r w:rsidRPr="00D524BC">
        <w:rPr>
          <w:rFonts w:ascii="GHEA Grapalat" w:hAnsi="GHEA Grapalat" w:cs="Sylfaen"/>
          <w:sz w:val="20"/>
        </w:rPr>
        <w:t>ով</w:t>
      </w:r>
      <w:r w:rsidRPr="00D524BC">
        <w:rPr>
          <w:rFonts w:ascii="GHEA Grapalat" w:hAnsi="GHEA Grapalat" w:cs="Sylfaen"/>
          <w:sz w:val="20"/>
          <w:lang w:val="es-ES"/>
        </w:rPr>
        <w:t xml:space="preserve"> </w:t>
      </w:r>
      <w:r w:rsidRPr="00D524BC">
        <w:rPr>
          <w:rFonts w:ascii="GHEA Grapalat" w:hAnsi="GHEA Grapalat" w:cs="Sylfaen"/>
          <w:sz w:val="20"/>
        </w:rPr>
        <w:t>ուղղակի</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անուղղակի</w:t>
      </w:r>
      <w:r w:rsidRPr="00D524BC">
        <w:rPr>
          <w:rFonts w:ascii="GHEA Grapalat" w:hAnsi="GHEA Grapalat" w:cs="Sylfaen"/>
          <w:sz w:val="20"/>
          <w:lang w:val="es-ES"/>
        </w:rPr>
        <w:t xml:space="preserve"> </w:t>
      </w:r>
      <w:r w:rsidRPr="00D524BC">
        <w:rPr>
          <w:rFonts w:ascii="GHEA Grapalat" w:hAnsi="GHEA Grapalat" w:cs="Sylfaen"/>
          <w:sz w:val="20"/>
        </w:rPr>
        <w:t>ունի</w:t>
      </w:r>
      <w:r w:rsidRPr="00D524BC">
        <w:rPr>
          <w:rFonts w:ascii="GHEA Grapalat" w:hAnsi="GHEA Grapalat" w:cs="Sylfaen"/>
          <w:sz w:val="20"/>
          <w:lang w:val="es-ES"/>
        </w:rPr>
        <w:t xml:space="preserve"> </w:t>
      </w:r>
      <w:r w:rsidRPr="00D524BC">
        <w:rPr>
          <w:rFonts w:ascii="GHEA Grapalat" w:hAnsi="GHEA Grapalat" w:cs="Sylfaen"/>
          <w:sz w:val="20"/>
        </w:rPr>
        <w:t>մասնակցի</w:t>
      </w:r>
      <w:r w:rsidRPr="00D524BC">
        <w:rPr>
          <w:rFonts w:ascii="GHEA Grapalat" w:hAnsi="GHEA Grapalat" w:cs="Sylfaen"/>
          <w:sz w:val="20"/>
          <w:lang w:val="es-ES"/>
        </w:rPr>
        <w:t xml:space="preserve"> </w:t>
      </w:r>
      <w:r w:rsidRPr="00D524BC">
        <w:rPr>
          <w:rFonts w:ascii="GHEA Grapalat" w:hAnsi="GHEA Grapalat" w:cs="Sylfaen"/>
          <w:sz w:val="20"/>
        </w:rPr>
        <w:t>կանոնադրական</w:t>
      </w:r>
      <w:r w:rsidRPr="00D524BC">
        <w:rPr>
          <w:rFonts w:ascii="GHEA Grapalat" w:hAnsi="GHEA Grapalat" w:cs="Sylfaen"/>
          <w:sz w:val="20"/>
          <w:lang w:val="es-ES"/>
        </w:rPr>
        <w:t xml:space="preserve"> </w:t>
      </w:r>
      <w:r w:rsidRPr="00D524BC">
        <w:rPr>
          <w:rFonts w:ascii="GHEA Grapalat" w:hAnsi="GHEA Grapalat" w:cs="Sylfaen"/>
          <w:sz w:val="20"/>
        </w:rPr>
        <w:t>կապիտալում</w:t>
      </w:r>
      <w:r w:rsidRPr="00D524BC">
        <w:rPr>
          <w:rFonts w:ascii="GHEA Grapalat" w:hAnsi="GHEA Grapalat" w:cs="Sylfaen"/>
          <w:sz w:val="20"/>
          <w:lang w:val="es-ES"/>
        </w:rPr>
        <w:t xml:space="preserve"> </w:t>
      </w:r>
      <w:r w:rsidRPr="00D524BC">
        <w:rPr>
          <w:rFonts w:ascii="GHEA Grapalat" w:hAnsi="GHEA Grapalat" w:cs="Sylfaen"/>
          <w:sz w:val="20"/>
        </w:rPr>
        <w:t>քվեարկող</w:t>
      </w:r>
      <w:r w:rsidRPr="00D524BC">
        <w:rPr>
          <w:rFonts w:ascii="GHEA Grapalat" w:hAnsi="GHEA Grapalat" w:cs="Sylfaen"/>
          <w:sz w:val="20"/>
          <w:lang w:val="es-ES"/>
        </w:rPr>
        <w:t xml:space="preserve"> </w:t>
      </w:r>
      <w:r w:rsidRPr="00D524BC">
        <w:rPr>
          <w:rFonts w:ascii="GHEA Grapalat" w:hAnsi="GHEA Grapalat" w:cs="Sylfaen"/>
          <w:sz w:val="20"/>
        </w:rPr>
        <w:t>բաժնետոմսերի</w:t>
      </w:r>
      <w:r w:rsidRPr="00D524BC">
        <w:rPr>
          <w:rFonts w:ascii="GHEA Grapalat" w:hAnsi="GHEA Grapalat" w:cs="Sylfaen"/>
          <w:sz w:val="20"/>
          <w:lang w:val="es-ES"/>
        </w:rPr>
        <w:t xml:space="preserve"> (</w:t>
      </w:r>
      <w:r w:rsidRPr="00D524BC">
        <w:rPr>
          <w:rFonts w:ascii="GHEA Grapalat" w:hAnsi="GHEA Grapalat" w:cs="Sylfaen"/>
          <w:sz w:val="20"/>
        </w:rPr>
        <w:t>բաժնեմասերի</w:t>
      </w:r>
      <w:r w:rsidRPr="00D524BC">
        <w:rPr>
          <w:rFonts w:ascii="GHEA Grapalat" w:hAnsi="GHEA Grapalat" w:cs="Sylfaen"/>
          <w:sz w:val="20"/>
          <w:lang w:val="es-ES"/>
        </w:rPr>
        <w:t xml:space="preserve">, </w:t>
      </w:r>
      <w:r w:rsidRPr="00D524BC">
        <w:rPr>
          <w:rFonts w:ascii="GHEA Grapalat" w:hAnsi="GHEA Grapalat" w:cs="Sylfaen"/>
          <w:sz w:val="20"/>
        </w:rPr>
        <w:t>փայերի</w:t>
      </w:r>
      <w:r w:rsidRPr="00D524BC">
        <w:rPr>
          <w:rFonts w:ascii="GHEA Grapalat" w:hAnsi="GHEA Grapalat" w:cs="Sylfaen"/>
          <w:sz w:val="20"/>
          <w:lang w:val="es-ES"/>
        </w:rPr>
        <w:t xml:space="preserve">) </w:t>
      </w:r>
      <w:r w:rsidRPr="00D524BC">
        <w:rPr>
          <w:rFonts w:ascii="GHEA Grapalat" w:hAnsi="GHEA Grapalat" w:cs="Sylfaen"/>
          <w:sz w:val="20"/>
        </w:rPr>
        <w:t>ավել</w:t>
      </w:r>
      <w:r w:rsidRPr="00D524BC">
        <w:rPr>
          <w:rFonts w:ascii="GHEA Grapalat" w:hAnsi="GHEA Grapalat" w:cs="Sylfaen"/>
          <w:sz w:val="20"/>
          <w:lang w:val="es-ES"/>
        </w:rPr>
        <w:t xml:space="preserve"> </w:t>
      </w:r>
      <w:r w:rsidRPr="00D524BC">
        <w:rPr>
          <w:rFonts w:ascii="GHEA Grapalat" w:hAnsi="GHEA Grapalat" w:cs="Sylfaen"/>
          <w:sz w:val="20"/>
        </w:rPr>
        <w:t>քան</w:t>
      </w:r>
      <w:r w:rsidRPr="00D524BC">
        <w:rPr>
          <w:rFonts w:ascii="GHEA Grapalat" w:hAnsi="GHEA Grapalat" w:cs="Sylfaen"/>
          <w:sz w:val="20"/>
          <w:lang w:val="es-ES"/>
        </w:rPr>
        <w:t xml:space="preserve"> </w:t>
      </w:r>
      <w:r w:rsidRPr="00D524BC">
        <w:rPr>
          <w:rFonts w:ascii="GHEA Grapalat" w:hAnsi="GHEA Grapalat" w:cs="Sylfaen"/>
          <w:sz w:val="20"/>
        </w:rPr>
        <w:t>տաս</w:t>
      </w:r>
      <w:r w:rsidRPr="00D524BC">
        <w:rPr>
          <w:rFonts w:ascii="GHEA Grapalat" w:hAnsi="GHEA Grapalat" w:cs="Sylfaen"/>
          <w:sz w:val="20"/>
          <w:lang w:val="es-ES"/>
        </w:rPr>
        <w:t xml:space="preserve"> </w:t>
      </w:r>
      <w:r w:rsidRPr="00D524BC">
        <w:rPr>
          <w:rFonts w:ascii="GHEA Grapalat" w:hAnsi="GHEA Grapalat" w:cs="Sylfaen"/>
          <w:sz w:val="20"/>
        </w:rPr>
        <w:t>տոկոսը</w:t>
      </w:r>
      <w:r w:rsidRPr="00D524BC">
        <w:rPr>
          <w:rFonts w:ascii="GHEA Grapalat" w:hAnsi="GHEA Grapalat" w:cs="Sylfaen"/>
          <w:sz w:val="20"/>
          <w:lang w:val="es-ES"/>
        </w:rPr>
        <w:t xml:space="preserve">, </w:t>
      </w:r>
      <w:r w:rsidRPr="00D524BC">
        <w:rPr>
          <w:rFonts w:ascii="GHEA Grapalat" w:hAnsi="GHEA Grapalat" w:cs="Sylfaen"/>
          <w:sz w:val="20"/>
        </w:rPr>
        <w:t>ներառյալ</w:t>
      </w:r>
      <w:r w:rsidRPr="00D524BC">
        <w:rPr>
          <w:rFonts w:ascii="GHEA Grapalat" w:hAnsi="GHEA Grapalat" w:cs="Sylfaen"/>
          <w:sz w:val="20"/>
          <w:lang w:val="es-ES"/>
        </w:rPr>
        <w:t xml:space="preserve"> </w:t>
      </w:r>
      <w:r w:rsidRPr="00D524BC">
        <w:rPr>
          <w:rFonts w:ascii="GHEA Grapalat" w:hAnsi="GHEA Grapalat" w:cs="Sylfaen"/>
          <w:sz w:val="20"/>
        </w:rPr>
        <w:t>ըստ</w:t>
      </w:r>
      <w:r w:rsidRPr="00D524BC">
        <w:rPr>
          <w:rFonts w:ascii="GHEA Grapalat" w:hAnsi="GHEA Grapalat" w:cs="Sylfaen"/>
          <w:sz w:val="20"/>
          <w:lang w:val="es-ES"/>
        </w:rPr>
        <w:t xml:space="preserve"> </w:t>
      </w:r>
      <w:r w:rsidRPr="00D524BC">
        <w:rPr>
          <w:rFonts w:ascii="GHEA Grapalat" w:hAnsi="GHEA Grapalat" w:cs="Sylfaen"/>
          <w:sz w:val="20"/>
        </w:rPr>
        <w:t>ներկայացնողի</w:t>
      </w:r>
      <w:r w:rsidRPr="00D524BC">
        <w:rPr>
          <w:rFonts w:ascii="GHEA Grapalat" w:hAnsi="GHEA Grapalat" w:cs="Sylfaen"/>
          <w:sz w:val="20"/>
          <w:lang w:val="es-ES"/>
        </w:rPr>
        <w:t xml:space="preserve"> </w:t>
      </w:r>
      <w:r w:rsidRPr="00D524BC">
        <w:rPr>
          <w:rFonts w:ascii="GHEA Grapalat" w:hAnsi="GHEA Grapalat" w:cs="Sylfaen"/>
          <w:sz w:val="20"/>
        </w:rPr>
        <w:t>բաժնետոմսերը</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այն</w:t>
      </w:r>
      <w:r w:rsidRPr="00D524BC">
        <w:rPr>
          <w:rFonts w:ascii="GHEA Grapalat" w:hAnsi="GHEA Grapalat" w:cs="Sylfaen"/>
          <w:sz w:val="20"/>
          <w:lang w:val="es-ES"/>
        </w:rPr>
        <w:t xml:space="preserve"> </w:t>
      </w:r>
      <w:r w:rsidRPr="00D524BC">
        <w:rPr>
          <w:rFonts w:ascii="GHEA Grapalat" w:hAnsi="GHEA Grapalat" w:cs="Sylfaen"/>
          <w:sz w:val="20"/>
        </w:rPr>
        <w:t>անձի</w:t>
      </w:r>
      <w:r w:rsidRPr="00D524BC">
        <w:rPr>
          <w:rFonts w:ascii="GHEA Grapalat" w:hAnsi="GHEA Grapalat" w:cs="Sylfaen"/>
          <w:sz w:val="20"/>
          <w:lang w:val="es-ES"/>
        </w:rPr>
        <w:t xml:space="preserve"> (</w:t>
      </w:r>
      <w:r w:rsidRPr="00D524BC">
        <w:rPr>
          <w:rFonts w:ascii="GHEA Grapalat" w:hAnsi="GHEA Grapalat" w:cs="Sylfaen"/>
          <w:sz w:val="20"/>
        </w:rPr>
        <w:t>անձանց</w:t>
      </w:r>
      <w:r w:rsidRPr="00D524BC">
        <w:rPr>
          <w:rFonts w:ascii="GHEA Grapalat" w:hAnsi="GHEA Grapalat" w:cs="Sylfaen"/>
          <w:sz w:val="20"/>
          <w:lang w:val="es-ES"/>
        </w:rPr>
        <w:t xml:space="preserve">) </w:t>
      </w:r>
      <w:r w:rsidRPr="00D524BC">
        <w:rPr>
          <w:rFonts w:ascii="GHEA Grapalat" w:hAnsi="GHEA Grapalat" w:cs="Sylfaen"/>
          <w:sz w:val="20"/>
        </w:rPr>
        <w:t>տվյալները</w:t>
      </w:r>
      <w:r w:rsidRPr="00D524BC">
        <w:rPr>
          <w:rFonts w:ascii="GHEA Grapalat" w:hAnsi="GHEA Grapalat" w:cs="Sylfaen"/>
          <w:sz w:val="20"/>
          <w:lang w:val="es-ES"/>
        </w:rPr>
        <w:t xml:space="preserve">, </w:t>
      </w:r>
      <w:r w:rsidRPr="00D524BC">
        <w:rPr>
          <w:rFonts w:ascii="GHEA Grapalat" w:hAnsi="GHEA Grapalat" w:cs="Sylfaen"/>
          <w:sz w:val="20"/>
        </w:rPr>
        <w:t>ով</w:t>
      </w:r>
      <w:r w:rsidRPr="00D524BC">
        <w:rPr>
          <w:rFonts w:ascii="GHEA Grapalat" w:hAnsi="GHEA Grapalat" w:cs="Sylfaen"/>
          <w:sz w:val="20"/>
          <w:lang w:val="es-ES"/>
        </w:rPr>
        <w:t xml:space="preserve"> </w:t>
      </w:r>
      <w:r w:rsidRPr="00D524BC">
        <w:rPr>
          <w:rFonts w:ascii="GHEA Grapalat" w:hAnsi="GHEA Grapalat" w:cs="Sylfaen"/>
          <w:sz w:val="20"/>
        </w:rPr>
        <w:t>իրավունք</w:t>
      </w:r>
      <w:r w:rsidRPr="00D524BC">
        <w:rPr>
          <w:rFonts w:ascii="GHEA Grapalat" w:hAnsi="GHEA Grapalat" w:cs="Sylfaen"/>
          <w:sz w:val="20"/>
          <w:lang w:val="es-ES"/>
        </w:rPr>
        <w:t xml:space="preserve"> </w:t>
      </w:r>
      <w:r w:rsidRPr="00D524BC">
        <w:rPr>
          <w:rFonts w:ascii="GHEA Grapalat" w:hAnsi="GHEA Grapalat" w:cs="Sylfaen"/>
          <w:sz w:val="20"/>
        </w:rPr>
        <w:t>ունի</w:t>
      </w:r>
      <w:r w:rsidRPr="00D524BC">
        <w:rPr>
          <w:rFonts w:ascii="GHEA Grapalat" w:hAnsi="GHEA Grapalat" w:cs="Sylfaen"/>
          <w:sz w:val="20"/>
          <w:lang w:val="es-ES"/>
        </w:rPr>
        <w:t xml:space="preserve"> </w:t>
      </w:r>
      <w:r w:rsidRPr="00D524BC">
        <w:rPr>
          <w:rFonts w:ascii="GHEA Grapalat" w:hAnsi="GHEA Grapalat" w:cs="Sylfaen"/>
          <w:sz w:val="20"/>
        </w:rPr>
        <w:t>նշանակելու</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ազատելու</w:t>
      </w:r>
      <w:r w:rsidRPr="00D524BC">
        <w:rPr>
          <w:rFonts w:ascii="GHEA Grapalat" w:hAnsi="GHEA Grapalat" w:cs="Sylfaen"/>
          <w:sz w:val="20"/>
          <w:lang w:val="es-ES"/>
        </w:rPr>
        <w:t xml:space="preserve"> </w:t>
      </w:r>
      <w:r w:rsidRPr="00D524BC">
        <w:rPr>
          <w:rFonts w:ascii="GHEA Grapalat" w:hAnsi="GHEA Grapalat" w:cs="Sylfaen"/>
          <w:sz w:val="20"/>
        </w:rPr>
        <w:t>մասնակցի</w:t>
      </w:r>
      <w:r w:rsidRPr="00D524BC">
        <w:rPr>
          <w:rFonts w:ascii="GHEA Grapalat" w:hAnsi="GHEA Grapalat" w:cs="Sylfaen"/>
          <w:sz w:val="20"/>
          <w:lang w:val="es-ES"/>
        </w:rPr>
        <w:t xml:space="preserve"> </w:t>
      </w:r>
      <w:r w:rsidRPr="00D524BC">
        <w:rPr>
          <w:rFonts w:ascii="GHEA Grapalat" w:hAnsi="GHEA Grapalat" w:cs="Sylfaen"/>
          <w:sz w:val="20"/>
        </w:rPr>
        <w:t>գործադիր</w:t>
      </w:r>
      <w:r w:rsidRPr="00D524BC">
        <w:rPr>
          <w:rFonts w:ascii="GHEA Grapalat" w:hAnsi="GHEA Grapalat" w:cs="Sylfaen"/>
          <w:sz w:val="20"/>
          <w:lang w:val="es-ES"/>
        </w:rPr>
        <w:t xml:space="preserve"> </w:t>
      </w:r>
      <w:r w:rsidRPr="00D524BC">
        <w:rPr>
          <w:rFonts w:ascii="GHEA Grapalat" w:hAnsi="GHEA Grapalat" w:cs="Sylfaen"/>
          <w:sz w:val="20"/>
        </w:rPr>
        <w:t>մարմնի</w:t>
      </w:r>
      <w:r w:rsidRPr="00D524BC">
        <w:rPr>
          <w:rFonts w:ascii="GHEA Grapalat" w:hAnsi="GHEA Grapalat" w:cs="Sylfaen"/>
          <w:sz w:val="20"/>
          <w:lang w:val="es-ES"/>
        </w:rPr>
        <w:t xml:space="preserve"> </w:t>
      </w:r>
      <w:r w:rsidRPr="00D524BC">
        <w:rPr>
          <w:rFonts w:ascii="GHEA Grapalat" w:hAnsi="GHEA Grapalat" w:cs="Sylfaen"/>
          <w:sz w:val="20"/>
        </w:rPr>
        <w:t>անդամներին</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ստանում</w:t>
      </w:r>
      <w:r w:rsidRPr="00D524BC">
        <w:rPr>
          <w:rFonts w:ascii="GHEA Grapalat" w:hAnsi="GHEA Grapalat" w:cs="Sylfaen"/>
          <w:sz w:val="20"/>
          <w:lang w:val="es-ES"/>
        </w:rPr>
        <w:t xml:space="preserve"> </w:t>
      </w:r>
      <w:r w:rsidRPr="00D524BC">
        <w:rPr>
          <w:rFonts w:ascii="GHEA Grapalat" w:hAnsi="GHEA Grapalat" w:cs="Sylfaen"/>
          <w:sz w:val="20"/>
        </w:rPr>
        <w:t>է</w:t>
      </w:r>
      <w:r w:rsidRPr="00D524BC">
        <w:rPr>
          <w:rFonts w:ascii="GHEA Grapalat" w:hAnsi="GHEA Grapalat" w:cs="Sylfaen"/>
          <w:sz w:val="20"/>
          <w:lang w:val="es-ES"/>
        </w:rPr>
        <w:t xml:space="preserve"> </w:t>
      </w:r>
      <w:r w:rsidRPr="00D524BC">
        <w:rPr>
          <w:rFonts w:ascii="GHEA Grapalat" w:hAnsi="GHEA Grapalat" w:cs="Sylfaen"/>
          <w:sz w:val="20"/>
        </w:rPr>
        <w:t>մասնակցի</w:t>
      </w:r>
      <w:r w:rsidRPr="00D524BC">
        <w:rPr>
          <w:rFonts w:ascii="GHEA Grapalat" w:hAnsi="GHEA Grapalat" w:cs="Sylfaen"/>
          <w:sz w:val="20"/>
          <w:lang w:val="es-ES"/>
        </w:rPr>
        <w:t xml:space="preserve"> </w:t>
      </w:r>
      <w:r w:rsidRPr="00D524BC">
        <w:rPr>
          <w:rFonts w:ascii="GHEA Grapalat" w:hAnsi="GHEA Grapalat" w:cs="Sylfaen"/>
          <w:sz w:val="20"/>
        </w:rPr>
        <w:t>կողմից</w:t>
      </w:r>
      <w:r w:rsidRPr="00D524BC">
        <w:rPr>
          <w:rFonts w:ascii="GHEA Grapalat" w:hAnsi="GHEA Grapalat" w:cs="Sylfaen"/>
          <w:sz w:val="20"/>
          <w:lang w:val="es-ES"/>
        </w:rPr>
        <w:t xml:space="preserve"> </w:t>
      </w:r>
      <w:r w:rsidRPr="00D524BC">
        <w:rPr>
          <w:rFonts w:ascii="GHEA Grapalat" w:hAnsi="GHEA Grapalat" w:cs="Sylfaen"/>
          <w:sz w:val="20"/>
        </w:rPr>
        <w:t>իրականացվող</w:t>
      </w:r>
      <w:r w:rsidRPr="00D524BC">
        <w:rPr>
          <w:rFonts w:ascii="GHEA Grapalat" w:hAnsi="GHEA Grapalat" w:cs="Sylfaen"/>
          <w:sz w:val="20"/>
          <w:lang w:val="es-ES"/>
        </w:rPr>
        <w:t xml:space="preserve"> </w:t>
      </w:r>
      <w:r w:rsidRPr="00D524BC">
        <w:rPr>
          <w:rFonts w:ascii="GHEA Grapalat" w:hAnsi="GHEA Grapalat" w:cs="Sylfaen"/>
          <w:sz w:val="20"/>
        </w:rPr>
        <w:lastRenderedPageBreak/>
        <w:t>ձեռնարկատիրական</w:t>
      </w:r>
      <w:r w:rsidRPr="00D524BC">
        <w:rPr>
          <w:rFonts w:ascii="GHEA Grapalat" w:hAnsi="GHEA Grapalat" w:cs="Sylfaen"/>
          <w:sz w:val="20"/>
          <w:lang w:val="es-ES"/>
        </w:rPr>
        <w:t xml:space="preserve"> </w:t>
      </w:r>
      <w:r w:rsidRPr="00D524BC">
        <w:rPr>
          <w:rFonts w:ascii="GHEA Grapalat" w:hAnsi="GHEA Grapalat" w:cs="Sylfaen"/>
          <w:sz w:val="20"/>
        </w:rPr>
        <w:t>կամ</w:t>
      </w:r>
      <w:r w:rsidRPr="00D524BC">
        <w:rPr>
          <w:rFonts w:ascii="GHEA Grapalat" w:hAnsi="GHEA Grapalat" w:cs="Sylfaen"/>
          <w:sz w:val="20"/>
          <w:lang w:val="es-ES"/>
        </w:rPr>
        <w:t xml:space="preserve"> </w:t>
      </w:r>
      <w:r w:rsidRPr="00D524BC">
        <w:rPr>
          <w:rFonts w:ascii="GHEA Grapalat" w:hAnsi="GHEA Grapalat" w:cs="Sylfaen"/>
          <w:sz w:val="20"/>
        </w:rPr>
        <w:t>այլ</w:t>
      </w:r>
      <w:r w:rsidRPr="00D524BC">
        <w:rPr>
          <w:rFonts w:ascii="GHEA Grapalat" w:hAnsi="GHEA Grapalat" w:cs="Sylfaen"/>
          <w:sz w:val="20"/>
          <w:lang w:val="es-ES"/>
        </w:rPr>
        <w:t xml:space="preserve"> </w:t>
      </w:r>
      <w:r w:rsidRPr="00D524BC">
        <w:rPr>
          <w:rFonts w:ascii="GHEA Grapalat" w:hAnsi="GHEA Grapalat" w:cs="Sylfaen"/>
          <w:sz w:val="20"/>
        </w:rPr>
        <w:t>գործունեության</w:t>
      </w:r>
      <w:r w:rsidRPr="00D524BC">
        <w:rPr>
          <w:rFonts w:ascii="GHEA Grapalat" w:hAnsi="GHEA Grapalat" w:cs="Sylfaen"/>
          <w:sz w:val="20"/>
          <w:lang w:val="es-ES"/>
        </w:rPr>
        <w:t xml:space="preserve"> </w:t>
      </w:r>
      <w:r w:rsidRPr="00D524BC">
        <w:rPr>
          <w:rFonts w:ascii="GHEA Grapalat" w:hAnsi="GHEA Grapalat" w:cs="Sylfaen"/>
          <w:sz w:val="20"/>
        </w:rPr>
        <w:t>արդյունքում</w:t>
      </w:r>
      <w:r w:rsidRPr="00D524BC">
        <w:rPr>
          <w:rFonts w:ascii="GHEA Grapalat" w:hAnsi="GHEA Grapalat" w:cs="Sylfaen"/>
          <w:sz w:val="20"/>
          <w:lang w:val="es-ES"/>
        </w:rPr>
        <w:t xml:space="preserve"> </w:t>
      </w:r>
      <w:r w:rsidRPr="00D524BC">
        <w:rPr>
          <w:rFonts w:ascii="GHEA Grapalat" w:hAnsi="GHEA Grapalat" w:cs="Sylfaen"/>
          <w:sz w:val="20"/>
        </w:rPr>
        <w:t>ստացված</w:t>
      </w:r>
      <w:r w:rsidRPr="00D524BC">
        <w:rPr>
          <w:rFonts w:ascii="GHEA Grapalat" w:hAnsi="GHEA Grapalat" w:cs="Sylfaen"/>
          <w:sz w:val="20"/>
          <w:lang w:val="es-ES"/>
        </w:rPr>
        <w:t xml:space="preserve"> </w:t>
      </w:r>
      <w:r w:rsidRPr="00D524BC">
        <w:rPr>
          <w:rFonts w:ascii="GHEA Grapalat" w:hAnsi="GHEA Grapalat" w:cs="Sylfaen"/>
          <w:sz w:val="20"/>
        </w:rPr>
        <w:t>շահույթի</w:t>
      </w:r>
      <w:r w:rsidRPr="00D524BC">
        <w:rPr>
          <w:rFonts w:ascii="GHEA Grapalat" w:hAnsi="GHEA Grapalat" w:cs="Sylfaen"/>
          <w:sz w:val="20"/>
          <w:lang w:val="es-ES"/>
        </w:rPr>
        <w:t xml:space="preserve"> </w:t>
      </w:r>
      <w:r w:rsidRPr="00D524BC">
        <w:rPr>
          <w:rFonts w:ascii="GHEA Grapalat" w:hAnsi="GHEA Grapalat" w:cs="Sylfaen"/>
          <w:sz w:val="20"/>
        </w:rPr>
        <w:t>տասնհինգ</w:t>
      </w:r>
      <w:r w:rsidRPr="00D524BC">
        <w:rPr>
          <w:rFonts w:ascii="GHEA Grapalat" w:hAnsi="GHEA Grapalat" w:cs="Sylfaen"/>
          <w:sz w:val="20"/>
          <w:lang w:val="es-ES"/>
        </w:rPr>
        <w:t xml:space="preserve"> </w:t>
      </w:r>
      <w:r w:rsidRPr="00D524BC">
        <w:rPr>
          <w:rFonts w:ascii="GHEA Grapalat" w:hAnsi="GHEA Grapalat" w:cs="Sylfaen"/>
          <w:sz w:val="20"/>
        </w:rPr>
        <w:t>տոկոսից</w:t>
      </w:r>
      <w:r w:rsidRPr="00D524BC">
        <w:rPr>
          <w:rFonts w:ascii="GHEA Grapalat" w:hAnsi="GHEA Grapalat" w:cs="Sylfaen"/>
          <w:sz w:val="20"/>
          <w:lang w:val="es-ES"/>
        </w:rPr>
        <w:t xml:space="preserve"> </w:t>
      </w:r>
      <w:r w:rsidRPr="00D524BC">
        <w:rPr>
          <w:rFonts w:ascii="GHEA Grapalat" w:hAnsi="GHEA Grapalat" w:cs="Sylfaen"/>
          <w:sz w:val="20"/>
        </w:rPr>
        <w:t>ավելին</w:t>
      </w:r>
      <w:r w:rsidRPr="00D524BC">
        <w:rPr>
          <w:rFonts w:ascii="GHEA Grapalat" w:hAnsi="GHEA Grapalat" w:cs="Sylfaen"/>
          <w:sz w:val="20"/>
          <w:lang w:val="es-ES"/>
        </w:rPr>
        <w:t xml:space="preserve"> (</w:t>
      </w:r>
      <w:r w:rsidRPr="00D524BC">
        <w:rPr>
          <w:rFonts w:ascii="GHEA Grapalat" w:hAnsi="GHEA Grapalat" w:cs="Sylfaen"/>
          <w:sz w:val="20"/>
        </w:rPr>
        <w:t>իրական</w:t>
      </w:r>
      <w:r w:rsidRPr="00D524BC">
        <w:rPr>
          <w:rFonts w:ascii="GHEA Grapalat" w:hAnsi="GHEA Grapalat" w:cs="Sylfaen"/>
          <w:sz w:val="20"/>
          <w:lang w:val="es-ES"/>
        </w:rPr>
        <w:t xml:space="preserve"> </w:t>
      </w:r>
      <w:r w:rsidRPr="00D524BC">
        <w:rPr>
          <w:rFonts w:ascii="GHEA Grapalat" w:hAnsi="GHEA Grapalat" w:cs="Sylfaen"/>
          <w:sz w:val="20"/>
        </w:rPr>
        <w:t>շահառուներ</w:t>
      </w:r>
      <w:r w:rsidRPr="00D524BC">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E5207" w:rsidRPr="009A39B7"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33"/>
              <w:spacing w:line="240" w:lineRule="auto"/>
              <w:ind w:firstLine="0"/>
              <w:jc w:val="center"/>
              <w:rPr>
                <w:rFonts w:ascii="GHEA Grapalat" w:hAnsi="GHEA Grapalat"/>
                <w:sz w:val="28"/>
                <w:vertAlign w:val="superscript"/>
                <w:lang w:val="es-ES"/>
              </w:rPr>
            </w:pPr>
            <w:r w:rsidRPr="00D524BC">
              <w:rPr>
                <w:rFonts w:ascii="GHEA Grapalat" w:hAnsi="GHEA Grapalat"/>
                <w:sz w:val="28"/>
                <w:vertAlign w:val="superscript"/>
              </w:rPr>
              <w:t>Անունը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Ազգանունը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33"/>
              <w:spacing w:line="240" w:lineRule="auto"/>
              <w:ind w:firstLine="0"/>
              <w:jc w:val="center"/>
              <w:rPr>
                <w:rFonts w:ascii="GHEA Grapalat" w:hAnsi="GHEA Grapalat"/>
                <w:sz w:val="28"/>
                <w:vertAlign w:val="superscript"/>
                <w:lang w:val="es-ES"/>
              </w:rPr>
            </w:pPr>
            <w:r w:rsidRPr="00D524BC">
              <w:rPr>
                <w:rFonts w:ascii="GHEA Grapalat" w:hAnsi="GHEA Grapalat"/>
                <w:sz w:val="28"/>
                <w:vertAlign w:val="superscript"/>
              </w:rPr>
              <w:t>ՀՀ</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քաղաքացիների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համար</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նույնականացման</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քարտի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կամ</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անձնագրի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կամ</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ՀՀ</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օրենսդրությամբ</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նախատեսված</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անձը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հաստատող</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փաստաթղթի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տեսակը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և</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համարը</w:t>
            </w:r>
            <w:r w:rsidRPr="00D524BC">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Pr="00D524BC" w:rsidRDefault="006E5207">
            <w:pPr>
              <w:pStyle w:val="33"/>
              <w:spacing w:line="240" w:lineRule="auto"/>
              <w:ind w:firstLine="0"/>
              <w:jc w:val="center"/>
              <w:rPr>
                <w:rFonts w:ascii="GHEA Grapalat" w:hAnsi="GHEA Grapalat"/>
                <w:sz w:val="28"/>
                <w:vertAlign w:val="superscript"/>
                <w:lang w:val="es-ES"/>
              </w:rPr>
            </w:pPr>
            <w:r w:rsidRPr="00D524BC">
              <w:rPr>
                <w:rFonts w:ascii="GHEA Grapalat" w:hAnsi="GHEA Grapalat"/>
                <w:sz w:val="28"/>
                <w:vertAlign w:val="superscript"/>
              </w:rPr>
              <w:t>Օտարերկրյա</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քաղաքացիների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համար</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համապատասխան</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երկրի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օրենսդրությամբ</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նախատեսված</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անձը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հաստատող</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փաստաթղթի</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տեսակը</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և</w:t>
            </w:r>
            <w:r w:rsidRPr="00D524BC">
              <w:rPr>
                <w:rFonts w:ascii="GHEA Grapalat" w:hAnsi="GHEA Grapalat"/>
                <w:sz w:val="28"/>
                <w:vertAlign w:val="superscript"/>
                <w:lang w:val="es-ES"/>
              </w:rPr>
              <w:t xml:space="preserve"> </w:t>
            </w:r>
            <w:r w:rsidRPr="00D524BC">
              <w:rPr>
                <w:rFonts w:ascii="GHEA Grapalat" w:hAnsi="GHEA Grapalat"/>
                <w:sz w:val="28"/>
                <w:vertAlign w:val="superscript"/>
              </w:rPr>
              <w:t>համարը</w:t>
            </w:r>
            <w:r w:rsidRPr="00D524BC">
              <w:rPr>
                <w:rFonts w:ascii="GHEA Grapalat" w:hAnsi="GHEA Grapalat"/>
                <w:sz w:val="28"/>
                <w:vertAlign w:val="superscript"/>
                <w:lang w:val="es-ES"/>
              </w:rPr>
              <w:t xml:space="preserve"> </w:t>
            </w:r>
          </w:p>
        </w:tc>
      </w:tr>
      <w:tr w:rsidR="006E5207" w:rsidRPr="009A39B7"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3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3"/>
              <w:spacing w:line="240" w:lineRule="auto"/>
              <w:ind w:firstLine="0"/>
              <w:jc w:val="center"/>
              <w:rPr>
                <w:rFonts w:ascii="GHEA Grapalat" w:hAnsi="GHEA Grapalat"/>
                <w:sz w:val="26"/>
                <w:vertAlign w:val="superscript"/>
                <w:lang w:val="es-ES"/>
              </w:rPr>
            </w:pPr>
          </w:p>
        </w:tc>
      </w:tr>
      <w:tr w:rsidR="006E5207" w:rsidRPr="009A39B7"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3"/>
              <w:spacing w:line="240" w:lineRule="auto"/>
              <w:ind w:firstLine="0"/>
              <w:jc w:val="center"/>
              <w:rPr>
                <w:rFonts w:ascii="GHEA Grapalat" w:hAnsi="GHEA Grapalat"/>
                <w:sz w:val="26"/>
                <w:vertAlign w:val="superscript"/>
                <w:lang w:val="es-ES"/>
              </w:rPr>
            </w:pPr>
          </w:p>
        </w:tc>
      </w:tr>
      <w:tr w:rsidR="006E5207" w:rsidRPr="009A39B7"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3"/>
              <w:spacing w:line="240" w:lineRule="auto"/>
              <w:ind w:firstLine="0"/>
              <w:jc w:val="center"/>
              <w:rPr>
                <w:rFonts w:ascii="GHEA Grapalat" w:hAnsi="GHEA Grapalat"/>
                <w:sz w:val="26"/>
                <w:vertAlign w:val="superscript"/>
                <w:lang w:val="es-ES"/>
              </w:rPr>
            </w:pPr>
          </w:p>
        </w:tc>
      </w:tr>
    </w:tbl>
    <w:p w:rsidR="006E5207" w:rsidRPr="00D524BC" w:rsidRDefault="006E5207" w:rsidP="006E5207">
      <w:pPr>
        <w:jc w:val="right"/>
        <w:rPr>
          <w:rFonts w:ascii="GHEA Grapalat" w:hAnsi="GHEA Grapalat"/>
          <w:sz w:val="10"/>
          <w:szCs w:val="10"/>
          <w:lang w:val="es-ES"/>
        </w:rPr>
      </w:pPr>
    </w:p>
    <w:p w:rsidR="006E5207" w:rsidRPr="00D524BC" w:rsidRDefault="006E5207" w:rsidP="006E5207">
      <w:pPr>
        <w:ind w:firstLine="708"/>
        <w:jc w:val="both"/>
        <w:rPr>
          <w:rFonts w:ascii="GHEA Grapalat" w:hAnsi="GHEA Grapalat"/>
          <w:sz w:val="20"/>
          <w:lang w:val="es-ES"/>
        </w:rPr>
      </w:pPr>
      <w:r w:rsidRPr="00D524BC">
        <w:rPr>
          <w:rFonts w:ascii="GHEA Grapalat" w:hAnsi="GHEA Grapalat"/>
          <w:sz w:val="20"/>
          <w:lang w:val="es-ES"/>
        </w:rPr>
        <w:t xml:space="preserve">Կից ներկայացվում է </w:t>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lang w:val="es-ES"/>
        </w:rPr>
        <w:t xml:space="preserve"> կողմից առաջարկվող </w:t>
      </w:r>
    </w:p>
    <w:p w:rsidR="006E5207" w:rsidRPr="00D524BC" w:rsidRDefault="006E5207" w:rsidP="006E5207">
      <w:pPr>
        <w:jc w:val="both"/>
        <w:rPr>
          <w:rFonts w:ascii="GHEA Grapalat" w:hAnsi="GHEA Grapalat"/>
          <w:sz w:val="22"/>
          <w:szCs w:val="22"/>
          <w:lang w:val="es-ES"/>
        </w:rPr>
      </w:pPr>
      <w:r w:rsidRPr="00D524BC">
        <w:rPr>
          <w:rFonts w:ascii="GHEA Grapalat" w:hAnsi="GHEA Grapalat"/>
          <w:sz w:val="20"/>
          <w:lang w:val="es-ES"/>
        </w:rPr>
        <w:tab/>
      </w:r>
      <w:r w:rsidRPr="00D524BC">
        <w:rPr>
          <w:rFonts w:ascii="GHEA Grapalat" w:hAnsi="GHEA Grapalat"/>
          <w:sz w:val="20"/>
          <w:lang w:val="es-ES"/>
        </w:rPr>
        <w:tab/>
      </w:r>
      <w:r w:rsidRPr="00D524BC">
        <w:rPr>
          <w:rFonts w:ascii="GHEA Grapalat" w:hAnsi="GHEA Grapalat"/>
          <w:sz w:val="20"/>
          <w:lang w:val="es-ES"/>
        </w:rPr>
        <w:tab/>
      </w:r>
      <w:r w:rsidRPr="00D524BC">
        <w:rPr>
          <w:rFonts w:ascii="GHEA Grapalat" w:hAnsi="GHEA Grapalat"/>
          <w:sz w:val="20"/>
          <w:lang w:val="es-ES"/>
        </w:rPr>
        <w:tab/>
      </w:r>
      <w:r w:rsidRPr="00D524BC">
        <w:rPr>
          <w:rFonts w:ascii="GHEA Grapalat" w:hAnsi="GHEA Grapalat" w:cs="Sylfaen"/>
          <w:vertAlign w:val="superscript"/>
          <w:lang w:val="hy-AM"/>
        </w:rPr>
        <w:t>մասնակցի</w:t>
      </w:r>
      <w:r w:rsidRPr="00D524BC">
        <w:rPr>
          <w:rFonts w:ascii="GHEA Grapalat" w:hAnsi="GHEA Grapalat" w:cs="Arial"/>
          <w:vertAlign w:val="superscript"/>
          <w:lang w:val="hy-AM"/>
        </w:rPr>
        <w:t xml:space="preserve"> </w:t>
      </w:r>
      <w:r w:rsidRPr="00D524BC">
        <w:rPr>
          <w:rFonts w:ascii="GHEA Grapalat" w:hAnsi="GHEA Grapalat" w:cs="Sylfaen"/>
          <w:vertAlign w:val="superscript"/>
          <w:lang w:val="hy-AM"/>
        </w:rPr>
        <w:t>անվանումը</w:t>
      </w:r>
    </w:p>
    <w:p w:rsidR="006E5207" w:rsidRPr="00D524BC" w:rsidRDefault="006E5207" w:rsidP="006E5207">
      <w:pPr>
        <w:jc w:val="both"/>
        <w:rPr>
          <w:rFonts w:ascii="GHEA Grapalat" w:hAnsi="GHEA Grapalat"/>
          <w:sz w:val="20"/>
          <w:lang w:val="es-ES"/>
        </w:rPr>
      </w:pPr>
      <w:r w:rsidRPr="00D524BC">
        <w:rPr>
          <w:rFonts w:ascii="GHEA Grapalat" w:hAnsi="GHEA Grapalat"/>
          <w:sz w:val="20"/>
          <w:lang w:val="es-ES"/>
        </w:rPr>
        <w:t xml:space="preserve">ապրանքի ամբողջական նկարագիրը՝ համաձայն հավելված 1.1-ի: </w:t>
      </w:r>
    </w:p>
    <w:p w:rsidR="006E5207" w:rsidRPr="00D524BC" w:rsidRDefault="006E5207" w:rsidP="006E5207">
      <w:pPr>
        <w:ind w:firstLine="708"/>
        <w:jc w:val="both"/>
        <w:rPr>
          <w:rFonts w:ascii="GHEA Grapalat" w:hAnsi="GHEA Grapalat"/>
          <w:sz w:val="20"/>
          <w:lang w:val="es-ES"/>
        </w:rPr>
      </w:pPr>
    </w:p>
    <w:p w:rsidR="006E5207" w:rsidRPr="00D524BC" w:rsidRDefault="006E5207" w:rsidP="006E5207">
      <w:pPr>
        <w:ind w:firstLine="708"/>
        <w:jc w:val="both"/>
        <w:rPr>
          <w:rFonts w:ascii="GHEA Grapalat" w:hAnsi="GHEA Grapalat"/>
          <w:sz w:val="20"/>
          <w:lang w:val="es-ES"/>
        </w:rPr>
      </w:pPr>
    </w:p>
    <w:p w:rsidR="006E5207" w:rsidRPr="00D524BC" w:rsidRDefault="006E5207" w:rsidP="006E5207">
      <w:pPr>
        <w:jc w:val="both"/>
        <w:rPr>
          <w:rFonts w:ascii="GHEA Grapalat" w:hAnsi="GHEA Grapalat"/>
          <w:sz w:val="20"/>
          <w:lang w:val="es-ES"/>
        </w:rPr>
      </w:pPr>
    </w:p>
    <w:p w:rsidR="006E5207" w:rsidRPr="00D524BC" w:rsidRDefault="006E5207" w:rsidP="006E5207">
      <w:pPr>
        <w:jc w:val="both"/>
        <w:rPr>
          <w:rFonts w:ascii="GHEA Grapalat" w:hAnsi="GHEA Grapalat"/>
          <w:sz w:val="20"/>
          <w:lang w:val="es-ES"/>
        </w:rPr>
      </w:pPr>
    </w:p>
    <w:p w:rsidR="006E5207" w:rsidRPr="00D524BC" w:rsidRDefault="006E5207" w:rsidP="006E5207">
      <w:pPr>
        <w:jc w:val="both"/>
        <w:rPr>
          <w:rFonts w:ascii="GHEA Grapalat" w:hAnsi="GHEA Grapalat" w:cs="Arial"/>
          <w:sz w:val="20"/>
          <w:vertAlign w:val="superscript"/>
          <w:lang w:val="es-ES"/>
        </w:rPr>
      </w:pPr>
      <w:r w:rsidRPr="00D524BC">
        <w:rPr>
          <w:rFonts w:ascii="GHEA Grapalat" w:hAnsi="GHEA Grapalat"/>
          <w:sz w:val="20"/>
          <w:lang w:val="es-ES"/>
        </w:rPr>
        <w:t xml:space="preserve">   </w:t>
      </w:r>
      <w:r w:rsidRPr="00D524BC">
        <w:rPr>
          <w:rFonts w:ascii="GHEA Grapalat" w:hAnsi="GHEA Grapalat"/>
          <w:sz w:val="20"/>
          <w:lang w:val="hy-AM"/>
        </w:rPr>
        <w:t xml:space="preserve">___________________________________________________ </w:t>
      </w:r>
      <w:r w:rsidRPr="00D524BC">
        <w:rPr>
          <w:rFonts w:ascii="GHEA Grapalat" w:hAnsi="GHEA Grapalat"/>
          <w:sz w:val="20"/>
          <w:lang w:val="hy-AM"/>
        </w:rPr>
        <w:tab/>
        <w:t xml:space="preserve">                _____________</w:t>
      </w:r>
      <w:r w:rsidRPr="00D524BC">
        <w:rPr>
          <w:rFonts w:ascii="GHEA Grapalat" w:hAnsi="GHEA Grapalat"/>
          <w:sz w:val="20"/>
          <w:u w:val="single"/>
          <w:lang w:val="es-ES"/>
        </w:rPr>
        <w:tab/>
      </w:r>
      <w:r w:rsidRPr="00D524BC">
        <w:rPr>
          <w:rFonts w:ascii="GHEA Grapalat" w:hAnsi="GHEA Grapalat"/>
          <w:sz w:val="20"/>
          <w:u w:val="single"/>
          <w:lang w:val="es-ES"/>
        </w:rPr>
        <w:tab/>
      </w:r>
      <w:r w:rsidRPr="00D524BC">
        <w:rPr>
          <w:rFonts w:ascii="GHEA Grapalat" w:hAnsi="GHEA Grapalat"/>
          <w:sz w:val="20"/>
          <w:lang w:val="es-ES"/>
        </w:rPr>
        <w:tab/>
      </w:r>
      <w:r w:rsidRPr="00D524BC">
        <w:rPr>
          <w:rFonts w:ascii="GHEA Grapalat" w:hAnsi="GHEA Grapalat"/>
          <w:sz w:val="20"/>
          <w:lang w:val="es-ES"/>
        </w:rPr>
        <w:tab/>
      </w:r>
      <w:r w:rsidRPr="00D524BC">
        <w:rPr>
          <w:rFonts w:ascii="GHEA Grapalat" w:hAnsi="GHEA Grapalat"/>
          <w:sz w:val="20"/>
          <w:lang w:val="hy-AM"/>
        </w:rPr>
        <w:t xml:space="preserve"> </w:t>
      </w:r>
      <w:r w:rsidRPr="00D524BC">
        <w:rPr>
          <w:rFonts w:ascii="GHEA Grapalat" w:hAnsi="GHEA Grapalat" w:cs="Sylfaen"/>
          <w:sz w:val="20"/>
          <w:vertAlign w:val="superscript"/>
          <w:lang w:val="hy-AM"/>
        </w:rPr>
        <w:t>Մասնակցի</w:t>
      </w:r>
      <w:r w:rsidRPr="00D524BC">
        <w:rPr>
          <w:rFonts w:ascii="GHEA Grapalat" w:hAnsi="GHEA Grapalat" w:cs="Arial"/>
          <w:sz w:val="20"/>
          <w:vertAlign w:val="superscript"/>
          <w:lang w:val="hy-AM"/>
        </w:rPr>
        <w:t xml:space="preserve"> </w:t>
      </w:r>
      <w:r w:rsidRPr="00D524BC">
        <w:rPr>
          <w:rFonts w:ascii="GHEA Grapalat" w:hAnsi="GHEA Grapalat" w:cs="Sylfaen"/>
          <w:sz w:val="20"/>
          <w:vertAlign w:val="superscript"/>
          <w:lang w:val="hy-AM"/>
        </w:rPr>
        <w:t>անվանումը</w:t>
      </w:r>
      <w:r w:rsidRPr="00D524BC">
        <w:rPr>
          <w:rFonts w:ascii="GHEA Grapalat" w:hAnsi="GHEA Grapalat" w:cs="Arial"/>
          <w:sz w:val="20"/>
          <w:vertAlign w:val="superscript"/>
          <w:lang w:val="hy-AM"/>
        </w:rPr>
        <w:t xml:space="preserve"> </w:t>
      </w:r>
      <w:r w:rsidRPr="00D524BC">
        <w:rPr>
          <w:rFonts w:ascii="GHEA Grapalat" w:hAnsi="GHEA Grapalat"/>
          <w:sz w:val="20"/>
          <w:vertAlign w:val="superscript"/>
          <w:lang w:val="hy-AM"/>
        </w:rPr>
        <w:t xml:space="preserve"> (</w:t>
      </w:r>
      <w:r w:rsidRPr="00D524BC">
        <w:rPr>
          <w:rFonts w:ascii="GHEA Grapalat" w:hAnsi="GHEA Grapalat" w:cs="Sylfaen"/>
          <w:sz w:val="20"/>
          <w:vertAlign w:val="superscript"/>
          <w:lang w:val="hy-AM"/>
        </w:rPr>
        <w:t>ղեկավարի</w:t>
      </w:r>
      <w:r w:rsidRPr="00D524BC">
        <w:rPr>
          <w:rFonts w:ascii="GHEA Grapalat" w:hAnsi="GHEA Grapalat" w:cs="Arial"/>
          <w:sz w:val="20"/>
          <w:vertAlign w:val="superscript"/>
          <w:lang w:val="hy-AM"/>
        </w:rPr>
        <w:t xml:space="preserve"> </w:t>
      </w:r>
      <w:r w:rsidRPr="00D524BC">
        <w:rPr>
          <w:rFonts w:ascii="GHEA Grapalat" w:hAnsi="GHEA Grapalat" w:cs="Sylfaen"/>
          <w:sz w:val="20"/>
          <w:vertAlign w:val="superscript"/>
          <w:lang w:val="hy-AM"/>
        </w:rPr>
        <w:t>պաշտոնը</w:t>
      </w:r>
      <w:r w:rsidRPr="00D524BC">
        <w:rPr>
          <w:rFonts w:ascii="GHEA Grapalat" w:hAnsi="GHEA Grapalat" w:cs="Arial"/>
          <w:sz w:val="20"/>
          <w:vertAlign w:val="superscript"/>
          <w:lang w:val="hy-AM"/>
        </w:rPr>
        <w:t xml:space="preserve">, </w:t>
      </w:r>
      <w:r w:rsidRPr="00D524BC">
        <w:rPr>
          <w:rFonts w:ascii="GHEA Grapalat" w:hAnsi="GHEA Grapalat" w:cs="Arial"/>
          <w:sz w:val="20"/>
          <w:vertAlign w:val="superscript"/>
        </w:rPr>
        <w:t>ա</w:t>
      </w:r>
      <w:r w:rsidRPr="00D524BC">
        <w:rPr>
          <w:rFonts w:ascii="GHEA Grapalat" w:hAnsi="GHEA Grapalat" w:cs="Sylfaen"/>
          <w:sz w:val="20"/>
          <w:vertAlign w:val="superscript"/>
          <w:lang w:val="hy-AM"/>
        </w:rPr>
        <w:t>նուն</w:t>
      </w:r>
      <w:r w:rsidRPr="00D524BC">
        <w:rPr>
          <w:rFonts w:ascii="GHEA Grapalat" w:hAnsi="GHEA Grapalat" w:cs="Arial"/>
          <w:sz w:val="20"/>
          <w:vertAlign w:val="superscript"/>
          <w:lang w:val="hy-AM"/>
        </w:rPr>
        <w:t xml:space="preserve"> </w:t>
      </w:r>
      <w:r w:rsidRPr="00D524BC">
        <w:rPr>
          <w:rFonts w:ascii="GHEA Grapalat" w:hAnsi="GHEA Grapalat" w:cs="Sylfaen"/>
          <w:sz w:val="20"/>
          <w:vertAlign w:val="superscript"/>
        </w:rPr>
        <w:t>ա</w:t>
      </w:r>
      <w:r w:rsidRPr="00D524BC">
        <w:rPr>
          <w:rFonts w:ascii="GHEA Grapalat" w:hAnsi="GHEA Grapalat" w:cs="Sylfaen"/>
          <w:sz w:val="20"/>
          <w:vertAlign w:val="superscript"/>
          <w:lang w:val="hy-AM"/>
        </w:rPr>
        <w:t>զգանունը</w:t>
      </w:r>
      <w:r w:rsidRPr="00D524BC">
        <w:rPr>
          <w:rFonts w:ascii="GHEA Grapalat" w:hAnsi="GHEA Grapalat" w:cs="Arial"/>
          <w:sz w:val="20"/>
          <w:vertAlign w:val="superscript"/>
          <w:lang w:val="hy-AM"/>
        </w:rPr>
        <w:t xml:space="preserve">)                                             </w:t>
      </w:r>
      <w:r w:rsidRPr="00D524BC">
        <w:rPr>
          <w:rFonts w:ascii="GHEA Grapalat" w:hAnsi="GHEA Grapalat" w:cs="Arial"/>
          <w:sz w:val="20"/>
          <w:vertAlign w:val="superscript"/>
          <w:lang w:val="es-ES"/>
        </w:rPr>
        <w:t xml:space="preserve">               </w:t>
      </w:r>
      <w:r w:rsidRPr="00D524BC">
        <w:rPr>
          <w:rFonts w:ascii="GHEA Grapalat" w:hAnsi="GHEA Grapalat" w:cs="Sylfaen"/>
          <w:sz w:val="20"/>
          <w:vertAlign w:val="superscript"/>
          <w:lang w:val="hy-AM"/>
        </w:rPr>
        <w:t>ստորագրությունը</w:t>
      </w:r>
      <w:r w:rsidRPr="00D524BC">
        <w:rPr>
          <w:rFonts w:ascii="GHEA Grapalat" w:hAnsi="GHEA Grapalat" w:cs="Arial"/>
          <w:sz w:val="20"/>
          <w:vertAlign w:val="superscript"/>
          <w:lang w:val="hy-AM"/>
        </w:rPr>
        <w:t>)</w:t>
      </w:r>
    </w:p>
    <w:p w:rsidR="006E5207" w:rsidRPr="00D524BC" w:rsidRDefault="006E5207" w:rsidP="006E5207">
      <w:pPr>
        <w:jc w:val="both"/>
        <w:rPr>
          <w:rFonts w:ascii="GHEA Grapalat" w:hAnsi="GHEA Grapalat" w:cs="Arial"/>
          <w:sz w:val="20"/>
          <w:vertAlign w:val="superscript"/>
          <w:lang w:val="es-ES"/>
        </w:rPr>
      </w:pPr>
    </w:p>
    <w:p w:rsidR="006E5207" w:rsidRPr="00D524BC" w:rsidRDefault="006E5207" w:rsidP="006E5207">
      <w:pPr>
        <w:jc w:val="both"/>
        <w:rPr>
          <w:rFonts w:ascii="GHEA Grapalat" w:hAnsi="GHEA Grapalat"/>
          <w:sz w:val="20"/>
          <w:lang w:val="hy-AM"/>
        </w:rPr>
      </w:pPr>
      <w:r w:rsidRPr="00D524BC">
        <w:rPr>
          <w:rFonts w:ascii="GHEA Grapalat" w:hAnsi="GHEA Grapalat"/>
          <w:sz w:val="20"/>
          <w:lang w:val="hy-AM"/>
        </w:rPr>
        <w:t xml:space="preserve">    </w:t>
      </w:r>
    </w:p>
    <w:p w:rsidR="006E5207" w:rsidRPr="00D524BC" w:rsidRDefault="006E5207" w:rsidP="006E5207">
      <w:pPr>
        <w:jc w:val="right"/>
        <w:rPr>
          <w:rFonts w:ascii="GHEA Grapalat" w:hAnsi="GHEA Grapalat" w:cs="Arial"/>
          <w:sz w:val="20"/>
          <w:lang w:val="hy-AM"/>
        </w:rPr>
      </w:pPr>
      <w:r w:rsidRPr="00D524BC">
        <w:rPr>
          <w:rFonts w:ascii="GHEA Grapalat" w:hAnsi="GHEA Grapalat" w:cs="Sylfaen"/>
          <w:sz w:val="20"/>
          <w:lang w:val="hy-AM"/>
        </w:rPr>
        <w:t>Կ</w:t>
      </w:r>
      <w:r w:rsidRPr="00D524BC">
        <w:rPr>
          <w:rFonts w:ascii="GHEA Grapalat" w:hAnsi="GHEA Grapalat" w:cs="Arial"/>
          <w:sz w:val="20"/>
          <w:lang w:val="hy-AM"/>
        </w:rPr>
        <w:t xml:space="preserve">. </w:t>
      </w:r>
      <w:r w:rsidRPr="00D524BC">
        <w:rPr>
          <w:rFonts w:ascii="GHEA Grapalat" w:hAnsi="GHEA Grapalat" w:cs="Sylfaen"/>
          <w:sz w:val="20"/>
          <w:lang w:val="hy-AM"/>
        </w:rPr>
        <w:t>Տ</w:t>
      </w:r>
      <w:r w:rsidRPr="00D524BC">
        <w:rPr>
          <w:rFonts w:ascii="GHEA Grapalat" w:hAnsi="GHEA Grapalat" w:cs="Arial"/>
          <w:sz w:val="20"/>
          <w:lang w:val="hy-AM"/>
        </w:rPr>
        <w:t>.</w:t>
      </w:r>
      <w:r w:rsidRPr="00D524BC">
        <w:rPr>
          <w:rStyle w:val="aff1"/>
          <w:rFonts w:ascii="GHEA Grapalat" w:hAnsi="GHEA Grapalat" w:cs="Arial"/>
          <w:color w:val="FFFFFF"/>
          <w:sz w:val="20"/>
          <w:lang w:val="hy-AM"/>
        </w:rPr>
        <w:footnoteReference w:id="7"/>
      </w:r>
      <w:r w:rsidRPr="00D524BC">
        <w:rPr>
          <w:rFonts w:ascii="GHEA Grapalat" w:hAnsi="GHEA Grapalat" w:cs="Arial"/>
          <w:sz w:val="20"/>
          <w:lang w:val="hy-AM"/>
        </w:rPr>
        <w:tab/>
      </w:r>
      <w:r w:rsidRPr="00D524BC">
        <w:rPr>
          <w:rFonts w:ascii="GHEA Grapalat" w:hAnsi="GHEA Grapalat" w:cs="Arial"/>
          <w:sz w:val="20"/>
          <w:lang w:val="hy-AM"/>
        </w:rPr>
        <w:tab/>
        <w:t xml:space="preserve"> </w:t>
      </w:r>
    </w:p>
    <w:p w:rsidR="006E5207" w:rsidRPr="00D524BC" w:rsidRDefault="006E5207" w:rsidP="006E5207">
      <w:pPr>
        <w:pStyle w:val="33"/>
        <w:spacing w:line="240" w:lineRule="auto"/>
        <w:jc w:val="right"/>
        <w:rPr>
          <w:rFonts w:ascii="GHEA Grapalat" w:hAnsi="GHEA Grapalat"/>
          <w:b/>
          <w:lang w:val="hy-AM"/>
        </w:rPr>
      </w:pPr>
    </w:p>
    <w:p w:rsidR="006E5207" w:rsidRPr="00D524BC" w:rsidRDefault="006E5207" w:rsidP="006E5207">
      <w:pPr>
        <w:pStyle w:val="33"/>
        <w:spacing w:line="240" w:lineRule="auto"/>
        <w:jc w:val="right"/>
        <w:rPr>
          <w:rFonts w:ascii="GHEA Grapalat" w:hAnsi="GHEA Grapalat"/>
          <w:b/>
          <w:lang w:val="hy-AM"/>
        </w:rPr>
      </w:pPr>
    </w:p>
    <w:p w:rsidR="006E5207" w:rsidRPr="00D524BC" w:rsidRDefault="006E5207" w:rsidP="006E5207">
      <w:pPr>
        <w:pStyle w:val="33"/>
        <w:spacing w:line="240" w:lineRule="auto"/>
        <w:jc w:val="right"/>
        <w:rPr>
          <w:rFonts w:ascii="GHEA Grapalat" w:hAnsi="GHEA Grapalat" w:cs="Sylfaen"/>
          <w:b/>
          <w:lang w:val="hy-AM"/>
        </w:rPr>
      </w:pPr>
      <w:r w:rsidRPr="00D524BC">
        <w:rPr>
          <w:rFonts w:ascii="GHEA Grapalat" w:hAnsi="GHEA Grapalat" w:cs="Sylfaen"/>
          <w:b/>
          <w:lang w:val="hy-AM"/>
        </w:rPr>
        <w:br w:type="page"/>
      </w:r>
      <w:r w:rsidRPr="00D524BC">
        <w:rPr>
          <w:rFonts w:ascii="GHEA Grapalat" w:hAnsi="GHEA Grapalat" w:cs="Sylfaen"/>
          <w:b/>
          <w:lang w:val="hy-AM"/>
        </w:rPr>
        <w:lastRenderedPageBreak/>
        <w:t xml:space="preserve"> </w:t>
      </w:r>
    </w:p>
    <w:p w:rsidR="006E5207" w:rsidRPr="00D524BC" w:rsidRDefault="006E5207" w:rsidP="006E5207">
      <w:pPr>
        <w:pStyle w:val="3"/>
        <w:spacing w:line="240" w:lineRule="auto"/>
        <w:ind w:firstLine="567"/>
        <w:jc w:val="right"/>
        <w:rPr>
          <w:rFonts w:ascii="GHEA Grapalat" w:hAnsi="GHEA Grapalat" w:cs="Arial"/>
          <w:b/>
          <w:i w:val="0"/>
          <w:lang w:val="hy-AM"/>
        </w:rPr>
      </w:pPr>
      <w:r w:rsidRPr="00D524BC">
        <w:rPr>
          <w:rFonts w:ascii="GHEA Grapalat" w:hAnsi="GHEA Grapalat" w:cs="Sylfaen"/>
          <w:b/>
          <w:i w:val="0"/>
          <w:lang w:val="hy-AM"/>
        </w:rPr>
        <w:t>Հավելված</w:t>
      </w:r>
      <w:r w:rsidRPr="00D524BC">
        <w:rPr>
          <w:rFonts w:ascii="GHEA Grapalat" w:hAnsi="GHEA Grapalat" w:cs="Arial"/>
          <w:b/>
          <w:i w:val="0"/>
          <w:lang w:val="hy-AM"/>
        </w:rPr>
        <w:t xml:space="preserve"> 1.1</w:t>
      </w:r>
    </w:p>
    <w:p w:rsidR="006E5207" w:rsidRPr="00D524BC" w:rsidRDefault="0069073C" w:rsidP="006E5207">
      <w:pPr>
        <w:pStyle w:val="33"/>
        <w:spacing w:line="240" w:lineRule="auto"/>
        <w:jc w:val="right"/>
        <w:rPr>
          <w:rFonts w:ascii="GHEA Grapalat" w:hAnsi="GHEA Grapalat" w:cs="Arial"/>
          <w:b/>
          <w:lang w:val="hy-AM"/>
        </w:rPr>
      </w:pPr>
      <w:r w:rsidRPr="00D524BC">
        <w:rPr>
          <w:rFonts w:ascii="GHEA Grapalat" w:hAnsi="GHEA Grapalat"/>
          <w:lang w:val="af-ZA"/>
        </w:rPr>
        <w:t>ԱՄ</w:t>
      </w:r>
      <w:r w:rsidR="00964032" w:rsidRPr="006835A6">
        <w:rPr>
          <w:rFonts w:ascii="GHEA Grapalat" w:hAnsi="GHEA Grapalat"/>
          <w:lang w:val="hy-AM"/>
        </w:rPr>
        <w:t>Մ</w:t>
      </w:r>
      <w:r w:rsidRPr="00D524BC">
        <w:rPr>
          <w:rFonts w:ascii="GHEA Grapalat" w:hAnsi="GHEA Grapalat"/>
          <w:lang w:val="af-ZA"/>
        </w:rPr>
        <w:t>ՀՄԴ-ԳՀԱՊՁԲ-</w:t>
      </w:r>
      <w:r w:rsidR="00CB0B33">
        <w:rPr>
          <w:rFonts w:ascii="GHEA Grapalat" w:hAnsi="GHEA Grapalat"/>
          <w:lang w:val="af-ZA"/>
        </w:rPr>
        <w:t>20</w:t>
      </w:r>
      <w:r w:rsidRPr="00D524BC">
        <w:rPr>
          <w:rFonts w:ascii="GHEA Grapalat" w:hAnsi="GHEA Grapalat"/>
          <w:lang w:val="af-ZA"/>
        </w:rPr>
        <w:t>/0</w:t>
      </w:r>
      <w:r w:rsidR="009A39B7">
        <w:rPr>
          <w:rFonts w:ascii="GHEA Grapalat" w:hAnsi="GHEA Grapalat"/>
          <w:lang w:val="af-ZA"/>
        </w:rPr>
        <w:t>2</w:t>
      </w:r>
      <w:r w:rsidRPr="00D524BC">
        <w:rPr>
          <w:rFonts w:ascii="GHEA Grapalat" w:hAnsi="GHEA Grapalat" w:cs="Sylfaen"/>
          <w:b/>
          <w:lang w:val="es-ES"/>
        </w:rPr>
        <w:t xml:space="preserve"> </w:t>
      </w:r>
      <w:r w:rsidR="006E5207" w:rsidRPr="00D524BC">
        <w:rPr>
          <w:rFonts w:ascii="GHEA Grapalat" w:hAnsi="GHEA Grapalat" w:cs="Sylfaen"/>
          <w:b/>
          <w:lang w:val="hy-AM"/>
        </w:rPr>
        <w:t>ծածկագրով</w:t>
      </w:r>
    </w:p>
    <w:p w:rsidR="006E5207" w:rsidRPr="00D524BC" w:rsidRDefault="0069073C" w:rsidP="006E5207">
      <w:pPr>
        <w:pStyle w:val="33"/>
        <w:spacing w:line="240" w:lineRule="auto"/>
        <w:jc w:val="right"/>
        <w:rPr>
          <w:rFonts w:ascii="GHEA Grapalat" w:hAnsi="GHEA Grapalat" w:cs="Arial"/>
          <w:b/>
          <w:lang w:val="hy-AM"/>
        </w:rPr>
      </w:pPr>
      <w:r w:rsidRPr="00D524BC">
        <w:rPr>
          <w:rFonts w:ascii="GHEA Grapalat" w:hAnsi="GHEA Grapalat" w:cs="Sylfaen"/>
          <w:b/>
          <w:lang w:val="hy-AM"/>
        </w:rPr>
        <w:t xml:space="preserve">Գնանշման հարցման </w:t>
      </w:r>
      <w:r w:rsidR="006E5207" w:rsidRPr="00D524BC">
        <w:rPr>
          <w:rFonts w:ascii="GHEA Grapalat" w:hAnsi="GHEA Grapalat" w:cs="Arial"/>
          <w:b/>
          <w:lang w:val="hy-AM"/>
        </w:rPr>
        <w:t xml:space="preserve"> </w:t>
      </w:r>
      <w:r w:rsidR="006E5207" w:rsidRPr="00D524BC">
        <w:rPr>
          <w:rFonts w:ascii="GHEA Grapalat" w:hAnsi="GHEA Grapalat" w:cs="Sylfaen"/>
          <w:b/>
          <w:lang w:val="hy-AM"/>
        </w:rPr>
        <w:t>հրավերի</w:t>
      </w:r>
    </w:p>
    <w:p w:rsidR="006E5207" w:rsidRPr="00D524BC" w:rsidRDefault="006E5207" w:rsidP="006E5207">
      <w:pPr>
        <w:ind w:left="-66"/>
        <w:jc w:val="center"/>
        <w:rPr>
          <w:rFonts w:ascii="GHEA Grapalat" w:hAnsi="GHEA Grapalat"/>
          <w:b/>
          <w:lang w:val="hy-AM"/>
        </w:rPr>
      </w:pPr>
    </w:p>
    <w:p w:rsidR="006E5207" w:rsidRPr="00D524BC" w:rsidRDefault="006E5207" w:rsidP="006E5207">
      <w:pPr>
        <w:pStyle w:val="3"/>
        <w:spacing w:line="240" w:lineRule="auto"/>
        <w:ind w:firstLine="567"/>
        <w:jc w:val="left"/>
        <w:rPr>
          <w:rFonts w:ascii="GHEA Grapalat" w:hAnsi="GHEA Grapalat"/>
          <w:b/>
          <w:lang w:val="hy-AM"/>
        </w:rPr>
      </w:pPr>
    </w:p>
    <w:p w:rsidR="006E5207" w:rsidRPr="00D524BC" w:rsidRDefault="006E5207" w:rsidP="006E5207">
      <w:pPr>
        <w:pStyle w:val="3"/>
        <w:spacing w:line="240" w:lineRule="auto"/>
        <w:ind w:firstLine="567"/>
        <w:rPr>
          <w:rFonts w:ascii="GHEA Grapalat" w:hAnsi="GHEA Grapalat"/>
          <w:b/>
          <w:i w:val="0"/>
          <w:lang w:val="hy-AM"/>
        </w:rPr>
      </w:pPr>
      <w:r w:rsidRPr="00D524BC">
        <w:rPr>
          <w:rFonts w:ascii="GHEA Grapalat" w:hAnsi="GHEA Grapalat"/>
          <w:b/>
          <w:i w:val="0"/>
          <w:lang w:val="hy-AM"/>
        </w:rPr>
        <w:t>ՆԿԱՐԱԳԻՐ</w:t>
      </w:r>
    </w:p>
    <w:p w:rsidR="006E5207" w:rsidRPr="00D524BC" w:rsidRDefault="006E5207" w:rsidP="006E5207">
      <w:pPr>
        <w:pStyle w:val="3"/>
        <w:spacing w:line="240" w:lineRule="auto"/>
        <w:ind w:firstLine="567"/>
        <w:rPr>
          <w:rFonts w:ascii="GHEA Grapalat" w:hAnsi="GHEA Grapalat"/>
          <w:b/>
          <w:i w:val="0"/>
          <w:lang w:val="hy-AM"/>
        </w:rPr>
      </w:pPr>
      <w:r w:rsidRPr="00D524BC">
        <w:rPr>
          <w:rFonts w:ascii="GHEA Grapalat" w:hAnsi="GHEA Grapalat"/>
          <w:b/>
          <w:i w:val="0"/>
          <w:lang w:val="hy-AM"/>
        </w:rPr>
        <w:t xml:space="preserve">առաջարկվող ապրանքի ամբողջական </w:t>
      </w:r>
    </w:p>
    <w:p w:rsidR="006E5207" w:rsidRPr="00D524BC" w:rsidRDefault="006E5207" w:rsidP="006E5207">
      <w:pPr>
        <w:pStyle w:val="3"/>
        <w:spacing w:line="240" w:lineRule="auto"/>
        <w:ind w:firstLine="567"/>
        <w:rPr>
          <w:rFonts w:ascii="GHEA Grapalat" w:hAnsi="GHEA Grapalat" w:cs="Arial"/>
          <w:lang w:val="es-ES"/>
        </w:rPr>
      </w:pPr>
    </w:p>
    <w:p w:rsidR="006E5207" w:rsidRPr="00D524BC" w:rsidRDefault="006E5207" w:rsidP="006E5207">
      <w:pPr>
        <w:ind w:firstLine="567"/>
        <w:jc w:val="both"/>
        <w:rPr>
          <w:rFonts w:ascii="GHEA Grapalat" w:hAnsi="GHEA Grapalat" w:cs="Arial"/>
          <w:sz w:val="20"/>
          <w:szCs w:val="20"/>
          <w:lang w:val="es-ES"/>
        </w:rPr>
      </w:pP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t xml:space="preserve">      </w:t>
      </w:r>
      <w:r w:rsidRPr="00D524BC">
        <w:rPr>
          <w:rFonts w:ascii="GHEA Grapalat" w:hAnsi="GHEA Grapalat" w:cs="Arial"/>
          <w:sz w:val="20"/>
          <w:szCs w:val="20"/>
          <w:u w:val="single"/>
          <w:lang w:val="es-ES"/>
        </w:rPr>
        <w:tab/>
      </w:r>
      <w:r w:rsidRPr="00D524BC">
        <w:rPr>
          <w:rFonts w:ascii="GHEA Grapalat" w:hAnsi="GHEA Grapalat" w:cs="Arial"/>
          <w:sz w:val="20"/>
          <w:szCs w:val="20"/>
          <w:u w:val="single"/>
          <w:lang w:val="es-ES"/>
        </w:rPr>
        <w:tab/>
      </w:r>
      <w:r w:rsidRPr="00D524BC">
        <w:rPr>
          <w:rFonts w:ascii="GHEA Grapalat" w:hAnsi="GHEA Grapalat" w:cs="Arial"/>
          <w:sz w:val="20"/>
          <w:szCs w:val="20"/>
          <w:lang w:val="es-ES"/>
        </w:rPr>
        <w:t xml:space="preserve">-ն </w:t>
      </w:r>
      <w:r w:rsidR="0069073C" w:rsidRPr="00D524BC">
        <w:rPr>
          <w:rFonts w:ascii="GHEA Grapalat" w:hAnsi="GHEA Grapalat"/>
          <w:sz w:val="20"/>
          <w:lang w:val="af-ZA"/>
        </w:rPr>
        <w:t>Ա</w:t>
      </w:r>
      <w:r w:rsidR="00764BAD" w:rsidRPr="00D524BC">
        <w:rPr>
          <w:rFonts w:ascii="GHEA Grapalat" w:hAnsi="GHEA Grapalat"/>
          <w:sz w:val="20"/>
          <w:lang w:val="ru-RU"/>
        </w:rPr>
        <w:t>Մ</w:t>
      </w:r>
      <w:r w:rsidR="00964032" w:rsidRPr="00D524BC">
        <w:rPr>
          <w:rFonts w:ascii="GHEA Grapalat" w:hAnsi="GHEA Grapalat"/>
          <w:sz w:val="20"/>
        </w:rPr>
        <w:t>Մ</w:t>
      </w:r>
      <w:r w:rsidR="0069073C" w:rsidRPr="00D524BC">
        <w:rPr>
          <w:rFonts w:ascii="GHEA Grapalat" w:hAnsi="GHEA Grapalat"/>
          <w:sz w:val="20"/>
          <w:lang w:val="af-ZA"/>
        </w:rPr>
        <w:t>ՀՄԴ-ԳՀԱՊՁԲ-</w:t>
      </w:r>
      <w:r w:rsidR="00CB0B33">
        <w:rPr>
          <w:rFonts w:ascii="GHEA Grapalat" w:hAnsi="GHEA Grapalat"/>
          <w:sz w:val="20"/>
          <w:lang w:val="af-ZA"/>
        </w:rPr>
        <w:t>20</w:t>
      </w:r>
      <w:r w:rsidR="0069073C" w:rsidRPr="00D524BC">
        <w:rPr>
          <w:rFonts w:ascii="GHEA Grapalat" w:hAnsi="GHEA Grapalat"/>
          <w:sz w:val="20"/>
          <w:lang w:val="af-ZA"/>
        </w:rPr>
        <w:t>/0</w:t>
      </w:r>
      <w:r w:rsidR="009A39B7">
        <w:rPr>
          <w:rFonts w:ascii="GHEA Grapalat" w:hAnsi="GHEA Grapalat"/>
          <w:sz w:val="20"/>
          <w:lang w:val="af-ZA"/>
        </w:rPr>
        <w:t>2</w:t>
      </w:r>
    </w:p>
    <w:p w:rsidR="006E5207" w:rsidRPr="00D524BC" w:rsidRDefault="006E5207" w:rsidP="006E5207">
      <w:pPr>
        <w:jc w:val="both"/>
        <w:rPr>
          <w:rFonts w:ascii="GHEA Grapalat" w:hAnsi="GHEA Grapalat" w:cs="Arial"/>
          <w:sz w:val="20"/>
          <w:szCs w:val="20"/>
          <w:u w:val="single"/>
          <w:lang w:val="es-ES"/>
        </w:rPr>
      </w:pPr>
      <w:r w:rsidRPr="00D524BC">
        <w:rPr>
          <w:rFonts w:ascii="GHEA Grapalat" w:hAnsi="GHEA Grapalat"/>
          <w:sz w:val="20"/>
          <w:vertAlign w:val="superscript"/>
          <w:lang w:val="es-ES"/>
        </w:rPr>
        <w:t xml:space="preserve">                                                    </w:t>
      </w:r>
      <w:r w:rsidRPr="00D524BC">
        <w:rPr>
          <w:rFonts w:ascii="GHEA Grapalat" w:hAnsi="GHEA Grapalat"/>
          <w:sz w:val="20"/>
          <w:vertAlign w:val="superscript"/>
          <w:lang w:val="hy-AM"/>
        </w:rPr>
        <w:t>մասնակցի անվանումը</w:t>
      </w:r>
    </w:p>
    <w:p w:rsidR="006E5207" w:rsidRPr="00D524BC" w:rsidRDefault="006E5207" w:rsidP="006E5207">
      <w:pPr>
        <w:jc w:val="both"/>
        <w:rPr>
          <w:rFonts w:ascii="GHEA Grapalat" w:hAnsi="GHEA Grapalat"/>
          <w:lang w:val="hy-AM"/>
        </w:rPr>
      </w:pPr>
      <w:r w:rsidRPr="00D524BC">
        <w:rPr>
          <w:rFonts w:ascii="GHEA Grapalat" w:hAnsi="GHEA Grapalat" w:cs="Arial"/>
          <w:sz w:val="20"/>
          <w:szCs w:val="20"/>
          <w:lang w:val="es-ES"/>
        </w:rPr>
        <w:t xml:space="preserve">ծածկագրով </w:t>
      </w:r>
      <w:r w:rsidR="0069073C" w:rsidRPr="00D524BC">
        <w:rPr>
          <w:rFonts w:ascii="GHEA Grapalat" w:hAnsi="GHEA Grapalat" w:cs="Arial"/>
          <w:sz w:val="20"/>
          <w:szCs w:val="20"/>
          <w:lang w:val="ru-RU"/>
        </w:rPr>
        <w:t>գնանշման</w:t>
      </w:r>
      <w:r w:rsidR="0069073C" w:rsidRPr="00D524BC">
        <w:rPr>
          <w:rFonts w:ascii="GHEA Grapalat" w:hAnsi="GHEA Grapalat" w:cs="Arial"/>
          <w:sz w:val="20"/>
          <w:szCs w:val="20"/>
          <w:lang w:val="es-ES"/>
        </w:rPr>
        <w:t xml:space="preserve"> </w:t>
      </w:r>
      <w:r w:rsidR="0069073C" w:rsidRPr="00D524BC">
        <w:rPr>
          <w:rFonts w:ascii="GHEA Grapalat" w:hAnsi="GHEA Grapalat" w:cs="Arial"/>
          <w:sz w:val="20"/>
          <w:szCs w:val="20"/>
          <w:lang w:val="ru-RU"/>
        </w:rPr>
        <w:t>հարցման</w:t>
      </w:r>
      <w:r w:rsidR="0069073C" w:rsidRPr="00D524BC">
        <w:rPr>
          <w:rFonts w:ascii="GHEA Grapalat" w:hAnsi="GHEA Grapalat" w:cs="Arial"/>
          <w:sz w:val="20"/>
          <w:szCs w:val="20"/>
          <w:lang w:val="es-ES"/>
        </w:rPr>
        <w:t xml:space="preserve"> </w:t>
      </w:r>
      <w:r w:rsidRPr="00D524BC">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Pr="00D524BC" w:rsidRDefault="006E5207" w:rsidP="006E5207">
      <w:pPr>
        <w:pStyle w:val="3"/>
        <w:spacing w:line="240" w:lineRule="auto"/>
        <w:ind w:firstLine="567"/>
        <w:rPr>
          <w:rFonts w:ascii="GHEA Grapalat" w:hAnsi="GHEA Grapalat" w:cs="Arial"/>
          <w:lang w:val="es-ES"/>
        </w:rPr>
      </w:pPr>
    </w:p>
    <w:p w:rsidR="006E5207" w:rsidRPr="00D524BC"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E5207" w:rsidRPr="00D524BC"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Առաջարկվող ապրանքի</w:t>
            </w:r>
          </w:p>
        </w:tc>
      </w:tr>
      <w:tr w:rsidR="006E5207" w:rsidRPr="00D524BC"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rPr>
              <w:t>ֆ</w:t>
            </w:r>
            <w:r w:rsidRPr="00D524BC">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hy-AM"/>
              </w:rPr>
            </w:pPr>
            <w:r w:rsidRPr="00D524BC">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տեխնիկական բնութագրերը</w:t>
            </w:r>
          </w:p>
        </w:tc>
      </w:tr>
      <w:tr w:rsidR="006E5207" w:rsidRPr="00D524BC" w:rsidTr="006E5207">
        <w:tc>
          <w:tcPr>
            <w:tcW w:w="1368"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r>
      <w:tr w:rsidR="006E5207" w:rsidRPr="00D524BC" w:rsidTr="006E5207">
        <w:tc>
          <w:tcPr>
            <w:tcW w:w="1368"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r>
      <w:tr w:rsidR="006E5207" w:rsidRPr="00D524BC" w:rsidTr="006E5207">
        <w:tc>
          <w:tcPr>
            <w:tcW w:w="1368"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D524BC" w:rsidRDefault="006E5207">
            <w:pPr>
              <w:pStyle w:val="3"/>
              <w:spacing w:line="240" w:lineRule="auto"/>
              <w:jc w:val="left"/>
              <w:rPr>
                <w:rFonts w:ascii="GHEA Grapalat" w:hAnsi="GHEA Grapalat"/>
                <w:b/>
                <w:lang w:val="hy-AM"/>
              </w:rPr>
            </w:pPr>
          </w:p>
        </w:tc>
      </w:tr>
    </w:tbl>
    <w:p w:rsidR="006E5207" w:rsidRPr="00D524BC" w:rsidRDefault="006E5207" w:rsidP="006E5207">
      <w:pPr>
        <w:pStyle w:val="3"/>
        <w:spacing w:line="240" w:lineRule="auto"/>
        <w:ind w:firstLine="567"/>
        <w:jc w:val="left"/>
        <w:rPr>
          <w:rFonts w:ascii="GHEA Grapalat" w:hAnsi="GHEA Grapalat"/>
          <w:b/>
          <w:lang w:val="en-US"/>
        </w:rPr>
      </w:pPr>
    </w:p>
    <w:p w:rsidR="006E5207" w:rsidRPr="00D524BC" w:rsidRDefault="006E5207" w:rsidP="006E5207">
      <w:pPr>
        <w:pStyle w:val="3"/>
        <w:spacing w:line="240" w:lineRule="auto"/>
        <w:ind w:firstLine="567"/>
        <w:jc w:val="left"/>
        <w:rPr>
          <w:rFonts w:ascii="GHEA Grapalat" w:hAnsi="GHEA Grapalat"/>
          <w:b/>
          <w:lang w:val="en-US"/>
        </w:rPr>
      </w:pPr>
    </w:p>
    <w:p w:rsidR="006E5207" w:rsidRPr="00D524BC" w:rsidRDefault="006E5207" w:rsidP="006E5207">
      <w:pPr>
        <w:pStyle w:val="3"/>
        <w:spacing w:line="240" w:lineRule="auto"/>
        <w:ind w:firstLine="567"/>
        <w:jc w:val="left"/>
        <w:rPr>
          <w:rFonts w:ascii="GHEA Grapalat" w:hAnsi="GHEA Grapalat"/>
          <w:b/>
          <w:lang w:val="en-US"/>
        </w:rPr>
      </w:pPr>
    </w:p>
    <w:p w:rsidR="006E5207" w:rsidRPr="00D524BC" w:rsidRDefault="006E5207" w:rsidP="006E5207">
      <w:pPr>
        <w:pStyle w:val="3"/>
        <w:spacing w:line="240" w:lineRule="auto"/>
        <w:ind w:firstLine="567"/>
        <w:jc w:val="left"/>
        <w:rPr>
          <w:rFonts w:ascii="GHEA Grapalat" w:hAnsi="GHEA Grapalat"/>
          <w:b/>
          <w:lang w:val="en-US"/>
        </w:rPr>
      </w:pPr>
    </w:p>
    <w:p w:rsidR="006E5207" w:rsidRPr="00D524BC" w:rsidRDefault="006E5207" w:rsidP="006E5207">
      <w:pPr>
        <w:rPr>
          <w:rFonts w:ascii="GHEA Grapalat" w:hAnsi="GHEA Grapalat"/>
          <w:sz w:val="20"/>
          <w:lang w:val="es-ES"/>
        </w:rPr>
      </w:pPr>
    </w:p>
    <w:p w:rsidR="006E5207" w:rsidRPr="00D524BC" w:rsidRDefault="006E5207" w:rsidP="006E5207">
      <w:pPr>
        <w:jc w:val="both"/>
        <w:rPr>
          <w:rFonts w:ascii="GHEA Grapalat" w:hAnsi="GHEA Grapalat"/>
          <w:sz w:val="20"/>
          <w:u w:val="single"/>
        </w:rPr>
      </w:pP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rPr>
        <w:tab/>
      </w:r>
      <w:r w:rsidRPr="00D524BC">
        <w:rPr>
          <w:rFonts w:ascii="GHEA Grapalat" w:hAnsi="GHEA Grapalat"/>
          <w:sz w:val="20"/>
          <w:u w:val="single"/>
        </w:rPr>
        <w:tab/>
      </w:r>
      <w:r w:rsidRPr="00D524BC">
        <w:rPr>
          <w:rFonts w:ascii="GHEA Grapalat" w:hAnsi="GHEA Grapalat"/>
          <w:sz w:val="20"/>
          <w:u w:val="single"/>
        </w:rPr>
        <w:tab/>
      </w:r>
      <w:r w:rsidRPr="00D524BC">
        <w:rPr>
          <w:rFonts w:ascii="GHEA Grapalat" w:hAnsi="GHEA Grapalat"/>
          <w:sz w:val="20"/>
          <w:u w:val="single"/>
        </w:rPr>
        <w:tab/>
        <w:t xml:space="preserve">    </w:t>
      </w:r>
    </w:p>
    <w:p w:rsidR="006E5207" w:rsidRPr="00D524BC" w:rsidRDefault="006E5207" w:rsidP="006E5207">
      <w:pPr>
        <w:jc w:val="both"/>
        <w:rPr>
          <w:rFonts w:ascii="GHEA Grapalat" w:hAnsi="GHEA Grapalat"/>
          <w:sz w:val="20"/>
          <w:u w:val="single"/>
        </w:rPr>
      </w:pPr>
      <w:r w:rsidRPr="00D524BC">
        <w:rPr>
          <w:rFonts w:ascii="GHEA Grapalat" w:hAnsi="GHEA Grapalat" w:cs="Sylfaen"/>
          <w:sz w:val="20"/>
          <w:vertAlign w:val="superscript"/>
        </w:rPr>
        <w:t xml:space="preserve">     </w:t>
      </w:r>
      <w:r w:rsidRPr="00D524B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D524BC">
        <w:rPr>
          <w:rFonts w:ascii="GHEA Grapalat" w:hAnsi="GHEA Grapalat" w:cs="Sylfaen"/>
          <w:sz w:val="20"/>
          <w:vertAlign w:val="superscript"/>
        </w:rPr>
        <w:t xml:space="preserve">  </w:t>
      </w:r>
      <w:r w:rsidRPr="00D524BC">
        <w:rPr>
          <w:rFonts w:ascii="GHEA Grapalat" w:hAnsi="GHEA Grapalat" w:cs="Sylfaen"/>
          <w:sz w:val="20"/>
          <w:vertAlign w:val="superscript"/>
        </w:rPr>
        <w:tab/>
      </w:r>
      <w:r w:rsidRPr="00D524BC">
        <w:rPr>
          <w:rFonts w:ascii="GHEA Grapalat" w:hAnsi="GHEA Grapalat" w:cs="Sylfaen"/>
          <w:sz w:val="20"/>
          <w:vertAlign w:val="superscript"/>
        </w:rPr>
        <w:tab/>
      </w:r>
      <w:r w:rsidRPr="00D524BC">
        <w:rPr>
          <w:rFonts w:ascii="GHEA Grapalat" w:hAnsi="GHEA Grapalat" w:cs="Sylfaen"/>
          <w:vertAlign w:val="superscript"/>
        </w:rPr>
        <w:t xml:space="preserve">                           </w:t>
      </w:r>
      <w:r w:rsidRPr="00D524BC">
        <w:rPr>
          <w:rFonts w:ascii="GHEA Grapalat" w:hAnsi="GHEA Grapalat" w:cs="Sylfaen"/>
          <w:sz w:val="20"/>
          <w:vertAlign w:val="superscript"/>
          <w:lang w:val="hy-AM"/>
        </w:rPr>
        <w:t>ստորագրությո</w:t>
      </w:r>
      <w:r w:rsidRPr="00D524BC">
        <w:rPr>
          <w:rFonts w:ascii="GHEA Grapalat" w:hAnsi="GHEA Grapalat" w:cs="Sylfaen"/>
          <w:sz w:val="20"/>
          <w:vertAlign w:val="superscript"/>
        </w:rPr>
        <w:t>ւն</w:t>
      </w:r>
      <w:r w:rsidRPr="00D524BC">
        <w:rPr>
          <w:rFonts w:ascii="GHEA Grapalat" w:hAnsi="GHEA Grapalat" w:cs="Sylfaen"/>
          <w:sz w:val="20"/>
          <w:lang w:val="hy-AM"/>
        </w:rPr>
        <w:t xml:space="preserve"> </w:t>
      </w:r>
    </w:p>
    <w:p w:rsidR="006E5207" w:rsidRPr="00D524BC" w:rsidRDefault="006E5207" w:rsidP="006E5207">
      <w:pPr>
        <w:jc w:val="right"/>
        <w:rPr>
          <w:rFonts w:ascii="GHEA Grapalat" w:hAnsi="GHEA Grapalat" w:cs="Sylfaen"/>
          <w:sz w:val="20"/>
        </w:rPr>
      </w:pPr>
    </w:p>
    <w:p w:rsidR="006E5207" w:rsidRPr="00D524BC" w:rsidRDefault="006E5207" w:rsidP="006E5207">
      <w:pPr>
        <w:jc w:val="right"/>
        <w:rPr>
          <w:rFonts w:ascii="GHEA Grapalat" w:hAnsi="GHEA Grapalat" w:cs="Sylfaen"/>
          <w:sz w:val="20"/>
        </w:rPr>
      </w:pPr>
    </w:p>
    <w:p w:rsidR="006E5207" w:rsidRPr="00D524BC" w:rsidRDefault="006E5207" w:rsidP="006E5207">
      <w:pPr>
        <w:jc w:val="right"/>
        <w:rPr>
          <w:rFonts w:ascii="GHEA Grapalat" w:hAnsi="GHEA Grapalat" w:cs="Arial"/>
          <w:sz w:val="20"/>
          <w:lang w:val="hy-AM"/>
        </w:rPr>
      </w:pPr>
      <w:r w:rsidRPr="00D524BC">
        <w:rPr>
          <w:rFonts w:ascii="GHEA Grapalat" w:hAnsi="GHEA Grapalat" w:cs="Sylfaen"/>
          <w:sz w:val="20"/>
          <w:lang w:val="hy-AM"/>
        </w:rPr>
        <w:t>Կ</w:t>
      </w:r>
      <w:r w:rsidRPr="00D524BC">
        <w:rPr>
          <w:rFonts w:ascii="GHEA Grapalat" w:hAnsi="GHEA Grapalat" w:cs="Arial"/>
          <w:sz w:val="20"/>
          <w:lang w:val="hy-AM"/>
        </w:rPr>
        <w:t xml:space="preserve">. </w:t>
      </w:r>
      <w:r w:rsidRPr="00D524BC">
        <w:rPr>
          <w:rFonts w:ascii="GHEA Grapalat" w:hAnsi="GHEA Grapalat" w:cs="Sylfaen"/>
          <w:sz w:val="20"/>
          <w:lang w:val="hy-AM"/>
        </w:rPr>
        <w:t>Տ</w:t>
      </w:r>
      <w:r w:rsidRPr="00D524BC">
        <w:rPr>
          <w:rFonts w:ascii="GHEA Grapalat" w:hAnsi="GHEA Grapalat" w:cs="Arial"/>
          <w:sz w:val="20"/>
          <w:lang w:val="hy-AM"/>
        </w:rPr>
        <w:t>.</w:t>
      </w:r>
      <w:r w:rsidRPr="00D524BC">
        <w:rPr>
          <w:rFonts w:ascii="GHEA Grapalat" w:hAnsi="GHEA Grapalat" w:cs="Arial"/>
          <w:sz w:val="20"/>
          <w:lang w:val="hy-AM"/>
        </w:rPr>
        <w:tab/>
      </w:r>
      <w:r w:rsidRPr="00D524BC">
        <w:rPr>
          <w:rFonts w:ascii="GHEA Grapalat" w:hAnsi="GHEA Grapalat" w:cs="Arial"/>
          <w:sz w:val="20"/>
          <w:lang w:val="hy-AM"/>
        </w:rPr>
        <w:tab/>
        <w:t xml:space="preserve"> </w:t>
      </w:r>
    </w:p>
    <w:p w:rsidR="006E5207" w:rsidRPr="00D524BC" w:rsidRDefault="006E5207" w:rsidP="006E5207">
      <w:pPr>
        <w:jc w:val="right"/>
        <w:rPr>
          <w:rFonts w:ascii="GHEA Grapalat" w:hAnsi="GHEA Grapalat"/>
          <w:sz w:val="20"/>
          <w:lang w:val="hy-AM"/>
        </w:rPr>
      </w:pPr>
    </w:p>
    <w:p w:rsidR="006E5207" w:rsidRPr="00D524BC" w:rsidRDefault="006E5207" w:rsidP="006E5207">
      <w:pPr>
        <w:jc w:val="right"/>
        <w:rPr>
          <w:rFonts w:ascii="GHEA Grapalat" w:hAnsi="GHEA Grapalat"/>
          <w:sz w:val="20"/>
          <w:lang w:val="hy-AM"/>
        </w:rPr>
      </w:pPr>
    </w:p>
    <w:p w:rsidR="006E5207" w:rsidRPr="00D524BC" w:rsidRDefault="006E5207" w:rsidP="006E5207">
      <w:pPr>
        <w:pStyle w:val="a6"/>
        <w:rPr>
          <w:rFonts w:ascii="GHEA Grapalat" w:hAnsi="GHEA Grapalat"/>
          <w:i/>
          <w:sz w:val="16"/>
          <w:szCs w:val="16"/>
          <w:lang w:val="af-ZA"/>
        </w:rPr>
      </w:pPr>
      <w:r w:rsidRPr="00D524BC">
        <w:rPr>
          <w:rFonts w:ascii="GHEA Grapalat" w:hAnsi="GHEA Grapalat"/>
          <w:i/>
          <w:sz w:val="16"/>
          <w:szCs w:val="16"/>
          <w:lang w:val="hy-AM"/>
        </w:rPr>
        <w:t>*լրացվում</w:t>
      </w:r>
      <w:r w:rsidRPr="00D524BC">
        <w:rPr>
          <w:rFonts w:ascii="GHEA Grapalat" w:hAnsi="GHEA Grapalat"/>
          <w:i/>
          <w:sz w:val="16"/>
          <w:szCs w:val="16"/>
          <w:lang w:val="af-ZA"/>
        </w:rPr>
        <w:t xml:space="preserve"> </w:t>
      </w:r>
      <w:r w:rsidRPr="00D524BC">
        <w:rPr>
          <w:rFonts w:ascii="GHEA Grapalat" w:hAnsi="GHEA Grapalat"/>
          <w:i/>
          <w:sz w:val="16"/>
          <w:szCs w:val="16"/>
          <w:lang w:val="hy-AM"/>
        </w:rPr>
        <w:t>է</w:t>
      </w:r>
      <w:r w:rsidRPr="00D524BC">
        <w:rPr>
          <w:rFonts w:ascii="GHEA Grapalat" w:hAnsi="GHEA Grapalat"/>
          <w:i/>
          <w:sz w:val="16"/>
          <w:szCs w:val="16"/>
          <w:lang w:val="af-ZA"/>
        </w:rPr>
        <w:t xml:space="preserve"> </w:t>
      </w:r>
      <w:r w:rsidRPr="00D524BC">
        <w:rPr>
          <w:rFonts w:ascii="GHEA Grapalat" w:hAnsi="GHEA Grapalat"/>
          <w:i/>
          <w:sz w:val="16"/>
          <w:szCs w:val="16"/>
          <w:lang w:val="hy-AM"/>
        </w:rPr>
        <w:t>հանձնաժողովի</w:t>
      </w:r>
      <w:r w:rsidRPr="00D524BC">
        <w:rPr>
          <w:rFonts w:ascii="GHEA Grapalat" w:hAnsi="GHEA Grapalat"/>
          <w:i/>
          <w:sz w:val="16"/>
          <w:szCs w:val="16"/>
          <w:lang w:val="af-ZA"/>
        </w:rPr>
        <w:t xml:space="preserve"> </w:t>
      </w:r>
      <w:r w:rsidRPr="00D524BC">
        <w:rPr>
          <w:rFonts w:ascii="GHEA Grapalat" w:hAnsi="GHEA Grapalat"/>
          <w:i/>
          <w:sz w:val="16"/>
          <w:szCs w:val="16"/>
          <w:lang w:val="hy-AM"/>
        </w:rPr>
        <w:t>քարտուղարի</w:t>
      </w:r>
      <w:r w:rsidRPr="00D524BC">
        <w:rPr>
          <w:rFonts w:ascii="GHEA Grapalat" w:hAnsi="GHEA Grapalat"/>
          <w:i/>
          <w:sz w:val="16"/>
          <w:szCs w:val="16"/>
          <w:lang w:val="af-ZA"/>
        </w:rPr>
        <w:t xml:space="preserve"> </w:t>
      </w:r>
      <w:r w:rsidRPr="00D524BC">
        <w:rPr>
          <w:rFonts w:ascii="GHEA Grapalat" w:hAnsi="GHEA Grapalat"/>
          <w:i/>
          <w:sz w:val="16"/>
          <w:szCs w:val="16"/>
          <w:lang w:val="hy-AM"/>
        </w:rPr>
        <w:t>կողմից</w:t>
      </w:r>
      <w:r w:rsidRPr="00D524BC">
        <w:rPr>
          <w:rFonts w:ascii="GHEA Grapalat" w:hAnsi="GHEA Grapalat"/>
          <w:i/>
          <w:sz w:val="16"/>
          <w:szCs w:val="16"/>
          <w:lang w:val="af-ZA"/>
        </w:rPr>
        <w:t xml:space="preserve">` </w:t>
      </w:r>
      <w:r w:rsidRPr="00D524BC">
        <w:rPr>
          <w:rFonts w:ascii="GHEA Grapalat" w:hAnsi="GHEA Grapalat"/>
          <w:i/>
          <w:sz w:val="16"/>
          <w:szCs w:val="16"/>
          <w:lang w:val="hy-AM"/>
        </w:rPr>
        <w:t>մինչև</w:t>
      </w:r>
      <w:r w:rsidRPr="00D524BC">
        <w:rPr>
          <w:rFonts w:ascii="GHEA Grapalat" w:hAnsi="GHEA Grapalat"/>
          <w:i/>
          <w:sz w:val="16"/>
          <w:szCs w:val="16"/>
          <w:lang w:val="af-ZA"/>
        </w:rPr>
        <w:t xml:space="preserve"> </w:t>
      </w:r>
      <w:r w:rsidRPr="00D524BC">
        <w:rPr>
          <w:rFonts w:ascii="GHEA Grapalat" w:hAnsi="GHEA Grapalat"/>
          <w:i/>
          <w:sz w:val="16"/>
          <w:szCs w:val="16"/>
          <w:lang w:val="hy-AM"/>
        </w:rPr>
        <w:t>հրավերը</w:t>
      </w:r>
      <w:r w:rsidRPr="00D524BC">
        <w:rPr>
          <w:rFonts w:ascii="GHEA Grapalat" w:hAnsi="GHEA Grapalat"/>
          <w:i/>
          <w:sz w:val="16"/>
          <w:szCs w:val="16"/>
          <w:lang w:val="af-ZA"/>
        </w:rPr>
        <w:t xml:space="preserve"> </w:t>
      </w:r>
      <w:r w:rsidRPr="00D524BC">
        <w:rPr>
          <w:rFonts w:ascii="GHEA Grapalat" w:hAnsi="GHEA Grapalat"/>
          <w:i/>
          <w:sz w:val="16"/>
          <w:szCs w:val="16"/>
          <w:lang w:val="hy-AM"/>
        </w:rPr>
        <w:t>տեղեկագրում</w:t>
      </w:r>
      <w:r w:rsidRPr="00D524BC">
        <w:rPr>
          <w:rFonts w:ascii="GHEA Grapalat" w:hAnsi="GHEA Grapalat"/>
          <w:i/>
          <w:sz w:val="16"/>
          <w:szCs w:val="16"/>
          <w:lang w:val="af-ZA"/>
        </w:rPr>
        <w:t xml:space="preserve"> </w:t>
      </w:r>
      <w:r w:rsidRPr="00D524BC">
        <w:rPr>
          <w:rFonts w:ascii="GHEA Grapalat" w:hAnsi="GHEA Grapalat"/>
          <w:i/>
          <w:sz w:val="16"/>
          <w:szCs w:val="16"/>
          <w:lang w:val="hy-AM"/>
        </w:rPr>
        <w:t>հրապարակելը:</w:t>
      </w:r>
    </w:p>
    <w:p w:rsidR="006E5207" w:rsidRPr="00D524BC" w:rsidRDefault="006E5207" w:rsidP="006E5207">
      <w:pPr>
        <w:pStyle w:val="33"/>
        <w:spacing w:line="240" w:lineRule="auto"/>
        <w:ind w:firstLine="0"/>
        <w:jc w:val="right"/>
        <w:rPr>
          <w:rFonts w:ascii="GHEA Grapalat" w:hAnsi="GHEA Grapalat" w:cs="Arial"/>
          <w:b/>
          <w:lang w:val="hy-AM"/>
        </w:rPr>
      </w:pPr>
      <w:r w:rsidRPr="00D524BC">
        <w:rPr>
          <w:rFonts w:ascii="GHEA Grapalat" w:hAnsi="GHEA Grapalat"/>
          <w:b/>
          <w:lang w:val="hy-AM"/>
        </w:rPr>
        <w:t xml:space="preserve"> </w:t>
      </w:r>
      <w:r w:rsidRPr="00D524BC">
        <w:rPr>
          <w:rFonts w:ascii="GHEA Grapalat" w:hAnsi="GHEA Grapalat"/>
          <w:b/>
          <w:lang w:val="hy-AM"/>
        </w:rPr>
        <w:br w:type="page"/>
      </w:r>
      <w:r w:rsidRPr="00D524BC">
        <w:rPr>
          <w:rFonts w:ascii="GHEA Grapalat" w:hAnsi="GHEA Grapalat" w:cs="Sylfaen"/>
          <w:b/>
          <w:lang w:val="hy-AM"/>
        </w:rPr>
        <w:lastRenderedPageBreak/>
        <w:t>Հավելված</w:t>
      </w:r>
      <w:r w:rsidRPr="00D524BC">
        <w:rPr>
          <w:rFonts w:ascii="GHEA Grapalat" w:hAnsi="GHEA Grapalat" w:cs="Arial"/>
          <w:b/>
          <w:lang w:val="hy-AM"/>
        </w:rPr>
        <w:t xml:space="preserve"> 2</w:t>
      </w:r>
    </w:p>
    <w:p w:rsidR="006E5207" w:rsidRPr="00D524BC" w:rsidRDefault="0069073C" w:rsidP="006E5207">
      <w:pPr>
        <w:pStyle w:val="33"/>
        <w:spacing w:line="240" w:lineRule="auto"/>
        <w:jc w:val="right"/>
        <w:rPr>
          <w:rFonts w:ascii="GHEA Grapalat" w:hAnsi="GHEA Grapalat" w:cs="Arial"/>
          <w:b/>
          <w:lang w:val="hy-AM"/>
        </w:rPr>
      </w:pPr>
      <w:r w:rsidRPr="00D524BC">
        <w:rPr>
          <w:rFonts w:ascii="GHEA Grapalat" w:hAnsi="GHEA Grapalat"/>
          <w:lang w:val="af-ZA"/>
        </w:rPr>
        <w:t>ԱՄ</w:t>
      </w:r>
      <w:r w:rsidR="00964032" w:rsidRPr="006835A6">
        <w:rPr>
          <w:rFonts w:ascii="GHEA Grapalat" w:hAnsi="GHEA Grapalat"/>
          <w:lang w:val="hy-AM"/>
        </w:rPr>
        <w:t>Մ</w:t>
      </w:r>
      <w:r w:rsidRPr="00D524BC">
        <w:rPr>
          <w:rFonts w:ascii="GHEA Grapalat" w:hAnsi="GHEA Grapalat"/>
          <w:lang w:val="af-ZA"/>
        </w:rPr>
        <w:t>ՀՄԴ-ԳՀԱՊՁԲ-</w:t>
      </w:r>
      <w:r w:rsidR="00CB0B33">
        <w:rPr>
          <w:rFonts w:ascii="GHEA Grapalat" w:hAnsi="GHEA Grapalat"/>
          <w:lang w:val="af-ZA"/>
        </w:rPr>
        <w:t>20</w:t>
      </w:r>
      <w:r w:rsidRPr="00D524BC">
        <w:rPr>
          <w:rFonts w:ascii="GHEA Grapalat" w:hAnsi="GHEA Grapalat"/>
          <w:lang w:val="af-ZA"/>
        </w:rPr>
        <w:t>/0</w:t>
      </w:r>
      <w:r w:rsidR="009A39B7">
        <w:rPr>
          <w:rFonts w:ascii="GHEA Grapalat" w:hAnsi="GHEA Grapalat"/>
          <w:lang w:val="af-ZA"/>
        </w:rPr>
        <w:t>2</w:t>
      </w:r>
      <w:r w:rsidR="006E5207" w:rsidRPr="00D524BC">
        <w:rPr>
          <w:rFonts w:ascii="GHEA Grapalat" w:hAnsi="GHEA Grapalat" w:cs="Sylfaen"/>
          <w:b/>
          <w:lang w:val="hy-AM"/>
        </w:rPr>
        <w:t>ծածկագրով</w:t>
      </w:r>
    </w:p>
    <w:p w:rsidR="006E5207" w:rsidRPr="00D524BC" w:rsidRDefault="0069073C" w:rsidP="006E5207">
      <w:pPr>
        <w:pStyle w:val="33"/>
        <w:spacing w:line="240" w:lineRule="auto"/>
        <w:jc w:val="right"/>
        <w:rPr>
          <w:rFonts w:ascii="GHEA Grapalat" w:hAnsi="GHEA Grapalat" w:cs="Arial"/>
          <w:b/>
          <w:lang w:val="hy-AM"/>
        </w:rPr>
      </w:pPr>
      <w:r w:rsidRPr="00D524BC">
        <w:rPr>
          <w:rFonts w:ascii="GHEA Grapalat" w:hAnsi="GHEA Grapalat" w:cs="Sylfaen"/>
          <w:b/>
          <w:lang w:val="hy-AM"/>
        </w:rPr>
        <w:t xml:space="preserve">Գնանշման հարցման </w:t>
      </w:r>
      <w:r w:rsidR="006E5207" w:rsidRPr="00D524BC">
        <w:rPr>
          <w:rFonts w:ascii="GHEA Grapalat" w:hAnsi="GHEA Grapalat" w:cs="Arial"/>
          <w:b/>
          <w:lang w:val="hy-AM"/>
        </w:rPr>
        <w:t xml:space="preserve"> </w:t>
      </w:r>
      <w:r w:rsidR="006E5207" w:rsidRPr="00D524BC">
        <w:rPr>
          <w:rFonts w:ascii="GHEA Grapalat" w:hAnsi="GHEA Grapalat" w:cs="Sylfaen"/>
          <w:b/>
          <w:lang w:val="hy-AM"/>
        </w:rPr>
        <w:t>հրավերի</w:t>
      </w:r>
    </w:p>
    <w:p w:rsidR="006E5207" w:rsidRPr="00D524BC" w:rsidRDefault="006E5207" w:rsidP="006E5207">
      <w:pPr>
        <w:rPr>
          <w:rFonts w:ascii="GHEA Grapalat" w:hAnsi="GHEA Grapalat"/>
          <w:lang w:val="hy-AM"/>
        </w:rPr>
      </w:pPr>
    </w:p>
    <w:p w:rsidR="006E5207" w:rsidRPr="00D524BC" w:rsidRDefault="006E5207" w:rsidP="006E5207">
      <w:pPr>
        <w:ind w:firstLine="567"/>
        <w:jc w:val="center"/>
        <w:rPr>
          <w:rFonts w:ascii="GHEA Grapalat" w:hAnsi="GHEA Grapalat"/>
          <w:sz w:val="20"/>
          <w:lang w:val="hy-AM"/>
        </w:rPr>
      </w:pPr>
    </w:p>
    <w:p w:rsidR="006E5207" w:rsidRPr="00D524BC" w:rsidRDefault="006E5207" w:rsidP="006E5207">
      <w:pPr>
        <w:ind w:left="-66"/>
        <w:jc w:val="center"/>
        <w:rPr>
          <w:rFonts w:ascii="GHEA Grapalat" w:hAnsi="GHEA Grapalat"/>
          <w:b/>
          <w:sz w:val="20"/>
          <w:lang w:val="hy-AM"/>
        </w:rPr>
      </w:pPr>
      <w:r w:rsidRPr="00D524BC">
        <w:rPr>
          <w:rFonts w:ascii="GHEA Grapalat" w:hAnsi="GHEA Grapalat"/>
          <w:b/>
          <w:sz w:val="20"/>
          <w:lang w:val="hy-AM"/>
        </w:rPr>
        <w:t>Գ Ն Ա Յ Ի Ն   Ա Ռ Ա Ջ Ա Ր Կ</w:t>
      </w:r>
    </w:p>
    <w:p w:rsidR="006E5207" w:rsidRPr="00D524BC" w:rsidRDefault="006E5207" w:rsidP="006E5207">
      <w:pPr>
        <w:ind w:firstLine="567"/>
        <w:rPr>
          <w:rFonts w:ascii="GHEA Grapalat" w:hAnsi="GHEA Grapalat"/>
          <w:lang w:val="hy-AM"/>
        </w:rPr>
      </w:pPr>
    </w:p>
    <w:p w:rsidR="006E5207" w:rsidRPr="00D524BC" w:rsidRDefault="006E5207" w:rsidP="006E5207">
      <w:pPr>
        <w:ind w:firstLine="567"/>
        <w:jc w:val="both"/>
        <w:rPr>
          <w:rFonts w:ascii="GHEA Grapalat" w:hAnsi="GHEA Grapalat" w:cs="Arial"/>
          <w:lang w:val="hy-AM"/>
        </w:rPr>
      </w:pPr>
      <w:r w:rsidRPr="00D524BC">
        <w:rPr>
          <w:rFonts w:ascii="GHEA Grapalat" w:hAnsi="GHEA Grapalat" w:cs="Arial"/>
          <w:sz w:val="20"/>
          <w:szCs w:val="20"/>
          <w:lang w:val="es-ES"/>
        </w:rPr>
        <w:t xml:space="preserve">Ուսումնասիրելով </w:t>
      </w:r>
      <w:r w:rsidR="0069073C" w:rsidRPr="00D524BC">
        <w:rPr>
          <w:rFonts w:ascii="GHEA Grapalat" w:hAnsi="GHEA Grapalat"/>
          <w:sz w:val="20"/>
          <w:lang w:val="af-ZA"/>
        </w:rPr>
        <w:t>ԱՄ</w:t>
      </w:r>
      <w:r w:rsidR="00964032" w:rsidRPr="00D524BC">
        <w:rPr>
          <w:rFonts w:ascii="GHEA Grapalat" w:hAnsi="GHEA Grapalat"/>
          <w:sz w:val="20"/>
          <w:lang w:val="hy-AM"/>
        </w:rPr>
        <w:t>Մ</w:t>
      </w:r>
      <w:r w:rsidR="00CB0B33">
        <w:rPr>
          <w:rFonts w:ascii="GHEA Grapalat" w:hAnsi="GHEA Grapalat"/>
          <w:sz w:val="20"/>
          <w:lang w:val="af-ZA"/>
        </w:rPr>
        <w:t>ՀՄԴ-ԳՀԱՊՁԲ-20</w:t>
      </w:r>
      <w:r w:rsidR="0069073C" w:rsidRPr="00D524BC">
        <w:rPr>
          <w:rFonts w:ascii="GHEA Grapalat" w:hAnsi="GHEA Grapalat"/>
          <w:sz w:val="20"/>
          <w:lang w:val="af-ZA"/>
        </w:rPr>
        <w:t>/0</w:t>
      </w:r>
      <w:r w:rsidR="009A39B7">
        <w:rPr>
          <w:rFonts w:ascii="GHEA Grapalat" w:hAnsi="GHEA Grapalat"/>
          <w:sz w:val="20"/>
          <w:lang w:val="af-ZA"/>
        </w:rPr>
        <w:t>2</w:t>
      </w:r>
      <w:r w:rsidR="0069073C" w:rsidRPr="00D524BC">
        <w:rPr>
          <w:rFonts w:ascii="GHEA Grapalat" w:hAnsi="GHEA Grapalat" w:cs="Arial"/>
          <w:sz w:val="20"/>
          <w:szCs w:val="20"/>
          <w:lang w:val="es-ES"/>
        </w:rPr>
        <w:t xml:space="preserve">ծածկագրով </w:t>
      </w:r>
      <w:r w:rsidR="0069073C" w:rsidRPr="00D524BC">
        <w:rPr>
          <w:rFonts w:ascii="GHEA Grapalat" w:hAnsi="GHEA Grapalat" w:cs="Arial"/>
          <w:sz w:val="20"/>
          <w:szCs w:val="20"/>
          <w:lang w:val="hy-AM"/>
        </w:rPr>
        <w:t xml:space="preserve">գնանշման  հարցման </w:t>
      </w:r>
      <w:r w:rsidRPr="00D524BC">
        <w:rPr>
          <w:rFonts w:ascii="GHEA Grapalat" w:hAnsi="GHEA Grapalat" w:cs="Arial"/>
          <w:sz w:val="20"/>
          <w:szCs w:val="20"/>
          <w:lang w:val="es-ES"/>
        </w:rPr>
        <w:t xml:space="preserve"> </w:t>
      </w:r>
      <w:r w:rsidR="00065381" w:rsidRPr="00D524BC">
        <w:rPr>
          <w:rFonts w:ascii="GHEA Grapalat" w:hAnsi="GHEA Grapalat" w:cs="Arial"/>
          <w:sz w:val="20"/>
          <w:szCs w:val="20"/>
          <w:lang w:val="es-ES"/>
        </w:rPr>
        <w:t xml:space="preserve"> </w:t>
      </w:r>
      <w:r w:rsidRPr="00D524BC">
        <w:rPr>
          <w:rFonts w:ascii="GHEA Grapalat" w:hAnsi="GHEA Grapalat" w:cs="Arial"/>
          <w:sz w:val="20"/>
          <w:szCs w:val="20"/>
          <w:lang w:val="es-ES"/>
        </w:rPr>
        <w:t xml:space="preserve"> հրավերը, այդ թվում կնքվելիք  պայմանագրի նախագիծը</w:t>
      </w:r>
      <w:r w:rsidRPr="00D524BC">
        <w:rPr>
          <w:rFonts w:ascii="GHEA Grapalat" w:hAnsi="GHEA Grapalat" w:cs="Arial"/>
          <w:lang w:val="hy-AM"/>
        </w:rPr>
        <w:t xml:space="preserve">, </w:t>
      </w:r>
      <w:r w:rsidR="0069073C" w:rsidRPr="00D524BC">
        <w:rPr>
          <w:rFonts w:ascii="GHEA Grapalat" w:hAnsi="GHEA Grapalat"/>
          <w:sz w:val="20"/>
          <w:u w:val="single"/>
          <w:lang w:val="hy-AM"/>
        </w:rPr>
        <w:t xml:space="preserve">                  </w:t>
      </w:r>
      <w:r w:rsidR="0069073C" w:rsidRPr="00D524BC">
        <w:rPr>
          <w:rFonts w:ascii="GHEA Grapalat" w:hAnsi="GHEA Grapalat"/>
          <w:sz w:val="20"/>
          <w:u w:val="single"/>
          <w:lang w:val="hy-AM"/>
        </w:rPr>
        <w:tab/>
      </w:r>
      <w:r w:rsidR="00065381" w:rsidRPr="00D524BC">
        <w:rPr>
          <w:rFonts w:ascii="GHEA Grapalat" w:hAnsi="GHEA Grapalat"/>
          <w:sz w:val="20"/>
          <w:u w:val="single"/>
          <w:lang w:val="hy-AM"/>
        </w:rPr>
        <w:t xml:space="preserve">                          </w:t>
      </w:r>
      <w:r w:rsidRPr="00D524BC">
        <w:rPr>
          <w:rFonts w:ascii="GHEA Grapalat" w:hAnsi="GHEA Grapalat" w:cs="Arial"/>
          <w:sz w:val="20"/>
          <w:szCs w:val="20"/>
          <w:lang w:val="es-ES"/>
        </w:rPr>
        <w:t>-ն առաջարկում է</w:t>
      </w:r>
      <w:r w:rsidRPr="00D524BC">
        <w:rPr>
          <w:rFonts w:ascii="GHEA Grapalat" w:hAnsi="GHEA Grapalat" w:cs="Arial"/>
          <w:lang w:val="hy-AM"/>
        </w:rPr>
        <w:t xml:space="preserve">   </w:t>
      </w:r>
    </w:p>
    <w:p w:rsidR="006E5207" w:rsidRPr="00D524BC" w:rsidRDefault="006E5207" w:rsidP="006E5207">
      <w:pPr>
        <w:ind w:firstLine="567"/>
        <w:jc w:val="both"/>
        <w:rPr>
          <w:rFonts w:ascii="GHEA Grapalat" w:hAnsi="GHEA Grapalat" w:cs="Arial"/>
        </w:rPr>
      </w:pPr>
      <w:bookmarkStart w:id="11" w:name="_Hlk23147299"/>
      <w:r w:rsidRPr="00D524BC">
        <w:rPr>
          <w:rFonts w:ascii="GHEA Grapalat" w:hAnsi="GHEA Grapalat" w:cs="Sylfaen"/>
          <w:vertAlign w:val="superscript"/>
          <w:lang w:val="hy-AM"/>
        </w:rPr>
        <w:t xml:space="preserve">                                                                                     մասնակցի անվանումը</w:t>
      </w:r>
    </w:p>
    <w:bookmarkEnd w:id="11"/>
    <w:p w:rsidR="006E5207" w:rsidRPr="00D524BC" w:rsidRDefault="006E5207" w:rsidP="006E5207">
      <w:pPr>
        <w:jc w:val="both"/>
        <w:rPr>
          <w:rFonts w:ascii="GHEA Grapalat" w:hAnsi="GHEA Grapalat"/>
          <w:sz w:val="20"/>
          <w:lang w:val="hy-AM"/>
        </w:rPr>
      </w:pPr>
      <w:r w:rsidRPr="00D524BC">
        <w:rPr>
          <w:rFonts w:ascii="GHEA Grapalat" w:hAnsi="GHEA Grapalat" w:cs="Arial"/>
          <w:sz w:val="20"/>
          <w:szCs w:val="20"/>
          <w:lang w:val="es-ES"/>
        </w:rPr>
        <w:t>պայմանագիրը կատարել ներքոհիշյալ ընդհանուր գներով.</w:t>
      </w:r>
    </w:p>
    <w:p w:rsidR="006E5207" w:rsidRPr="00D524BC" w:rsidRDefault="006E5207" w:rsidP="006E5207">
      <w:pPr>
        <w:jc w:val="center"/>
        <w:rPr>
          <w:rFonts w:ascii="GHEA Grapalat" w:hAnsi="GHEA Grapalat"/>
          <w:sz w:val="20"/>
          <w:lang w:val="hy-AM"/>
        </w:rPr>
      </w:pPr>
      <w:r w:rsidRPr="00D524BC">
        <w:rPr>
          <w:rFonts w:ascii="GHEA Grapalat" w:hAnsi="GHEA Grapalat"/>
          <w:sz w:val="20"/>
          <w:szCs w:val="20"/>
          <w:lang w:val="es-ES"/>
        </w:rPr>
        <w:t xml:space="preserve">                                                                                                                                   </w:t>
      </w:r>
      <w:r w:rsidRPr="00D524BC">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9"/>
        <w:gridCol w:w="1191"/>
        <w:gridCol w:w="1063"/>
        <w:gridCol w:w="1057"/>
        <w:gridCol w:w="2360"/>
      </w:tblGrid>
      <w:tr w:rsidR="006E5207" w:rsidRPr="009A39B7" w:rsidTr="00B52856">
        <w:trPr>
          <w:cantSplit/>
          <w:trHeight w:val="916"/>
          <w:jc w:val="center"/>
        </w:trPr>
        <w:tc>
          <w:tcPr>
            <w:tcW w:w="1135"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Չափա-</w:t>
            </w:r>
          </w:p>
          <w:p w:rsidR="006E5207" w:rsidRPr="00D524BC" w:rsidRDefault="006E5207">
            <w:pPr>
              <w:jc w:val="center"/>
              <w:rPr>
                <w:rFonts w:ascii="GHEA Grapalat" w:hAnsi="GHEA Grapalat"/>
                <w:b/>
                <w:bCs/>
                <w:sz w:val="16"/>
                <w:lang w:val="es-ES"/>
              </w:rPr>
            </w:pPr>
            <w:r w:rsidRPr="00D524B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ԱԱՀ**</w:t>
            </w:r>
          </w:p>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Ընդհանուր գինը</w:t>
            </w:r>
          </w:p>
          <w:p w:rsidR="006E5207" w:rsidRPr="00D524BC" w:rsidRDefault="006E5207">
            <w:pPr>
              <w:jc w:val="center"/>
              <w:rPr>
                <w:rFonts w:ascii="GHEA Grapalat" w:hAnsi="GHEA Grapalat"/>
                <w:b/>
                <w:bCs/>
                <w:sz w:val="16"/>
                <w:szCs w:val="18"/>
                <w:lang w:val="es-ES"/>
              </w:rPr>
            </w:pPr>
            <w:r w:rsidRPr="00D524BC">
              <w:rPr>
                <w:rFonts w:ascii="GHEA Grapalat" w:hAnsi="GHEA Grapalat"/>
                <w:b/>
                <w:bCs/>
                <w:sz w:val="16"/>
                <w:szCs w:val="18"/>
                <w:lang w:val="es-ES"/>
              </w:rPr>
              <w:t xml:space="preserve"> /տառերով և թվերով/</w:t>
            </w:r>
          </w:p>
        </w:tc>
      </w:tr>
      <w:tr w:rsidR="006E5207" w:rsidRPr="00D524BC" w:rsidTr="00B52856">
        <w:trPr>
          <w:jc w:val="center"/>
        </w:trPr>
        <w:tc>
          <w:tcPr>
            <w:tcW w:w="1135"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Pr="00D524BC" w:rsidRDefault="006E5207">
            <w:pPr>
              <w:jc w:val="center"/>
              <w:rPr>
                <w:rFonts w:ascii="GHEA Grapalat" w:hAnsi="GHEA Grapalat"/>
                <w:b/>
                <w:i/>
                <w:sz w:val="16"/>
                <w:lang w:val="es-ES"/>
              </w:rPr>
            </w:pPr>
            <w:r w:rsidRPr="00D524B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D524BC" w:rsidRDefault="006E5207">
            <w:pPr>
              <w:jc w:val="center"/>
              <w:rPr>
                <w:rFonts w:ascii="GHEA Grapalat" w:hAnsi="GHEA Grapalat"/>
                <w:b/>
                <w:i/>
                <w:sz w:val="16"/>
                <w:lang w:val="es-ES"/>
              </w:rPr>
            </w:pPr>
            <w:r w:rsidRPr="00D524BC">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D524BC" w:rsidRDefault="006E5207">
            <w:pPr>
              <w:jc w:val="center"/>
              <w:rPr>
                <w:rFonts w:ascii="GHEA Grapalat" w:hAnsi="GHEA Grapalat"/>
                <w:i/>
                <w:sz w:val="16"/>
                <w:lang w:val="es-ES"/>
              </w:rPr>
            </w:pPr>
            <w:r w:rsidRPr="00D524BC">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D524BC" w:rsidRDefault="006E5207">
            <w:pPr>
              <w:jc w:val="center"/>
              <w:rPr>
                <w:rFonts w:ascii="GHEA Grapalat" w:hAnsi="GHEA Grapalat"/>
                <w:i/>
                <w:sz w:val="16"/>
                <w:lang w:val="es-ES"/>
              </w:rPr>
            </w:pPr>
            <w:r w:rsidRPr="00D524BC">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D524BC" w:rsidRDefault="006E5207">
            <w:pPr>
              <w:jc w:val="center"/>
              <w:rPr>
                <w:rFonts w:ascii="GHEA Grapalat" w:hAnsi="GHEA Grapalat"/>
                <w:i/>
                <w:sz w:val="16"/>
                <w:lang w:val="es-ES"/>
              </w:rPr>
            </w:pPr>
            <w:r w:rsidRPr="00D524BC">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D524BC" w:rsidRDefault="006E5207">
            <w:pPr>
              <w:jc w:val="center"/>
              <w:rPr>
                <w:rFonts w:ascii="GHEA Grapalat" w:hAnsi="GHEA Grapalat"/>
                <w:i/>
                <w:sz w:val="16"/>
                <w:lang w:val="es-ES"/>
              </w:rPr>
            </w:pPr>
            <w:r w:rsidRPr="00D524BC">
              <w:rPr>
                <w:rFonts w:ascii="GHEA Grapalat" w:hAnsi="GHEA Grapalat"/>
                <w:b/>
                <w:i/>
                <w:sz w:val="16"/>
                <w:lang w:val="es-ES"/>
              </w:rPr>
              <w:t>6=3+4+5</w:t>
            </w:r>
          </w:p>
        </w:tc>
      </w:tr>
      <w:tr w:rsidR="006E5207" w:rsidRPr="009A39B7" w:rsidTr="00B52856">
        <w:trPr>
          <w:trHeight w:val="20"/>
          <w:jc w:val="center"/>
        </w:trPr>
        <w:tc>
          <w:tcPr>
            <w:tcW w:w="1135"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jc w:val="center"/>
              <w:rPr>
                <w:rFonts w:ascii="GHEA Grapalat" w:hAnsi="GHEA Grapalat"/>
                <w:b/>
                <w:bCs/>
                <w:sz w:val="18"/>
                <w:lang w:val="es-ES"/>
              </w:rPr>
            </w:pPr>
            <w:r w:rsidRPr="00D524B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lang w:val="es-ES"/>
              </w:rPr>
            </w:pPr>
            <w:r w:rsidRPr="00D524BC">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lang w:val="es-ES"/>
              </w:rPr>
            </w:pPr>
          </w:p>
        </w:tc>
      </w:tr>
    </w:tbl>
    <w:p w:rsidR="006E5207" w:rsidRPr="00D524BC" w:rsidRDefault="006E5207" w:rsidP="006E5207">
      <w:pPr>
        <w:rPr>
          <w:rFonts w:ascii="GHEA Grapalat" w:hAnsi="GHEA Grapalat"/>
          <w:sz w:val="18"/>
          <w:szCs w:val="18"/>
          <w:lang w:val="es-ES"/>
        </w:rPr>
      </w:pPr>
    </w:p>
    <w:p w:rsidR="006E5207" w:rsidRPr="00D524BC" w:rsidRDefault="006E5207" w:rsidP="006E5207">
      <w:pPr>
        <w:rPr>
          <w:rFonts w:ascii="GHEA Grapalat" w:hAnsi="GHEA Grapalat"/>
          <w:sz w:val="18"/>
          <w:szCs w:val="18"/>
          <w:lang w:val="hy-AM"/>
        </w:rPr>
      </w:pPr>
    </w:p>
    <w:p w:rsidR="006E5207" w:rsidRPr="00D524BC" w:rsidRDefault="006E5207" w:rsidP="006E5207">
      <w:pPr>
        <w:ind w:left="720" w:firstLine="720"/>
        <w:jc w:val="both"/>
        <w:rPr>
          <w:rFonts w:ascii="GHEA Grapalat" w:hAnsi="GHEA Grapalat"/>
          <w:sz w:val="20"/>
          <w:lang w:val="hy-AM"/>
        </w:rPr>
      </w:pPr>
      <w:r w:rsidRPr="00D524BC">
        <w:rPr>
          <w:rFonts w:ascii="GHEA Grapalat" w:hAnsi="GHEA Grapalat"/>
          <w:sz w:val="20"/>
        </w:rPr>
        <w:t xml:space="preserve">     </w:t>
      </w:r>
      <w:r w:rsidRPr="00D524BC">
        <w:rPr>
          <w:rFonts w:ascii="GHEA Grapalat" w:hAnsi="GHEA Grapalat"/>
          <w:sz w:val="20"/>
          <w:lang w:val="hy-AM"/>
        </w:rPr>
        <w:t xml:space="preserve">___________________________________________ </w:t>
      </w:r>
      <w:r w:rsidRPr="00D524BC">
        <w:rPr>
          <w:rFonts w:ascii="GHEA Grapalat" w:hAnsi="GHEA Grapalat"/>
          <w:sz w:val="20"/>
          <w:lang w:val="hy-AM"/>
        </w:rPr>
        <w:tab/>
        <w:t xml:space="preserve">                </w:t>
      </w:r>
      <w:r w:rsidRPr="00D524BC">
        <w:rPr>
          <w:rFonts w:ascii="GHEA Grapalat" w:hAnsi="GHEA Grapalat"/>
          <w:sz w:val="20"/>
        </w:rPr>
        <w:t xml:space="preserve">       </w:t>
      </w:r>
      <w:r w:rsidRPr="00D524BC">
        <w:rPr>
          <w:rFonts w:ascii="GHEA Grapalat" w:hAnsi="GHEA Grapalat"/>
          <w:sz w:val="20"/>
          <w:lang w:val="hy-AM"/>
        </w:rPr>
        <w:t xml:space="preserve">_____________ </w:t>
      </w:r>
    </w:p>
    <w:p w:rsidR="006E5207" w:rsidRPr="00D524BC" w:rsidRDefault="006E5207" w:rsidP="006E5207">
      <w:pPr>
        <w:jc w:val="both"/>
        <w:rPr>
          <w:rFonts w:ascii="GHEA Grapalat" w:hAnsi="GHEA Grapalat"/>
          <w:sz w:val="20"/>
          <w:vertAlign w:val="superscript"/>
          <w:lang w:val="hy-AM"/>
        </w:rPr>
      </w:pPr>
      <w:r w:rsidRPr="00D524B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D524BC">
        <w:rPr>
          <w:rFonts w:ascii="GHEA Grapalat" w:hAnsi="GHEA Grapalat"/>
          <w:sz w:val="20"/>
          <w:vertAlign w:val="superscript"/>
          <w:lang w:val="hy-AM"/>
        </w:rPr>
        <w:tab/>
      </w:r>
    </w:p>
    <w:p w:rsidR="006E5207" w:rsidRPr="00D524BC" w:rsidRDefault="006E5207" w:rsidP="006E5207">
      <w:pPr>
        <w:jc w:val="right"/>
        <w:rPr>
          <w:rFonts w:ascii="GHEA Grapalat" w:hAnsi="GHEA Grapalat"/>
          <w:sz w:val="20"/>
          <w:lang w:val="hy-AM"/>
        </w:rPr>
      </w:pPr>
      <w:r w:rsidRPr="00D524BC">
        <w:rPr>
          <w:rFonts w:ascii="GHEA Grapalat" w:hAnsi="GHEA Grapalat"/>
          <w:sz w:val="20"/>
          <w:lang w:val="hy-AM"/>
        </w:rPr>
        <w:t xml:space="preserve">    </w:t>
      </w:r>
    </w:p>
    <w:p w:rsidR="006E5207" w:rsidRPr="00D524BC" w:rsidRDefault="006E5207" w:rsidP="006E5207">
      <w:pPr>
        <w:jc w:val="right"/>
        <w:rPr>
          <w:rFonts w:ascii="GHEA Grapalat" w:hAnsi="GHEA Grapalat"/>
          <w:sz w:val="20"/>
          <w:lang w:val="hy-AM"/>
        </w:rPr>
      </w:pPr>
      <w:r w:rsidRPr="00D524BC">
        <w:rPr>
          <w:rFonts w:ascii="GHEA Grapalat" w:hAnsi="GHEA Grapalat"/>
          <w:sz w:val="20"/>
          <w:lang w:val="hy-AM"/>
        </w:rPr>
        <w:t>Կ. Տ.</w:t>
      </w:r>
      <w:r w:rsidRPr="00D524BC">
        <w:rPr>
          <w:rStyle w:val="aff1"/>
          <w:rFonts w:ascii="GHEA Grapalat" w:hAnsi="GHEA Grapalat"/>
          <w:color w:val="FFFFFF"/>
          <w:sz w:val="20"/>
          <w:lang w:val="hy-AM"/>
        </w:rPr>
        <w:footnoteReference w:id="8"/>
      </w:r>
      <w:r w:rsidRPr="00D524BC">
        <w:rPr>
          <w:rFonts w:ascii="GHEA Grapalat" w:hAnsi="GHEA Grapalat"/>
          <w:sz w:val="20"/>
          <w:lang w:val="hy-AM"/>
        </w:rPr>
        <w:tab/>
      </w:r>
      <w:r w:rsidRPr="00D524BC">
        <w:rPr>
          <w:rFonts w:ascii="GHEA Grapalat" w:hAnsi="GHEA Grapalat"/>
          <w:sz w:val="20"/>
          <w:lang w:val="hy-AM"/>
        </w:rPr>
        <w:tab/>
        <w:t xml:space="preserve"> </w:t>
      </w:r>
    </w:p>
    <w:p w:rsidR="006E5207" w:rsidRPr="00D524BC" w:rsidRDefault="006E5207" w:rsidP="006E5207">
      <w:pPr>
        <w:jc w:val="right"/>
        <w:rPr>
          <w:rFonts w:ascii="GHEA Grapalat" w:hAnsi="GHEA Grapalat"/>
          <w:sz w:val="20"/>
          <w:lang w:val="hy-AM"/>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rPr>
          <w:rFonts w:ascii="GHEA Grapalat" w:hAnsi="GHEA Grapalat" w:cs="Sylfaen"/>
          <w:i/>
          <w:sz w:val="16"/>
          <w:szCs w:val="16"/>
          <w:lang w:val="hy-AM" w:eastAsia="ru-RU"/>
        </w:rPr>
      </w:pPr>
    </w:p>
    <w:p w:rsidR="006E5207" w:rsidRPr="00D524BC" w:rsidRDefault="006E5207" w:rsidP="006E5207">
      <w:pPr>
        <w:pStyle w:val="33"/>
        <w:spacing w:line="240" w:lineRule="auto"/>
        <w:jc w:val="right"/>
        <w:rPr>
          <w:rFonts w:ascii="GHEA Grapalat" w:hAnsi="GHEA Grapalat"/>
          <w:i/>
          <w:lang w:val="hy-AM"/>
        </w:rPr>
      </w:pPr>
    </w:p>
    <w:p w:rsidR="006E5207" w:rsidRPr="00D524BC" w:rsidRDefault="006E5207" w:rsidP="006E5207">
      <w:pPr>
        <w:pStyle w:val="33"/>
        <w:spacing w:line="240" w:lineRule="auto"/>
        <w:jc w:val="right"/>
        <w:rPr>
          <w:rFonts w:ascii="GHEA Grapalat" w:hAnsi="GHEA Grapalat"/>
          <w:i/>
          <w:lang w:val="hy-AM"/>
        </w:rPr>
      </w:pPr>
    </w:p>
    <w:p w:rsidR="006E5207" w:rsidRPr="00D524BC" w:rsidRDefault="006E5207" w:rsidP="006E5207">
      <w:pPr>
        <w:pStyle w:val="33"/>
        <w:spacing w:line="240" w:lineRule="auto"/>
        <w:jc w:val="right"/>
        <w:rPr>
          <w:rFonts w:ascii="GHEA Grapalat" w:hAnsi="GHEA Grapalat"/>
          <w:i/>
          <w:lang w:val="hy-AM"/>
        </w:rPr>
      </w:pPr>
    </w:p>
    <w:p w:rsidR="006E5207" w:rsidRPr="00D524BC" w:rsidRDefault="006E5207" w:rsidP="006E5207">
      <w:pPr>
        <w:pStyle w:val="33"/>
        <w:spacing w:line="240" w:lineRule="auto"/>
        <w:jc w:val="right"/>
        <w:rPr>
          <w:rFonts w:ascii="GHEA Grapalat" w:hAnsi="GHEA Grapalat"/>
          <w:i/>
          <w:lang w:val="es-ES" w:eastAsia="ru-RU"/>
        </w:rPr>
      </w:pPr>
    </w:p>
    <w:p w:rsidR="006E5207" w:rsidRPr="00D524BC" w:rsidRDefault="006E5207" w:rsidP="006E5207">
      <w:pPr>
        <w:pStyle w:val="33"/>
        <w:spacing w:line="240" w:lineRule="auto"/>
        <w:jc w:val="right"/>
        <w:rPr>
          <w:rFonts w:ascii="GHEA Grapalat" w:hAnsi="GHEA Grapalat"/>
          <w:i/>
          <w:lang w:val="es-ES" w:eastAsia="ru-RU"/>
        </w:rPr>
      </w:pPr>
      <w:r w:rsidRPr="00D524BC">
        <w:rPr>
          <w:rFonts w:ascii="GHEA Grapalat" w:hAnsi="GHEA Grapalat"/>
          <w:i/>
          <w:lang w:val="es-ES" w:eastAsia="ru-RU"/>
        </w:rPr>
        <w:br w:type="page"/>
      </w:r>
    </w:p>
    <w:p w:rsidR="006E5207" w:rsidRPr="00D524BC" w:rsidRDefault="006E5207" w:rsidP="006E5207">
      <w:pPr>
        <w:pStyle w:val="33"/>
        <w:spacing w:line="240" w:lineRule="auto"/>
        <w:jc w:val="right"/>
        <w:rPr>
          <w:rFonts w:ascii="GHEA Grapalat" w:hAnsi="GHEA Grapalat" w:cs="Arial"/>
          <w:b/>
          <w:lang w:val="hy-AM"/>
        </w:rPr>
      </w:pPr>
      <w:r w:rsidRPr="00D524BC">
        <w:rPr>
          <w:rFonts w:ascii="GHEA Grapalat" w:hAnsi="GHEA Grapalat" w:cs="Sylfaen"/>
          <w:b/>
          <w:lang w:val="hy-AM"/>
        </w:rPr>
        <w:lastRenderedPageBreak/>
        <w:t>Հավելված</w:t>
      </w:r>
      <w:r w:rsidRPr="00D524BC">
        <w:rPr>
          <w:rFonts w:ascii="GHEA Grapalat" w:hAnsi="GHEA Grapalat" w:cs="Arial"/>
          <w:b/>
          <w:lang w:val="hy-AM"/>
        </w:rPr>
        <w:t xml:space="preserve"> 4.1</w:t>
      </w:r>
    </w:p>
    <w:p w:rsidR="006E5207" w:rsidRPr="00D524BC" w:rsidRDefault="0069073C" w:rsidP="006E5207">
      <w:pPr>
        <w:pStyle w:val="33"/>
        <w:spacing w:line="240" w:lineRule="auto"/>
        <w:jc w:val="right"/>
        <w:rPr>
          <w:rFonts w:ascii="GHEA Grapalat" w:hAnsi="GHEA Grapalat" w:cs="Arial"/>
          <w:b/>
          <w:lang w:val="hy-AM"/>
        </w:rPr>
      </w:pPr>
      <w:r w:rsidRPr="00D524BC">
        <w:rPr>
          <w:rFonts w:ascii="GHEA Grapalat" w:hAnsi="GHEA Grapalat"/>
          <w:lang w:val="af-ZA"/>
        </w:rPr>
        <w:t>ԱՄ</w:t>
      </w:r>
      <w:r w:rsidR="00964032" w:rsidRPr="006835A6">
        <w:rPr>
          <w:rFonts w:ascii="GHEA Grapalat" w:hAnsi="GHEA Grapalat"/>
          <w:lang w:val="hy-AM"/>
        </w:rPr>
        <w:t>Մ</w:t>
      </w:r>
      <w:r w:rsidRPr="00D524BC">
        <w:rPr>
          <w:rFonts w:ascii="GHEA Grapalat" w:hAnsi="GHEA Grapalat"/>
          <w:lang w:val="af-ZA"/>
        </w:rPr>
        <w:t>ՀՄԴ-ԳՀԱՊՁԲ-</w:t>
      </w:r>
      <w:r w:rsidR="00CB0B33">
        <w:rPr>
          <w:rFonts w:ascii="GHEA Grapalat" w:hAnsi="GHEA Grapalat"/>
          <w:lang w:val="af-ZA"/>
        </w:rPr>
        <w:t>20</w:t>
      </w:r>
      <w:r w:rsidRPr="00D524BC">
        <w:rPr>
          <w:rFonts w:ascii="GHEA Grapalat" w:hAnsi="GHEA Grapalat"/>
          <w:lang w:val="af-ZA"/>
        </w:rPr>
        <w:t>/0</w:t>
      </w:r>
      <w:r w:rsidR="009A39B7">
        <w:rPr>
          <w:rFonts w:ascii="GHEA Grapalat" w:hAnsi="GHEA Grapalat"/>
          <w:lang w:val="af-ZA"/>
        </w:rPr>
        <w:t>2</w:t>
      </w:r>
      <w:r w:rsidRPr="00D524BC">
        <w:rPr>
          <w:rFonts w:ascii="GHEA Grapalat" w:hAnsi="GHEA Grapalat" w:cs="Sylfaen"/>
          <w:b/>
          <w:lang w:val="es-ES"/>
        </w:rPr>
        <w:t xml:space="preserve"> </w:t>
      </w:r>
      <w:r w:rsidR="006E5207" w:rsidRPr="00D524BC">
        <w:rPr>
          <w:rFonts w:ascii="GHEA Grapalat" w:hAnsi="GHEA Grapalat" w:cs="Sylfaen"/>
          <w:b/>
          <w:lang w:val="hy-AM"/>
        </w:rPr>
        <w:t>ծածկագրով</w:t>
      </w:r>
    </w:p>
    <w:p w:rsidR="006E5207" w:rsidRPr="00D524BC" w:rsidRDefault="0069073C" w:rsidP="006E5207">
      <w:pPr>
        <w:pStyle w:val="33"/>
        <w:spacing w:line="240" w:lineRule="auto"/>
        <w:jc w:val="right"/>
        <w:rPr>
          <w:rFonts w:ascii="GHEA Grapalat" w:hAnsi="GHEA Grapalat" w:cs="Sylfaen"/>
          <w:b/>
          <w:lang w:val="hy-AM"/>
        </w:rPr>
      </w:pPr>
      <w:r w:rsidRPr="00D524BC">
        <w:rPr>
          <w:rFonts w:ascii="GHEA Grapalat" w:hAnsi="GHEA Grapalat" w:cs="Sylfaen"/>
          <w:b/>
          <w:lang w:val="hy-AM"/>
        </w:rPr>
        <w:t>Գնանշման</w:t>
      </w:r>
      <w:r w:rsidRPr="00D524BC">
        <w:rPr>
          <w:rFonts w:ascii="GHEA Grapalat" w:hAnsi="GHEA Grapalat" w:cs="Sylfaen"/>
          <w:b/>
          <w:lang w:val="es-ES"/>
        </w:rPr>
        <w:t xml:space="preserve"> </w:t>
      </w:r>
      <w:r w:rsidRPr="00D524BC">
        <w:rPr>
          <w:rFonts w:ascii="GHEA Grapalat" w:hAnsi="GHEA Grapalat" w:cs="Sylfaen"/>
          <w:b/>
          <w:lang w:val="hy-AM"/>
        </w:rPr>
        <w:t>հարցման</w:t>
      </w:r>
      <w:r w:rsidRPr="00D524BC">
        <w:rPr>
          <w:rFonts w:ascii="GHEA Grapalat" w:hAnsi="GHEA Grapalat" w:cs="Sylfaen"/>
          <w:b/>
          <w:lang w:val="es-ES"/>
        </w:rPr>
        <w:t xml:space="preserve"> </w:t>
      </w:r>
      <w:r w:rsidR="006E5207" w:rsidRPr="00D524BC">
        <w:rPr>
          <w:rFonts w:ascii="GHEA Grapalat" w:hAnsi="GHEA Grapalat" w:cs="Arial"/>
          <w:b/>
          <w:lang w:val="hy-AM"/>
        </w:rPr>
        <w:t xml:space="preserve"> </w:t>
      </w:r>
      <w:r w:rsidR="006E5207" w:rsidRPr="00D524BC">
        <w:rPr>
          <w:rFonts w:ascii="GHEA Grapalat" w:hAnsi="GHEA Grapalat" w:cs="Sylfaen"/>
          <w:b/>
          <w:lang w:val="hy-AM"/>
        </w:rPr>
        <w:t>հրավերի</w:t>
      </w:r>
    </w:p>
    <w:p w:rsidR="006E5207" w:rsidRPr="00D524BC" w:rsidRDefault="006E5207" w:rsidP="006E5207">
      <w:pPr>
        <w:pStyle w:val="33"/>
        <w:spacing w:line="240" w:lineRule="auto"/>
        <w:jc w:val="right"/>
        <w:rPr>
          <w:rFonts w:ascii="GHEA Grapalat" w:hAnsi="GHEA Grapalat" w:cs="Sylfaen"/>
          <w:b/>
          <w:lang w:val="hy-AM"/>
        </w:rPr>
      </w:pPr>
    </w:p>
    <w:p w:rsidR="006E5207" w:rsidRPr="00D524BC" w:rsidRDefault="006E5207" w:rsidP="006E5207">
      <w:pPr>
        <w:jc w:val="center"/>
        <w:rPr>
          <w:rFonts w:ascii="GHEA Grapalat" w:hAnsi="GHEA Grapalat" w:cs="GHEA Grapalat"/>
          <w:b/>
          <w:sz w:val="20"/>
          <w:szCs w:val="20"/>
          <w:lang w:val="hy-AM"/>
        </w:rPr>
      </w:pPr>
      <w:r w:rsidRPr="00D524BC">
        <w:rPr>
          <w:rFonts w:ascii="GHEA Grapalat" w:hAnsi="GHEA Grapalat" w:cs="GHEA Grapalat"/>
          <w:b/>
          <w:sz w:val="18"/>
          <w:szCs w:val="18"/>
          <w:lang w:val="hy-AM"/>
        </w:rPr>
        <w:t xml:space="preserve">       </w:t>
      </w:r>
      <w:r w:rsidRPr="00D524BC">
        <w:rPr>
          <w:rFonts w:ascii="GHEA Grapalat" w:hAnsi="GHEA Grapalat" w:cs="GHEA Grapalat"/>
          <w:b/>
          <w:sz w:val="20"/>
          <w:szCs w:val="20"/>
          <w:lang w:val="hy-AM"/>
        </w:rPr>
        <w:t xml:space="preserve">ՏՈւԺԱՆՔԻ ՄԱՍԻՆ ՀԱՄԱՁԱՅՆԱԳԻՐ </w:t>
      </w:r>
    </w:p>
    <w:p w:rsidR="006E5207" w:rsidRPr="00D524BC" w:rsidRDefault="006E5207" w:rsidP="006E5207">
      <w:pPr>
        <w:jc w:val="center"/>
        <w:rPr>
          <w:rFonts w:ascii="GHEA Grapalat" w:hAnsi="GHEA Grapalat" w:cs="GHEA Grapalat"/>
          <w:b/>
          <w:sz w:val="20"/>
          <w:szCs w:val="20"/>
          <w:lang w:val="hy-AM"/>
        </w:rPr>
      </w:pPr>
      <w:r w:rsidRPr="00D524BC">
        <w:rPr>
          <w:rFonts w:ascii="GHEA Grapalat" w:hAnsi="GHEA Grapalat" w:cs="GHEA Grapalat"/>
          <w:b/>
          <w:sz w:val="18"/>
          <w:szCs w:val="18"/>
          <w:lang w:val="hy-AM"/>
        </w:rPr>
        <w:t xml:space="preserve">         (որակավորման ապահովում)</w:t>
      </w:r>
    </w:p>
    <w:p w:rsidR="006E5207" w:rsidRPr="00D524BC" w:rsidRDefault="006E5207" w:rsidP="006E5207">
      <w:pPr>
        <w:rPr>
          <w:rFonts w:ascii="GHEA Grapalat" w:hAnsi="GHEA Grapalat" w:cs="GHEA Grapalat"/>
          <w:b/>
          <w:sz w:val="20"/>
          <w:szCs w:val="20"/>
          <w:lang w:val="hy-AM"/>
        </w:rPr>
      </w:pPr>
      <w:r w:rsidRPr="00D524BC">
        <w:rPr>
          <w:rFonts w:ascii="GHEA Grapalat" w:hAnsi="GHEA Grapalat" w:cs="GHEA Grapalat"/>
          <w:color w:val="FF0000"/>
          <w:sz w:val="20"/>
          <w:szCs w:val="20"/>
          <w:shd w:val="clear" w:color="auto" w:fill="92CDDC"/>
          <w:lang w:val="hy-AM"/>
        </w:rPr>
        <w:t xml:space="preserve">                                                              </w:t>
      </w:r>
    </w:p>
    <w:p w:rsidR="00F4264E" w:rsidRPr="006835A6" w:rsidRDefault="00964032" w:rsidP="006E5207">
      <w:pPr>
        <w:rPr>
          <w:rFonts w:ascii="GHEA Grapalat" w:hAnsi="GHEA Grapalat"/>
          <w:sz w:val="20"/>
          <w:lang w:val="hy-AM"/>
        </w:rPr>
      </w:pPr>
      <w:r w:rsidRPr="006835A6">
        <w:rPr>
          <w:rFonts w:ascii="GHEA Grapalat" w:hAnsi="GHEA Grapalat"/>
          <w:sz w:val="20"/>
          <w:lang w:val="hy-AM"/>
        </w:rPr>
        <w:t>Մրգավանի</w:t>
      </w:r>
    </w:p>
    <w:p w:rsidR="006E5207" w:rsidRPr="00D524BC" w:rsidRDefault="00F4264E" w:rsidP="006E5207">
      <w:pPr>
        <w:rPr>
          <w:rFonts w:ascii="GHEA Grapalat" w:hAnsi="GHEA Grapalat" w:cs="GHEA Grapalat"/>
          <w:sz w:val="20"/>
          <w:szCs w:val="20"/>
          <w:lang w:val="hy-AM"/>
        </w:rPr>
      </w:pPr>
      <w:r w:rsidRPr="00D524BC">
        <w:rPr>
          <w:rFonts w:ascii="GHEA Grapalat" w:hAnsi="GHEA Grapalat"/>
          <w:sz w:val="20"/>
          <w:lang w:val="af-ZA"/>
        </w:rPr>
        <w:t>միջնակարգ դպրոց ՊՈԱԿ-</w:t>
      </w:r>
      <w:r w:rsidR="006E5207" w:rsidRPr="00D524BC">
        <w:rPr>
          <w:rFonts w:ascii="GHEA Grapalat" w:hAnsi="GHEA Grapalat" w:cs="GHEA Grapalat"/>
          <w:sz w:val="20"/>
          <w:szCs w:val="20"/>
          <w:lang w:val="hy-AM"/>
        </w:rPr>
        <w:tab/>
      </w:r>
      <w:r w:rsidR="006E5207" w:rsidRPr="00D524BC">
        <w:rPr>
          <w:rFonts w:ascii="GHEA Grapalat" w:hAnsi="GHEA Grapalat" w:cs="GHEA Grapalat"/>
          <w:sz w:val="20"/>
          <w:szCs w:val="20"/>
          <w:lang w:val="hy-AM"/>
        </w:rPr>
        <w:tab/>
      </w:r>
      <w:r w:rsidR="006E5207" w:rsidRPr="00D524BC">
        <w:rPr>
          <w:rFonts w:ascii="GHEA Grapalat" w:hAnsi="GHEA Grapalat" w:cs="GHEA Grapalat"/>
          <w:sz w:val="20"/>
          <w:szCs w:val="20"/>
          <w:lang w:val="hy-AM"/>
        </w:rPr>
        <w:tab/>
      </w:r>
      <w:r w:rsidR="006E5207" w:rsidRPr="00D524BC">
        <w:rPr>
          <w:rFonts w:ascii="GHEA Grapalat" w:hAnsi="GHEA Grapalat" w:cs="GHEA Grapalat"/>
          <w:sz w:val="20"/>
          <w:szCs w:val="20"/>
          <w:lang w:val="hy-AM"/>
        </w:rPr>
        <w:tab/>
      </w:r>
      <w:r w:rsidR="006E5207" w:rsidRPr="00D524BC">
        <w:rPr>
          <w:rFonts w:ascii="GHEA Grapalat" w:hAnsi="GHEA Grapalat" w:cs="GHEA Grapalat"/>
          <w:sz w:val="20"/>
          <w:szCs w:val="20"/>
          <w:lang w:val="hy-AM"/>
        </w:rPr>
        <w:tab/>
      </w:r>
      <w:r w:rsidR="006E5207" w:rsidRPr="00D524BC">
        <w:rPr>
          <w:rFonts w:ascii="GHEA Grapalat" w:hAnsi="GHEA Grapalat" w:cs="GHEA Grapalat"/>
          <w:sz w:val="20"/>
          <w:szCs w:val="20"/>
          <w:lang w:val="hy-AM"/>
        </w:rPr>
        <w:tab/>
        <w:t xml:space="preserve">            </w:t>
      </w:r>
      <w:r w:rsidR="006E5207" w:rsidRPr="00D524BC">
        <w:rPr>
          <w:rFonts w:ascii="GHEA Grapalat" w:hAnsi="GHEA Grapalat"/>
          <w:sz w:val="20"/>
          <w:szCs w:val="20"/>
          <w:lang w:val="hy-AM"/>
        </w:rPr>
        <w:t>«</w:t>
      </w:r>
      <w:r w:rsidR="006E5207" w:rsidRPr="00D524BC">
        <w:rPr>
          <w:rFonts w:ascii="GHEA Grapalat" w:hAnsi="GHEA Grapalat" w:cs="GHEA Grapalat"/>
          <w:sz w:val="20"/>
          <w:szCs w:val="20"/>
          <w:u w:val="single"/>
          <w:lang w:val="hy-AM"/>
        </w:rPr>
        <w:t xml:space="preserve">         </w:t>
      </w:r>
      <w:r w:rsidR="006E5207" w:rsidRPr="00D524BC">
        <w:rPr>
          <w:rFonts w:ascii="GHEA Grapalat" w:hAnsi="GHEA Grapalat"/>
          <w:sz w:val="20"/>
          <w:szCs w:val="20"/>
          <w:lang w:val="hy-AM"/>
        </w:rPr>
        <w:t>»</w:t>
      </w:r>
      <w:r w:rsidRPr="00D524BC">
        <w:rPr>
          <w:rFonts w:ascii="GHEA Grapalat" w:hAnsi="GHEA Grapalat" w:cs="GHEA Grapalat"/>
          <w:sz w:val="20"/>
          <w:szCs w:val="20"/>
          <w:u w:val="single"/>
          <w:lang w:val="hy-AM"/>
        </w:rPr>
        <w:t xml:space="preserve"> </w:t>
      </w:r>
      <w:r w:rsidRPr="00D524BC">
        <w:rPr>
          <w:rFonts w:ascii="GHEA Grapalat" w:hAnsi="GHEA Grapalat" w:cs="GHEA Grapalat"/>
          <w:sz w:val="20"/>
          <w:szCs w:val="20"/>
          <w:u w:val="single"/>
          <w:lang w:val="hy-AM"/>
        </w:rPr>
        <w:tab/>
      </w:r>
      <w:r w:rsidR="006E5207" w:rsidRPr="00D524BC">
        <w:rPr>
          <w:rFonts w:ascii="GHEA Grapalat" w:hAnsi="GHEA Grapalat" w:cs="GHEA Grapalat"/>
          <w:sz w:val="20"/>
          <w:szCs w:val="20"/>
          <w:lang w:val="hy-AM"/>
        </w:rPr>
        <w:t xml:space="preserve"> 20   թ.**</w:t>
      </w:r>
    </w:p>
    <w:p w:rsidR="006E5207" w:rsidRPr="00D524BC" w:rsidRDefault="006E5207" w:rsidP="006E5207">
      <w:pPr>
        <w:rPr>
          <w:rFonts w:ascii="GHEA Grapalat" w:hAnsi="GHEA Grapalat" w:cs="GHEA Grapalat"/>
          <w:sz w:val="20"/>
          <w:szCs w:val="20"/>
          <w:lang w:val="hy-AM"/>
        </w:rPr>
      </w:pPr>
    </w:p>
    <w:p w:rsidR="006E5207" w:rsidRPr="00D524BC" w:rsidRDefault="006E5207" w:rsidP="006E5207">
      <w:pPr>
        <w:jc w:val="both"/>
        <w:rPr>
          <w:rFonts w:ascii="GHEA Grapalat" w:hAnsi="GHEA Grapalat" w:cs="GHEA Grapalat"/>
          <w:sz w:val="20"/>
          <w:szCs w:val="20"/>
          <w:u w:val="single"/>
          <w:vertAlign w:val="subscript"/>
          <w:lang w:val="hy-AM"/>
        </w:rPr>
      </w:pP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vertAlign w:val="subscript"/>
          <w:lang w:val="hy-AM"/>
        </w:rPr>
        <w:t xml:space="preserve">, </w:t>
      </w:r>
      <w:r w:rsidRPr="00D524BC">
        <w:rPr>
          <w:rFonts w:ascii="GHEA Grapalat" w:hAnsi="GHEA Grapalat" w:cs="GHEA Grapalat"/>
          <w:sz w:val="20"/>
          <w:szCs w:val="20"/>
          <w:lang w:val="hy-AM"/>
        </w:rPr>
        <w:t xml:space="preserve">ի դեմս Ընկերության տնօրեն </w:t>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p>
    <w:p w:rsidR="006E5207" w:rsidRPr="00D524BC" w:rsidRDefault="006E5207" w:rsidP="006E5207">
      <w:pPr>
        <w:jc w:val="both"/>
        <w:rPr>
          <w:rFonts w:ascii="GHEA Grapalat" w:hAnsi="GHEA Grapalat" w:cs="GHEA Grapalat"/>
          <w:sz w:val="20"/>
          <w:szCs w:val="20"/>
          <w:lang w:val="hy-AM"/>
        </w:rPr>
      </w:pPr>
      <w:r w:rsidRPr="00D524BC">
        <w:rPr>
          <w:rFonts w:ascii="GHEA Grapalat" w:hAnsi="GHEA Grapalat"/>
          <w:sz w:val="20"/>
          <w:szCs w:val="20"/>
          <w:vertAlign w:val="superscript"/>
          <w:lang w:val="hy-AM"/>
        </w:rPr>
        <w:t xml:space="preserve">       Ընկերության անվանումը</w:t>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t xml:space="preserve">    </w:t>
      </w:r>
      <w:r w:rsidRPr="00D524BC">
        <w:rPr>
          <w:rFonts w:ascii="GHEA Grapalat" w:hAnsi="GHEA Grapalat"/>
          <w:sz w:val="20"/>
          <w:szCs w:val="20"/>
          <w:vertAlign w:val="superscript"/>
          <w:lang w:val="hy-AM"/>
        </w:rPr>
        <w:t>Ընկերության տնօրենի անուն ազգանունը, անձնագրային տվյալները</w:t>
      </w:r>
      <w:r w:rsidRPr="00D524BC">
        <w:rPr>
          <w:rFonts w:ascii="GHEA Grapalat" w:hAnsi="GHEA Grapalat" w:cs="GHEA Grapalat"/>
          <w:sz w:val="20"/>
          <w:szCs w:val="20"/>
          <w:vertAlign w:val="subscript"/>
          <w:lang w:val="hy-AM"/>
        </w:rPr>
        <w:t xml:space="preserve">, </w:t>
      </w:r>
      <w:r w:rsidRPr="00D524B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Pr="00D524BC" w:rsidRDefault="006E5207" w:rsidP="006E5207">
      <w:pPr>
        <w:ind w:firstLine="708"/>
        <w:jc w:val="both"/>
        <w:rPr>
          <w:rFonts w:ascii="GHEA Grapalat" w:hAnsi="GHEA Grapalat" w:cs="GHEA Grapalat"/>
          <w:sz w:val="20"/>
          <w:szCs w:val="20"/>
          <w:lang w:val="hy-AM"/>
        </w:rPr>
      </w:pPr>
    </w:p>
    <w:p w:rsidR="006E5207" w:rsidRPr="00D524BC" w:rsidRDefault="006E5207" w:rsidP="006E5207">
      <w:pPr>
        <w:numPr>
          <w:ilvl w:val="0"/>
          <w:numId w:val="10"/>
        </w:numPr>
        <w:jc w:val="center"/>
        <w:rPr>
          <w:rFonts w:ascii="GHEA Grapalat" w:hAnsi="GHEA Grapalat" w:cs="GHEA Grapalat"/>
          <w:b/>
          <w:bCs/>
          <w:sz w:val="20"/>
          <w:szCs w:val="20"/>
          <w:lang w:val="pt-BR"/>
        </w:rPr>
      </w:pPr>
      <w:r w:rsidRPr="00D524BC">
        <w:rPr>
          <w:rFonts w:ascii="GHEA Grapalat" w:hAnsi="GHEA Grapalat" w:cs="GHEA Grapalat"/>
          <w:b/>
          <w:sz w:val="20"/>
          <w:szCs w:val="20"/>
          <w:lang w:val="hy-AM"/>
        </w:rPr>
        <w:t xml:space="preserve"> Հ</w:t>
      </w:r>
      <w:r w:rsidRPr="00D524BC">
        <w:rPr>
          <w:rFonts w:ascii="GHEA Grapalat" w:hAnsi="GHEA Grapalat" w:cs="GHEA Grapalat"/>
          <w:b/>
          <w:sz w:val="20"/>
          <w:szCs w:val="20"/>
        </w:rPr>
        <w:t>ամաձայնության առարկան</w:t>
      </w:r>
    </w:p>
    <w:p w:rsidR="006E5207" w:rsidRPr="00D524BC" w:rsidRDefault="006E5207" w:rsidP="006E5207">
      <w:pPr>
        <w:jc w:val="both"/>
        <w:rPr>
          <w:rFonts w:ascii="GHEA Grapalat" w:hAnsi="GHEA Grapalat" w:cs="GHEA Grapalat"/>
          <w:b/>
          <w:bCs/>
          <w:sz w:val="20"/>
          <w:szCs w:val="20"/>
          <w:lang w:val="pt-BR"/>
        </w:rPr>
      </w:pPr>
      <w:r w:rsidRPr="00D524BC">
        <w:rPr>
          <w:rFonts w:ascii="GHEA Grapalat" w:hAnsi="GHEA Grapalat" w:cs="GHEA Grapalat"/>
          <w:sz w:val="20"/>
          <w:szCs w:val="20"/>
          <w:lang w:val="pt-BR"/>
        </w:rPr>
        <w:tab/>
      </w:r>
      <w:r w:rsidRPr="00D524BC">
        <w:rPr>
          <w:rFonts w:ascii="GHEA Grapalat" w:hAnsi="GHEA Grapalat" w:cs="GHEA Grapalat"/>
          <w:sz w:val="20"/>
          <w:szCs w:val="20"/>
          <w:lang w:val="pt-BR"/>
        </w:rPr>
        <w:tab/>
        <w:t xml:space="preserve">                               </w:t>
      </w:r>
    </w:p>
    <w:p w:rsidR="006E5207" w:rsidRPr="00D524BC" w:rsidRDefault="006E5207" w:rsidP="006E5207">
      <w:pPr>
        <w:numPr>
          <w:ilvl w:val="1"/>
          <w:numId w:val="12"/>
        </w:numPr>
        <w:ind w:left="0" w:firstLine="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Ընկերությունը մասնակցում է </w:t>
      </w:r>
      <w:r w:rsidRPr="00D524BC">
        <w:rPr>
          <w:rFonts w:ascii="GHEA Grapalat" w:hAnsi="GHEA Grapalat" w:cs="GHEA Grapalat"/>
          <w:sz w:val="20"/>
          <w:szCs w:val="20"/>
          <w:u w:val="single"/>
          <w:lang w:val="pt-BR"/>
        </w:rPr>
        <w:tab/>
      </w:r>
      <w:r w:rsidRPr="00D524BC">
        <w:rPr>
          <w:rFonts w:ascii="GHEA Grapalat" w:hAnsi="GHEA Grapalat" w:cs="GHEA Grapalat"/>
          <w:sz w:val="20"/>
          <w:szCs w:val="20"/>
          <w:u w:val="single"/>
          <w:lang w:val="pt-BR"/>
        </w:rPr>
        <w:tab/>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u w:val="single"/>
          <w:lang w:val="pt-BR"/>
        </w:rPr>
        <w:tab/>
      </w:r>
      <w:r w:rsidRPr="00D524BC">
        <w:rPr>
          <w:rFonts w:ascii="GHEA Grapalat" w:hAnsi="GHEA Grapalat" w:cs="GHEA Grapalat"/>
          <w:sz w:val="20"/>
          <w:szCs w:val="20"/>
          <w:lang w:val="pt-BR"/>
        </w:rPr>
        <w:t xml:space="preserve">*  (այսուհետ` Պատվիրատու) կողմից </w:t>
      </w:r>
    </w:p>
    <w:p w:rsidR="006E5207" w:rsidRPr="00D524BC" w:rsidRDefault="006E5207" w:rsidP="006E5207">
      <w:pPr>
        <w:ind w:left="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                                                                 </w:t>
      </w:r>
      <w:r w:rsidRPr="00D524BC">
        <w:rPr>
          <w:rFonts w:ascii="GHEA Grapalat" w:hAnsi="GHEA Grapalat"/>
          <w:sz w:val="20"/>
          <w:szCs w:val="20"/>
          <w:vertAlign w:val="superscript"/>
          <w:lang w:val="hy-AM"/>
        </w:rPr>
        <w:t>պատվիրատուի անվանումը</w:t>
      </w:r>
    </w:p>
    <w:p w:rsidR="006E5207" w:rsidRPr="00D524BC" w:rsidRDefault="006E5207" w:rsidP="006E5207">
      <w:pPr>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կազմակերպված` </w:t>
      </w:r>
      <w:r w:rsidRPr="00D524BC">
        <w:rPr>
          <w:rFonts w:ascii="GHEA Grapalat" w:hAnsi="GHEA Grapalat" w:cs="GHEA Grapalat"/>
          <w:sz w:val="20"/>
          <w:szCs w:val="20"/>
          <w:u w:val="single"/>
          <w:lang w:val="pt-BR"/>
        </w:rPr>
        <w:t xml:space="preserve"> </w:t>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lang w:val="pt-BR"/>
        </w:rPr>
        <w:t>* ծածկագրով գնման ընթացակարգին:</w:t>
      </w:r>
    </w:p>
    <w:p w:rsidR="006E5207" w:rsidRPr="00D524BC" w:rsidRDefault="006E5207" w:rsidP="006E5207">
      <w:pPr>
        <w:ind w:left="426"/>
        <w:jc w:val="both"/>
        <w:rPr>
          <w:rFonts w:ascii="GHEA Grapalat" w:hAnsi="GHEA Grapalat" w:cs="GHEA Grapalat"/>
          <w:sz w:val="20"/>
          <w:szCs w:val="20"/>
          <w:lang w:val="pt-BR"/>
        </w:rPr>
      </w:pPr>
      <w:r w:rsidRPr="00D524BC">
        <w:rPr>
          <w:rFonts w:ascii="GHEA Grapalat" w:hAnsi="GHEA Grapalat"/>
          <w:sz w:val="20"/>
          <w:szCs w:val="20"/>
          <w:vertAlign w:val="superscript"/>
          <w:lang w:val="pt-BR"/>
        </w:rPr>
        <w:t xml:space="preserve">                                                        </w:t>
      </w:r>
      <w:r w:rsidRPr="00D524BC">
        <w:rPr>
          <w:rFonts w:ascii="GHEA Grapalat" w:hAnsi="GHEA Grapalat"/>
          <w:sz w:val="20"/>
          <w:szCs w:val="20"/>
          <w:vertAlign w:val="superscript"/>
          <w:lang w:val="hy-AM"/>
        </w:rPr>
        <w:t>ընթացակարգի ծածկագիրը</w:t>
      </w:r>
    </w:p>
    <w:p w:rsidR="006E5207" w:rsidRPr="00D524BC" w:rsidRDefault="006E5207" w:rsidP="006E5207">
      <w:pPr>
        <w:ind w:firstLine="360"/>
        <w:jc w:val="both"/>
        <w:rPr>
          <w:rFonts w:ascii="GHEA Grapalat" w:hAnsi="GHEA Grapalat" w:cs="GHEA Grapalat"/>
          <w:color w:val="5B9BD5"/>
          <w:sz w:val="20"/>
          <w:szCs w:val="20"/>
          <w:lang w:val="hy-AM"/>
        </w:rPr>
      </w:pPr>
      <w:r w:rsidRPr="00D524B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Pr="00D524BC" w:rsidRDefault="006E5207" w:rsidP="006E5207">
      <w:pPr>
        <w:ind w:firstLine="360"/>
        <w:jc w:val="both"/>
        <w:rPr>
          <w:rFonts w:ascii="GHEA Grapalat" w:hAnsi="GHEA Grapalat" w:cs="GHEA Grapalat"/>
          <w:color w:val="000000"/>
          <w:sz w:val="20"/>
          <w:szCs w:val="20"/>
          <w:lang w:val="pt-BR"/>
        </w:rPr>
      </w:pPr>
      <w:r w:rsidRPr="00D524BC">
        <w:rPr>
          <w:rFonts w:ascii="GHEA Grapalat" w:hAnsi="GHEA Grapalat" w:cs="GHEA Grapalat"/>
          <w:color w:val="000000"/>
          <w:sz w:val="20"/>
          <w:szCs w:val="20"/>
          <w:lang w:val="pt-BR"/>
        </w:rPr>
        <w:t>1.3 Ընկերությունը</w:t>
      </w:r>
      <w:r w:rsidRPr="00D524BC">
        <w:rPr>
          <w:rFonts w:ascii="GHEA Grapalat" w:hAnsi="GHEA Grapalat" w:cs="GHEA Grapalat"/>
          <w:color w:val="000000"/>
          <w:sz w:val="20"/>
          <w:szCs w:val="20"/>
          <w:lang w:val="hy-AM"/>
        </w:rPr>
        <w:t xml:space="preserve"> սույն </w:t>
      </w:r>
      <w:r w:rsidRPr="00D524BC">
        <w:rPr>
          <w:rFonts w:ascii="GHEA Grapalat" w:hAnsi="GHEA Grapalat" w:cs="GHEA Grapalat"/>
          <w:color w:val="000000"/>
          <w:sz w:val="20"/>
          <w:szCs w:val="20"/>
          <w:lang w:val="pt-BR"/>
        </w:rPr>
        <w:t>տուժանքի համաձայնագ</w:t>
      </w:r>
      <w:r w:rsidRPr="00D524BC">
        <w:rPr>
          <w:rFonts w:ascii="GHEA Grapalat" w:hAnsi="GHEA Grapalat" w:cs="GHEA Grapalat"/>
          <w:color w:val="000000"/>
          <w:sz w:val="20"/>
          <w:szCs w:val="20"/>
          <w:lang w:val="hy-AM"/>
        </w:rPr>
        <w:t>ր</w:t>
      </w:r>
      <w:r w:rsidRPr="00D524BC">
        <w:rPr>
          <w:rFonts w:ascii="GHEA Grapalat" w:hAnsi="GHEA Grapalat" w:cs="GHEA Grapalat"/>
          <w:color w:val="000000"/>
          <w:sz w:val="20"/>
          <w:szCs w:val="20"/>
          <w:lang w:val="pt-BR"/>
        </w:rPr>
        <w:t>ի</w:t>
      </w:r>
      <w:r w:rsidRPr="00D524B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524BC">
        <w:rPr>
          <w:rFonts w:ascii="GHEA Grapalat" w:hAnsi="GHEA Grapalat" w:cs="GHEA Grapalat"/>
          <w:color w:val="000000"/>
          <w:sz w:val="20"/>
          <w:szCs w:val="20"/>
          <w:lang w:val="pt-BR"/>
        </w:rPr>
        <w:t>Ընկերության</w:t>
      </w:r>
      <w:r w:rsidRPr="00D524BC">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գ)  </w:t>
      </w:r>
      <w:r w:rsidRPr="00D524BC">
        <w:rPr>
          <w:rFonts w:ascii="GHEA Grapalat" w:hAnsi="GHEA Grapalat" w:cs="GHEA Grapalat"/>
          <w:color w:val="000000"/>
          <w:sz w:val="20"/>
          <w:szCs w:val="20"/>
          <w:lang w:val="pt-BR"/>
        </w:rPr>
        <w:t>Ընկերությունը</w:t>
      </w:r>
      <w:r w:rsidRPr="00D524B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Pr="00D524BC" w:rsidRDefault="006E5207" w:rsidP="006E5207">
      <w:pPr>
        <w:ind w:left="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դ) </w:t>
      </w:r>
      <w:r w:rsidRPr="00D524BC">
        <w:rPr>
          <w:rFonts w:ascii="GHEA Grapalat" w:hAnsi="GHEA Grapalat" w:cs="GHEA Grapalat"/>
          <w:color w:val="000000"/>
          <w:sz w:val="20"/>
          <w:szCs w:val="20"/>
          <w:lang w:val="pt-BR"/>
        </w:rPr>
        <w:t>Ընկերությունը</w:t>
      </w:r>
      <w:r w:rsidRPr="00D524B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Pr="00D524BC" w:rsidRDefault="006E5207" w:rsidP="006E5207">
      <w:pPr>
        <w:ind w:firstLine="426"/>
        <w:jc w:val="both"/>
        <w:rPr>
          <w:rFonts w:ascii="GHEA Grapalat" w:hAnsi="GHEA Grapalat" w:cs="GHEA Grapalat"/>
          <w:sz w:val="20"/>
          <w:szCs w:val="20"/>
          <w:lang w:val="hy-AM"/>
        </w:rPr>
      </w:pPr>
      <w:r w:rsidRPr="00D524B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Pr="00D524BC" w:rsidRDefault="006E5207" w:rsidP="006E5207">
      <w:pPr>
        <w:ind w:firstLine="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D524BC">
        <w:rPr>
          <w:rFonts w:ascii="GHEA Grapalat" w:hAnsi="GHEA Grapalat" w:cs="GHEA Grapalat"/>
          <w:sz w:val="20"/>
          <w:szCs w:val="20"/>
          <w:lang w:val="hy-AM"/>
        </w:rPr>
        <w:t xml:space="preserve">Պահանջագիրը բնօրինակներով </w:t>
      </w:r>
      <w:r w:rsidRPr="00D524BC">
        <w:rPr>
          <w:rFonts w:ascii="GHEA Grapalat" w:hAnsi="GHEA Grapalat" w:cs="GHEA Grapalat"/>
          <w:sz w:val="20"/>
          <w:szCs w:val="20"/>
          <w:lang w:val="pt-BR"/>
        </w:rPr>
        <w:t xml:space="preserve">ներկայացնում է </w:t>
      </w:r>
      <w:r w:rsidRPr="00D524BC">
        <w:rPr>
          <w:rFonts w:ascii="GHEA Grapalat" w:hAnsi="GHEA Grapalat" w:cs="GHEA Grapalat"/>
          <w:sz w:val="20"/>
          <w:szCs w:val="20"/>
          <w:lang w:val="hy-AM"/>
        </w:rPr>
        <w:t>Վճարող Բանկին</w:t>
      </w:r>
      <w:r w:rsidRPr="00D524B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D524BC">
        <w:rPr>
          <w:rFonts w:ascii="GHEA Grapalat" w:hAnsi="GHEA Grapalat" w:cs="GHEA Grapalat"/>
          <w:sz w:val="20"/>
          <w:szCs w:val="20"/>
          <w:lang w:val="hy-AM"/>
        </w:rPr>
        <w:t>Պահանջագիրը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էլեկտրոնային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թվային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ստորագրությամբ</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հաստատված</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լինելու</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դեպքում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դրանք</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Վճարող</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Բանկին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են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ներկայացվում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էլեկտրոնային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կրիչներով</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ինչպես</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նաև</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դրանցից</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արտատպված</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թղթային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տարբերակներով</w:t>
      </w:r>
      <w:r w:rsidRPr="00D524BC">
        <w:rPr>
          <w:rFonts w:ascii="GHEA Grapalat" w:hAnsi="GHEA Grapalat" w:cs="GHEA Grapalat"/>
          <w:sz w:val="20"/>
          <w:szCs w:val="20"/>
          <w:lang w:val="pt-BR"/>
        </w:rPr>
        <w:t>:</w:t>
      </w:r>
    </w:p>
    <w:p w:rsidR="006E5207" w:rsidRPr="00D524BC" w:rsidRDefault="006E5207" w:rsidP="006E5207">
      <w:pPr>
        <w:numPr>
          <w:ilvl w:val="1"/>
          <w:numId w:val="14"/>
        </w:numPr>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Pr="00D524BC" w:rsidRDefault="006E5207" w:rsidP="006E5207">
      <w:pPr>
        <w:ind w:firstLine="426"/>
        <w:jc w:val="both"/>
        <w:rPr>
          <w:rFonts w:ascii="GHEA Grapalat" w:hAnsi="GHEA Grapalat" w:cs="GHEA Grapalat"/>
          <w:sz w:val="20"/>
          <w:szCs w:val="20"/>
          <w:lang w:val="pt-BR"/>
        </w:rPr>
      </w:pPr>
      <w:r w:rsidRPr="00D524BC">
        <w:rPr>
          <w:rFonts w:ascii="GHEA Grapalat" w:hAnsi="GHEA Grapalat" w:cs="GHEA Grapalat"/>
          <w:sz w:val="20"/>
          <w:szCs w:val="20"/>
          <w:lang w:val="hy-AM"/>
        </w:rPr>
        <w:t>1.6 Վճարող Բանկի կողմից Պ</w:t>
      </w:r>
      <w:r w:rsidRPr="00D524BC">
        <w:rPr>
          <w:rFonts w:ascii="GHEA Grapalat" w:hAnsi="GHEA Grapalat" w:cs="GHEA Grapalat"/>
          <w:sz w:val="20"/>
          <w:szCs w:val="20"/>
          <w:lang w:val="pt-BR"/>
        </w:rPr>
        <w:t xml:space="preserve">ահանջագրում նշված գումարի վճարման հետևանքով </w:t>
      </w:r>
      <w:r w:rsidRPr="00D524BC">
        <w:rPr>
          <w:rFonts w:ascii="GHEA Grapalat" w:hAnsi="GHEA Grapalat" w:cs="GHEA Grapalat"/>
          <w:sz w:val="20"/>
          <w:szCs w:val="20"/>
          <w:lang w:val="hy-AM"/>
        </w:rPr>
        <w:t xml:space="preserve">Ընկերության </w:t>
      </w:r>
      <w:r w:rsidRPr="00D524BC">
        <w:rPr>
          <w:rFonts w:ascii="GHEA Grapalat" w:hAnsi="GHEA Grapalat" w:cs="GHEA Grapalat"/>
          <w:sz w:val="20"/>
          <w:szCs w:val="20"/>
          <w:lang w:val="pt-BR"/>
        </w:rPr>
        <w:t xml:space="preserve">առաջացած ռիսկերի (Ընկերության կրած վնասների) </w:t>
      </w:r>
      <w:r w:rsidRPr="00D524BC">
        <w:rPr>
          <w:rFonts w:ascii="GHEA Grapalat" w:hAnsi="GHEA Grapalat" w:cs="GHEA Grapalat"/>
          <w:sz w:val="20"/>
          <w:szCs w:val="20"/>
          <w:lang w:val="hy-AM"/>
        </w:rPr>
        <w:t xml:space="preserve">և բացասական հետևանքների </w:t>
      </w:r>
      <w:r w:rsidRPr="00D524BC">
        <w:rPr>
          <w:rFonts w:ascii="GHEA Grapalat" w:hAnsi="GHEA Grapalat" w:cs="GHEA Grapalat"/>
          <w:sz w:val="20"/>
          <w:szCs w:val="20"/>
          <w:lang w:val="pt-BR"/>
        </w:rPr>
        <w:t>համար Բանկը</w:t>
      </w:r>
      <w:r w:rsidRPr="00D524BC">
        <w:rPr>
          <w:rFonts w:ascii="GHEA Grapalat" w:hAnsi="GHEA Grapalat" w:cs="GHEA Grapalat"/>
          <w:sz w:val="20"/>
          <w:szCs w:val="20"/>
          <w:lang w:val="hy-AM"/>
        </w:rPr>
        <w:t xml:space="preserve"> որևէ</w:t>
      </w:r>
      <w:r w:rsidRPr="00D524BC">
        <w:rPr>
          <w:rFonts w:ascii="GHEA Grapalat" w:hAnsi="GHEA Grapalat" w:cs="GHEA Grapalat"/>
          <w:sz w:val="20"/>
          <w:szCs w:val="20"/>
          <w:lang w:val="pt-BR"/>
        </w:rPr>
        <w:t xml:space="preserve"> պատասխանատվություն չի կրում</w:t>
      </w:r>
      <w:r w:rsidRPr="00D524BC">
        <w:rPr>
          <w:rFonts w:ascii="GHEA Grapalat" w:hAnsi="GHEA Grapalat" w:cs="GHEA Grapalat"/>
          <w:sz w:val="20"/>
          <w:szCs w:val="20"/>
          <w:lang w:val="hy-AM"/>
        </w:rPr>
        <w:t>:</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Pr="00D524BC" w:rsidRDefault="006E5207" w:rsidP="006E5207">
      <w:pPr>
        <w:ind w:firstLine="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1.7 </w:t>
      </w:r>
      <w:r w:rsidRPr="00D524BC">
        <w:rPr>
          <w:rFonts w:ascii="GHEA Grapalat" w:hAnsi="GHEA Grapalat" w:cs="GHEA Grapalat"/>
          <w:sz w:val="20"/>
          <w:szCs w:val="20"/>
          <w:lang w:val="hy-AM"/>
        </w:rPr>
        <w:t>Այն դեպքում</w:t>
      </w:r>
      <w:r w:rsidRPr="00D524BC">
        <w:rPr>
          <w:rFonts w:ascii="GHEA Grapalat" w:hAnsi="GHEA Grapalat" w:cs="GHEA Grapalat"/>
          <w:sz w:val="20"/>
          <w:szCs w:val="20"/>
          <w:lang w:val="pt-BR"/>
        </w:rPr>
        <w:t>,</w:t>
      </w:r>
      <w:r w:rsidRPr="00D524BC">
        <w:rPr>
          <w:rFonts w:ascii="GHEA Grapalat" w:hAnsi="GHEA Grapalat" w:cs="GHEA Grapalat"/>
          <w:sz w:val="20"/>
          <w:szCs w:val="20"/>
          <w:lang w:val="hy-AM"/>
        </w:rPr>
        <w:t xml:space="preserve"> երբ Ընկերության հաշվի միջոցները չեն բավարարում</w:t>
      </w:r>
      <w:r w:rsidRPr="00D524BC">
        <w:rPr>
          <w:rFonts w:ascii="GHEA Grapalat" w:hAnsi="GHEA Grapalat" w:cs="GHEA Grapalat"/>
          <w:sz w:val="20"/>
          <w:szCs w:val="20"/>
        </w:rPr>
        <w:t>՝</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Վճարող</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բանկը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վճարման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պահանջագիրը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ստանալուց</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հետո՝</w:t>
      </w:r>
      <w:r w:rsidRPr="00D524BC">
        <w:rPr>
          <w:rFonts w:ascii="GHEA Grapalat" w:hAnsi="GHEA Grapalat" w:cs="GHEA Grapalat"/>
          <w:sz w:val="20"/>
          <w:szCs w:val="20"/>
          <w:lang w:val="pt-BR"/>
        </w:rPr>
        <w:t xml:space="preserve"> 2 (</w:t>
      </w:r>
      <w:r w:rsidRPr="00D524BC">
        <w:rPr>
          <w:rFonts w:ascii="GHEA Grapalat" w:hAnsi="GHEA Grapalat" w:cs="GHEA Grapalat"/>
          <w:sz w:val="20"/>
          <w:szCs w:val="20"/>
        </w:rPr>
        <w:t>երկու</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աշխատանքային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օրվա</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ընթացքում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պետք</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է</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տեղեկացնի</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Պատվիրատուին՝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գրավոր</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ձևով</w:t>
      </w:r>
      <w:r w:rsidRPr="00D524BC">
        <w:rPr>
          <w:rFonts w:ascii="GHEA Grapalat" w:hAnsi="GHEA Grapalat" w:cs="GHEA Grapalat"/>
          <w:sz w:val="20"/>
          <w:szCs w:val="20"/>
          <w:lang w:val="pt-BR"/>
        </w:rPr>
        <w:t>:</w:t>
      </w:r>
    </w:p>
    <w:p w:rsidR="006E5207" w:rsidRPr="00D524BC" w:rsidRDefault="006E5207" w:rsidP="006E5207">
      <w:pPr>
        <w:ind w:firstLine="360"/>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1.8 Սույն համաձայնագիրը և կից </w:t>
      </w:r>
      <w:r w:rsidRPr="00D524BC">
        <w:rPr>
          <w:rFonts w:ascii="GHEA Grapalat" w:hAnsi="GHEA Grapalat" w:cs="GHEA Grapalat"/>
          <w:sz w:val="20"/>
          <w:szCs w:val="20"/>
          <w:lang w:val="hy-AM"/>
        </w:rPr>
        <w:t>Պ</w:t>
      </w:r>
      <w:r w:rsidRPr="00D524B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Pr="00D524BC" w:rsidRDefault="006E5207" w:rsidP="006E5207">
      <w:pPr>
        <w:jc w:val="both"/>
        <w:rPr>
          <w:rFonts w:ascii="GHEA Grapalat" w:hAnsi="GHEA Grapalat" w:cs="GHEA Grapalat"/>
          <w:sz w:val="20"/>
          <w:szCs w:val="20"/>
          <w:lang w:val="hy-AM"/>
        </w:rPr>
      </w:pPr>
    </w:p>
    <w:p w:rsidR="006E5207" w:rsidRPr="00D524BC" w:rsidRDefault="006E5207" w:rsidP="006E5207">
      <w:pPr>
        <w:numPr>
          <w:ilvl w:val="0"/>
          <w:numId w:val="10"/>
        </w:numPr>
        <w:jc w:val="center"/>
        <w:rPr>
          <w:rFonts w:ascii="GHEA Grapalat" w:hAnsi="GHEA Grapalat" w:cs="GHEA Grapalat"/>
          <w:b/>
          <w:bCs/>
          <w:sz w:val="20"/>
          <w:szCs w:val="20"/>
        </w:rPr>
      </w:pPr>
      <w:r w:rsidRPr="00D524BC">
        <w:rPr>
          <w:rFonts w:ascii="GHEA Grapalat" w:hAnsi="GHEA Grapalat" w:cs="GHEA Grapalat"/>
          <w:b/>
          <w:bCs/>
          <w:sz w:val="20"/>
          <w:szCs w:val="20"/>
        </w:rPr>
        <w:lastRenderedPageBreak/>
        <w:t>Այլ պայմաններ</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rPr>
        <w:t>2.1 Սույն համաձայնագիրը</w:t>
      </w:r>
      <w:r w:rsidRPr="00D524BC">
        <w:rPr>
          <w:rFonts w:ascii="GHEA Grapalat" w:hAnsi="GHEA Grapalat" w:cs="GHEA Grapalat"/>
          <w:sz w:val="20"/>
          <w:szCs w:val="20"/>
          <w:lang w:val="hy-AM"/>
        </w:rPr>
        <w:t xml:space="preserve"> և Պահանջագիրը անհետկանչելի են,</w:t>
      </w:r>
      <w:r w:rsidRPr="00D524BC">
        <w:rPr>
          <w:rFonts w:ascii="GHEA Grapalat" w:hAnsi="GHEA Grapalat" w:cs="GHEA Grapalat"/>
          <w:sz w:val="20"/>
          <w:szCs w:val="20"/>
        </w:rPr>
        <w:t xml:space="preserve"> ուժի մեջ </w:t>
      </w:r>
      <w:r w:rsidRPr="00D524BC">
        <w:rPr>
          <w:rFonts w:ascii="GHEA Grapalat" w:hAnsi="GHEA Grapalat" w:cs="GHEA Grapalat"/>
          <w:sz w:val="20"/>
          <w:szCs w:val="20"/>
          <w:lang w:val="hy-AM"/>
        </w:rPr>
        <w:t>են</w:t>
      </w:r>
      <w:r w:rsidRPr="00D524BC">
        <w:rPr>
          <w:rFonts w:ascii="GHEA Grapalat" w:hAnsi="GHEA Grapalat" w:cs="GHEA Grapalat"/>
          <w:sz w:val="20"/>
          <w:szCs w:val="20"/>
        </w:rPr>
        <w:t xml:space="preserve"> մտնում Ընկերության կողմից վավերացման պահից և ուժի մեջ</w:t>
      </w:r>
      <w:r w:rsidRPr="00D524BC">
        <w:rPr>
          <w:rFonts w:ascii="GHEA Grapalat" w:hAnsi="GHEA Grapalat" w:cs="GHEA Grapalat"/>
          <w:sz w:val="20"/>
          <w:szCs w:val="20"/>
          <w:lang w:val="hy-AM"/>
        </w:rPr>
        <w:t xml:space="preserve"> են մինչև </w:t>
      </w:r>
      <w:r w:rsidRPr="00D524B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D524BC" w:rsidRDefault="006E5207" w:rsidP="006E5207">
      <w:pPr>
        <w:ind w:firstLine="567"/>
        <w:jc w:val="both"/>
        <w:rPr>
          <w:rFonts w:ascii="GHEA Grapalat" w:hAnsi="GHEA Grapalat" w:cs="GHEA Grapalat"/>
          <w:sz w:val="20"/>
          <w:szCs w:val="20"/>
          <w:lang w:val="hy-AM"/>
        </w:rPr>
      </w:pPr>
    </w:p>
    <w:p w:rsidR="006E5207" w:rsidRPr="00D524BC" w:rsidRDefault="006E5207" w:rsidP="006E5207">
      <w:pPr>
        <w:ind w:firstLine="567"/>
        <w:jc w:val="center"/>
        <w:rPr>
          <w:rFonts w:ascii="GHEA Grapalat" w:hAnsi="GHEA Grapalat" w:cs="GHEA Grapalat"/>
          <w:sz w:val="20"/>
          <w:szCs w:val="20"/>
          <w:lang w:val="hy-AM"/>
        </w:rPr>
      </w:pPr>
      <w:r w:rsidRPr="00D524BC">
        <w:rPr>
          <w:rFonts w:ascii="GHEA Grapalat" w:hAnsi="GHEA Grapalat" w:cs="GHEA Grapalat"/>
          <w:b/>
          <w:sz w:val="20"/>
          <w:szCs w:val="20"/>
          <w:lang w:val="hy-AM"/>
        </w:rPr>
        <w:t>3. Ընկերության հասցեն, բանկային վավերապայմանները`</w:t>
      </w:r>
    </w:p>
    <w:p w:rsidR="006E5207" w:rsidRPr="00D524BC" w:rsidRDefault="006E5207" w:rsidP="006E5207">
      <w:pPr>
        <w:jc w:val="both"/>
        <w:rPr>
          <w:rFonts w:ascii="GHEA Grapalat" w:hAnsi="GHEA Grapalat" w:cs="GHEA Grapalat"/>
          <w:sz w:val="20"/>
          <w:szCs w:val="20"/>
          <w:u w:val="single"/>
          <w:lang w:val="hy-AM"/>
        </w:rPr>
      </w:pP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p>
    <w:p w:rsidR="006E5207" w:rsidRPr="00D524BC" w:rsidRDefault="006E5207" w:rsidP="006E5207">
      <w:pPr>
        <w:jc w:val="both"/>
        <w:rPr>
          <w:rFonts w:ascii="GHEA Grapalat" w:hAnsi="GHEA Grapalat"/>
          <w:sz w:val="18"/>
          <w:szCs w:val="18"/>
          <w:vertAlign w:val="superscript"/>
          <w:lang w:val="hy-AM"/>
        </w:rPr>
      </w:pPr>
      <w:r w:rsidRPr="00D524BC">
        <w:rPr>
          <w:rFonts w:ascii="GHEA Grapalat" w:hAnsi="GHEA Grapalat"/>
          <w:sz w:val="18"/>
          <w:szCs w:val="18"/>
          <w:vertAlign w:val="superscript"/>
          <w:lang w:val="hy-AM"/>
        </w:rPr>
        <w:t xml:space="preserve">                               ընկերության անվանումը</w:t>
      </w:r>
    </w:p>
    <w:p w:rsidR="006E5207" w:rsidRPr="00D524BC" w:rsidRDefault="006E5207" w:rsidP="006E5207">
      <w:pPr>
        <w:jc w:val="both"/>
        <w:rPr>
          <w:rFonts w:ascii="GHEA Grapalat" w:hAnsi="GHEA Grapalat"/>
          <w:sz w:val="18"/>
          <w:szCs w:val="18"/>
          <w:u w:val="single"/>
          <w:vertAlign w:val="superscript"/>
          <w:lang w:val="hy-AM"/>
        </w:rPr>
      </w:pPr>
      <w:r w:rsidRPr="00D524BC">
        <w:rPr>
          <w:rFonts w:ascii="GHEA Grapalat" w:hAnsi="GHEA Grapalat"/>
          <w:sz w:val="18"/>
          <w:szCs w:val="18"/>
          <w:vertAlign w:val="superscript"/>
          <w:lang w:val="hy-AM"/>
        </w:rPr>
        <w:t xml:space="preserve"> </w:t>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p>
    <w:p w:rsidR="006E5207" w:rsidRPr="00D524BC" w:rsidRDefault="006E5207" w:rsidP="006E5207">
      <w:pPr>
        <w:jc w:val="both"/>
        <w:rPr>
          <w:rFonts w:ascii="GHEA Grapalat" w:hAnsi="GHEA Grapalat"/>
          <w:sz w:val="18"/>
          <w:szCs w:val="18"/>
          <w:vertAlign w:val="superscript"/>
          <w:lang w:val="hy-AM"/>
        </w:rPr>
      </w:pPr>
      <w:r w:rsidRPr="00D524BC">
        <w:rPr>
          <w:rFonts w:ascii="GHEA Grapalat" w:hAnsi="GHEA Grapalat"/>
          <w:sz w:val="18"/>
          <w:szCs w:val="18"/>
          <w:vertAlign w:val="superscript"/>
          <w:lang w:val="hy-AM"/>
        </w:rPr>
        <w:t xml:space="preserve">                              ընկերության հասցեն</w:t>
      </w:r>
    </w:p>
    <w:p w:rsidR="006E5207" w:rsidRPr="00D524BC" w:rsidRDefault="006E5207" w:rsidP="006E5207">
      <w:pPr>
        <w:jc w:val="both"/>
        <w:rPr>
          <w:rFonts w:ascii="GHEA Grapalat" w:hAnsi="GHEA Grapalat"/>
          <w:sz w:val="18"/>
          <w:szCs w:val="18"/>
          <w:u w:val="single"/>
          <w:vertAlign w:val="superscript"/>
          <w:lang w:val="hy-AM"/>
        </w:rPr>
      </w:pP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p>
    <w:p w:rsidR="006E5207" w:rsidRPr="00D524BC" w:rsidRDefault="006E5207" w:rsidP="006E5207">
      <w:pPr>
        <w:jc w:val="both"/>
        <w:rPr>
          <w:rFonts w:ascii="GHEA Grapalat" w:hAnsi="GHEA Grapalat"/>
          <w:sz w:val="18"/>
          <w:szCs w:val="18"/>
          <w:vertAlign w:val="superscript"/>
          <w:lang w:val="hy-AM"/>
        </w:rPr>
      </w:pPr>
      <w:r w:rsidRPr="00D524BC">
        <w:rPr>
          <w:rFonts w:ascii="GHEA Grapalat" w:hAnsi="GHEA Grapalat"/>
          <w:sz w:val="18"/>
          <w:szCs w:val="18"/>
          <w:vertAlign w:val="superscript"/>
          <w:lang w:val="hy-AM"/>
        </w:rPr>
        <w:t xml:space="preserve">              ընկերությանը սպասարկող բանկի անվանումը</w:t>
      </w:r>
    </w:p>
    <w:p w:rsidR="006E5207" w:rsidRPr="00D524BC" w:rsidRDefault="006E5207" w:rsidP="006E5207">
      <w:pPr>
        <w:jc w:val="both"/>
        <w:rPr>
          <w:rFonts w:ascii="GHEA Grapalat" w:hAnsi="GHEA Grapalat"/>
          <w:sz w:val="18"/>
          <w:szCs w:val="18"/>
          <w:u w:val="single"/>
          <w:vertAlign w:val="superscript"/>
          <w:lang w:val="hy-AM"/>
        </w:rPr>
      </w:pP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r w:rsidRPr="00D524BC">
        <w:rPr>
          <w:rFonts w:ascii="GHEA Grapalat" w:hAnsi="GHEA Grapalat"/>
          <w:sz w:val="18"/>
          <w:szCs w:val="18"/>
          <w:u w:val="single"/>
          <w:vertAlign w:val="superscript"/>
          <w:lang w:val="hy-AM"/>
        </w:rPr>
        <w:tab/>
      </w:r>
    </w:p>
    <w:p w:rsidR="006E5207" w:rsidRPr="00D524BC" w:rsidRDefault="006E5207" w:rsidP="006E5207">
      <w:pPr>
        <w:jc w:val="both"/>
        <w:rPr>
          <w:rFonts w:ascii="GHEA Grapalat" w:hAnsi="GHEA Grapalat"/>
          <w:sz w:val="18"/>
          <w:szCs w:val="18"/>
          <w:u w:val="single"/>
          <w:vertAlign w:val="superscript"/>
          <w:lang w:val="hy-AM"/>
        </w:rPr>
      </w:pPr>
    </w:p>
    <w:p w:rsidR="006E5207" w:rsidRPr="00D524BC" w:rsidRDefault="006E5207" w:rsidP="006E5207">
      <w:pPr>
        <w:jc w:val="both"/>
        <w:rPr>
          <w:rFonts w:ascii="GHEA Grapalat" w:hAnsi="GHEA Grapalat"/>
          <w:sz w:val="20"/>
          <w:szCs w:val="20"/>
          <w:lang w:val="hy-AM"/>
        </w:rPr>
      </w:pPr>
      <w:r w:rsidRPr="00D524BC">
        <w:rPr>
          <w:rFonts w:ascii="GHEA Grapalat" w:hAnsi="GHEA Grapalat"/>
          <w:sz w:val="20"/>
          <w:szCs w:val="20"/>
          <w:lang w:val="hy-AM"/>
        </w:rPr>
        <w:t>Կ.Տ</w:t>
      </w:r>
    </w:p>
    <w:p w:rsidR="006E5207" w:rsidRPr="00D524BC" w:rsidRDefault="006E5207" w:rsidP="006E5207">
      <w:pPr>
        <w:jc w:val="both"/>
        <w:rPr>
          <w:rFonts w:ascii="GHEA Grapalat" w:hAnsi="GHEA Grapalat"/>
          <w:sz w:val="20"/>
          <w:szCs w:val="20"/>
          <w:lang w:val="hy-AM"/>
        </w:rPr>
      </w:pPr>
    </w:p>
    <w:p w:rsidR="006E5207" w:rsidRPr="00D524BC" w:rsidRDefault="006E5207" w:rsidP="006E5207">
      <w:pPr>
        <w:jc w:val="both"/>
        <w:rPr>
          <w:rFonts w:ascii="GHEA Grapalat" w:hAnsi="GHEA Grapalat"/>
          <w:sz w:val="20"/>
          <w:szCs w:val="20"/>
          <w:lang w:val="hy-AM"/>
        </w:rPr>
      </w:pPr>
      <w:r w:rsidRPr="00D524BC">
        <w:rPr>
          <w:rFonts w:ascii="GHEA Grapalat" w:hAnsi="GHEA Grapalat"/>
          <w:sz w:val="20"/>
          <w:szCs w:val="20"/>
          <w:lang w:val="hy-AM"/>
        </w:rPr>
        <w:t>Օր/ամիս/տարի</w:t>
      </w:r>
    </w:p>
    <w:p w:rsidR="006E5207" w:rsidRPr="00D524BC" w:rsidRDefault="006E5207" w:rsidP="006E5207">
      <w:pPr>
        <w:jc w:val="both"/>
        <w:rPr>
          <w:rFonts w:ascii="GHEA Grapalat" w:hAnsi="GHEA Grapalat"/>
          <w:sz w:val="18"/>
          <w:szCs w:val="18"/>
          <w:vertAlign w:val="superscript"/>
          <w:lang w:val="hy-AM"/>
        </w:rPr>
      </w:pPr>
    </w:p>
    <w:p w:rsidR="006E5207" w:rsidRPr="00D524BC" w:rsidRDefault="006E5207" w:rsidP="006E5207">
      <w:pPr>
        <w:jc w:val="both"/>
        <w:rPr>
          <w:rFonts w:ascii="GHEA Grapalat" w:hAnsi="GHEA Grapalat" w:cs="GHEA Grapalat"/>
          <w:i/>
          <w:sz w:val="18"/>
          <w:szCs w:val="18"/>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D524BC">
        <w:rPr>
          <w:rFonts w:ascii="GHEA Grapalat" w:hAnsi="GHEA Grapalat" w:cs="Sylfaen"/>
          <w:i/>
          <w:sz w:val="16"/>
          <w:szCs w:val="16"/>
          <w:lang w:val="hy-AM"/>
        </w:rPr>
        <w:t xml:space="preserve">* </w:t>
      </w:r>
      <w:r w:rsidRPr="00D524BC">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Pr="00D524BC" w:rsidRDefault="006E5207" w:rsidP="006E5207">
      <w:pPr>
        <w:pStyle w:val="33"/>
        <w:spacing w:line="240" w:lineRule="auto"/>
        <w:jc w:val="right"/>
        <w:rPr>
          <w:rFonts w:ascii="GHEA Grapalat" w:hAnsi="GHEA Grapalat"/>
          <w:b/>
          <w:lang w:val="hy-AM"/>
        </w:rPr>
      </w:pPr>
      <w:r w:rsidRPr="00D524BC">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RPr="00D524B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b/>
                <w:bCs/>
                <w:sz w:val="20"/>
                <w:szCs w:val="20"/>
                <w:lang w:val="hy-AM"/>
              </w:rPr>
            </w:pPr>
            <w:r w:rsidRPr="00D524BC">
              <w:rPr>
                <w:rFonts w:ascii="GHEA Grapalat" w:hAnsi="GHEA Grapalat" w:cs="Sylfaen"/>
                <w:sz w:val="20"/>
                <w:szCs w:val="20"/>
              </w:rPr>
              <w:lastRenderedPageBreak/>
              <w:t xml:space="preserve">1.                                                              </w:t>
            </w:r>
            <w:r w:rsidRPr="00D524BC">
              <w:rPr>
                <w:rFonts w:ascii="GHEA Grapalat" w:hAnsi="GHEA Grapalat" w:cs="Sylfaen"/>
                <w:b/>
                <w:bCs/>
                <w:sz w:val="20"/>
                <w:szCs w:val="20"/>
              </w:rPr>
              <w:t>ՎՃԱՐՄԱՆ</w:t>
            </w:r>
            <w:r w:rsidRPr="00D524BC">
              <w:rPr>
                <w:rFonts w:ascii="GHEA Grapalat" w:hAnsi="GHEA Grapalat" w:cs="Arial"/>
                <w:b/>
                <w:bCs/>
                <w:sz w:val="20"/>
                <w:szCs w:val="20"/>
              </w:rPr>
              <w:t xml:space="preserve"> </w:t>
            </w:r>
            <w:r w:rsidRPr="00D524BC">
              <w:rPr>
                <w:rFonts w:ascii="GHEA Grapalat" w:hAnsi="GHEA Grapalat" w:cs="Sylfaen"/>
                <w:b/>
                <w:bCs/>
                <w:sz w:val="20"/>
                <w:szCs w:val="20"/>
              </w:rPr>
              <w:t xml:space="preserve">ՊԱՀԱՆՋԱԳԻՐ* </w:t>
            </w:r>
          </w:p>
          <w:p w:rsidR="006E5207" w:rsidRPr="00D524BC" w:rsidRDefault="006E5207">
            <w:pPr>
              <w:jc w:val="center"/>
              <w:rPr>
                <w:rFonts w:ascii="GHEA Grapalat" w:hAnsi="GHEA Grapalat" w:cs="Arial"/>
                <w:bCs/>
                <w:i/>
                <w:sz w:val="20"/>
                <w:szCs w:val="20"/>
              </w:rPr>
            </w:pPr>
          </w:p>
        </w:tc>
      </w:tr>
      <w:tr w:rsidR="006E5207" w:rsidRPr="00D524B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lang w:val="hy-AM"/>
              </w:rPr>
            </w:pPr>
            <w:r w:rsidRPr="00D524BC">
              <w:rPr>
                <w:rFonts w:ascii="GHEA Grapalat" w:hAnsi="GHEA Grapalat" w:cs="Sylfaen"/>
                <w:sz w:val="20"/>
                <w:szCs w:val="20"/>
                <w:lang w:val="hy-AM"/>
              </w:rPr>
              <w:t>2</w:t>
            </w:r>
            <w:r w:rsidRPr="00D524BC">
              <w:rPr>
                <w:rFonts w:ascii="GHEA Grapalat" w:hAnsi="GHEA Grapalat" w:cs="Sylfaen"/>
                <w:sz w:val="20"/>
                <w:szCs w:val="20"/>
              </w:rPr>
              <w:t>.</w:t>
            </w:r>
            <w:r w:rsidRPr="00D524BC">
              <w:rPr>
                <w:rFonts w:ascii="GHEA Grapalat" w:hAnsi="GHEA Grapalat" w:cs="Sylfaen"/>
                <w:sz w:val="20"/>
                <w:szCs w:val="20"/>
                <w:lang w:val="hy-AM"/>
              </w:rPr>
              <w:t xml:space="preserve"> Թիվ </w:t>
            </w:r>
          </w:p>
        </w:tc>
      </w:tr>
      <w:tr w:rsidR="006E5207" w:rsidRPr="00D524BC"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rPr>
            </w:pPr>
            <w:r w:rsidRPr="00D524BC">
              <w:rPr>
                <w:rFonts w:ascii="GHEA Grapalat" w:hAnsi="GHEA Grapalat" w:cs="Sylfaen"/>
                <w:sz w:val="20"/>
                <w:szCs w:val="20"/>
                <w:lang w:val="hy-AM"/>
              </w:rPr>
              <w:t>3</w:t>
            </w:r>
            <w:r w:rsidRPr="00D524BC">
              <w:rPr>
                <w:rFonts w:ascii="GHEA Grapalat" w:hAnsi="GHEA Grapalat" w:cs="Sylfaen"/>
                <w:sz w:val="20"/>
                <w:szCs w:val="20"/>
              </w:rPr>
              <w:t>.                                                         Ներկայացման</w:t>
            </w:r>
            <w:r w:rsidRPr="00D524BC">
              <w:rPr>
                <w:rFonts w:ascii="GHEA Grapalat" w:hAnsi="GHEA Grapalat" w:cs="Arial"/>
                <w:sz w:val="20"/>
                <w:szCs w:val="20"/>
              </w:rPr>
              <w:t xml:space="preserve"> </w:t>
            </w:r>
            <w:r w:rsidRPr="00D524BC">
              <w:rPr>
                <w:rFonts w:ascii="GHEA Grapalat" w:hAnsi="GHEA Grapalat" w:cs="Sylfaen"/>
                <w:sz w:val="20"/>
                <w:szCs w:val="20"/>
              </w:rPr>
              <w:t>ամսաթիվը</w:t>
            </w:r>
            <w:r w:rsidRPr="00D524BC">
              <w:rPr>
                <w:rFonts w:ascii="GHEA Grapalat" w:hAnsi="GHEA Grapalat" w:cs="Arial"/>
                <w:sz w:val="20"/>
                <w:szCs w:val="20"/>
              </w:rPr>
              <w:t xml:space="preserve">` </w:t>
            </w:r>
            <w:r w:rsidRPr="00D524BC">
              <w:rPr>
                <w:rFonts w:ascii="GHEA Grapalat" w:hAnsi="GHEA Grapalat" w:cs="Tahoma"/>
                <w:color w:val="000000"/>
                <w:sz w:val="20"/>
                <w:szCs w:val="20"/>
              </w:rPr>
              <w:t xml:space="preserve">"___"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20___</w:t>
            </w:r>
            <w:r w:rsidRPr="00D524BC">
              <w:rPr>
                <w:rFonts w:ascii="GHEA Grapalat" w:hAnsi="GHEA Grapalat" w:cs="Sylfaen"/>
                <w:color w:val="000000"/>
                <w:sz w:val="20"/>
                <w:szCs w:val="20"/>
              </w:rPr>
              <w:t>թ.</w:t>
            </w:r>
          </w:p>
        </w:tc>
      </w:tr>
      <w:tr w:rsidR="006E5207" w:rsidRPr="00D524BC"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4</w:t>
            </w:r>
            <w:r w:rsidRPr="00D524BC">
              <w:rPr>
                <w:rFonts w:ascii="GHEA Grapalat" w:hAnsi="GHEA Grapalat" w:cs="Sylfaen"/>
                <w:sz w:val="20"/>
                <w:szCs w:val="20"/>
              </w:rPr>
              <w:t xml:space="preserve">. </w:t>
            </w:r>
            <w:r w:rsidRPr="00D524BC">
              <w:rPr>
                <w:rFonts w:ascii="GHEA Grapalat" w:hAnsi="GHEA Grapalat" w:cs="Sylfaen"/>
                <w:sz w:val="20"/>
                <w:szCs w:val="20"/>
                <w:lang w:val="hy-AM"/>
              </w:rPr>
              <w:t>Վճարողի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 </w:t>
            </w:r>
            <w:r w:rsidRPr="00D524BC">
              <w:rPr>
                <w:rFonts w:ascii="GHEA Grapalat" w:hAnsi="GHEA Grapalat" w:cs="Sylfaen"/>
                <w:sz w:val="20"/>
                <w:szCs w:val="20"/>
              </w:rPr>
              <w:t xml:space="preserve">(Ընկերություն </w:t>
            </w:r>
            <w:r w:rsidRPr="00D524BC">
              <w:rPr>
                <w:rFonts w:ascii="GHEA Grapalat" w:hAnsi="GHEA Grapalat" w:cs="Arial"/>
                <w:sz w:val="20"/>
                <w:szCs w:val="20"/>
              </w:rPr>
              <w:t>`</w:t>
            </w:r>
          </w:p>
        </w:tc>
      </w:tr>
      <w:tr w:rsidR="006E5207" w:rsidRPr="00D524BC" w:rsidTr="004F65C9">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5</w:t>
            </w:r>
            <w:r w:rsidRPr="00D524BC">
              <w:rPr>
                <w:rFonts w:ascii="GHEA Grapalat" w:hAnsi="GHEA Grapalat" w:cs="Sylfaen"/>
                <w:sz w:val="20"/>
                <w:szCs w:val="20"/>
              </w:rPr>
              <w:t>. Վճարողի</w:t>
            </w:r>
            <w:r w:rsidRPr="00D524BC">
              <w:rPr>
                <w:rFonts w:ascii="GHEA Grapalat" w:hAnsi="GHEA Grapalat" w:cs="Sylfaen"/>
                <w:sz w:val="20"/>
                <w:szCs w:val="20"/>
                <w:lang w:val="hy-AM"/>
              </w:rPr>
              <w:t xml:space="preserve">ն սպասարկող Ֆինանսական կազմակերպություն </w:t>
            </w:r>
            <w:r w:rsidRPr="00D524BC">
              <w:rPr>
                <w:rFonts w:ascii="GHEA Grapalat" w:hAnsi="GHEA Grapalat" w:cs="Sylfaen"/>
                <w:sz w:val="20"/>
                <w:szCs w:val="20"/>
              </w:rPr>
              <w:t>(</w:t>
            </w:r>
            <w:r w:rsidRPr="00D524BC">
              <w:rPr>
                <w:rFonts w:ascii="GHEA Grapalat" w:hAnsi="GHEA Grapalat" w:cs="Arial"/>
                <w:sz w:val="20"/>
                <w:szCs w:val="20"/>
              </w:rPr>
              <w:t xml:space="preserve"> </w:t>
            </w:r>
            <w:r w:rsidRPr="00D524BC">
              <w:rPr>
                <w:rFonts w:ascii="GHEA Grapalat" w:hAnsi="GHEA Grapalat" w:cs="Sylfaen"/>
                <w:sz w:val="20"/>
                <w:szCs w:val="20"/>
              </w:rPr>
              <w:t>բանկ)</w:t>
            </w:r>
            <w:r w:rsidRPr="00D524BC">
              <w:rPr>
                <w:rFonts w:ascii="GHEA Grapalat" w:hAnsi="GHEA Grapalat" w:cs="Arial"/>
                <w:sz w:val="20"/>
                <w:szCs w:val="20"/>
              </w:rPr>
              <w:t>`</w:t>
            </w:r>
          </w:p>
        </w:tc>
      </w:tr>
      <w:tr w:rsidR="006E5207" w:rsidRPr="00D524BC"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6</w:t>
            </w:r>
            <w:r w:rsidRPr="00D524BC">
              <w:rPr>
                <w:rFonts w:ascii="GHEA Grapalat" w:hAnsi="GHEA Grapalat" w:cs="Sylfaen"/>
                <w:sz w:val="20"/>
                <w:szCs w:val="20"/>
              </w:rPr>
              <w:t>. Վճարողի</w:t>
            </w:r>
            <w:r w:rsidRPr="00D524BC">
              <w:rPr>
                <w:rFonts w:ascii="GHEA Grapalat" w:hAnsi="GHEA Grapalat" w:cs="Sylfaen"/>
                <w:sz w:val="20"/>
                <w:szCs w:val="20"/>
                <w:lang w:val="hy-AM"/>
              </w:rPr>
              <w:t xml:space="preserve"> </w:t>
            </w:r>
            <w:r w:rsidRPr="00D524BC">
              <w:rPr>
                <w:rFonts w:ascii="GHEA Grapalat" w:hAnsi="GHEA Grapalat" w:cs="Sylfaen"/>
                <w:sz w:val="20"/>
                <w:szCs w:val="20"/>
              </w:rPr>
              <w:t>հաշվի</w:t>
            </w:r>
            <w:r w:rsidRPr="00D524BC">
              <w:rPr>
                <w:rFonts w:ascii="GHEA Grapalat" w:hAnsi="GHEA Grapalat" w:cs="Arial"/>
                <w:sz w:val="20"/>
                <w:szCs w:val="20"/>
              </w:rPr>
              <w:t xml:space="preserve"> </w:t>
            </w:r>
            <w:r w:rsidRPr="00D524BC">
              <w:rPr>
                <w:rFonts w:ascii="GHEA Grapalat" w:hAnsi="GHEA Grapalat" w:cs="Sylfaen"/>
                <w:sz w:val="20"/>
                <w:szCs w:val="20"/>
              </w:rPr>
              <w:t>համարը</w:t>
            </w:r>
            <w:r w:rsidRPr="00D524BC">
              <w:rPr>
                <w:rFonts w:ascii="GHEA Grapalat" w:hAnsi="GHEA Grapalat" w:cs="Arial"/>
                <w:sz w:val="20"/>
                <w:szCs w:val="20"/>
              </w:rPr>
              <w:t>`</w:t>
            </w:r>
          </w:p>
        </w:tc>
      </w:tr>
      <w:tr w:rsidR="006E5207" w:rsidRPr="00D524BC"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7</w:t>
            </w:r>
            <w:r w:rsidRPr="00D524BC">
              <w:rPr>
                <w:rFonts w:ascii="GHEA Grapalat" w:hAnsi="GHEA Grapalat" w:cs="Sylfaen"/>
                <w:sz w:val="20"/>
                <w:szCs w:val="20"/>
              </w:rPr>
              <w:t>. Վճարողի</w:t>
            </w:r>
            <w:r w:rsidRPr="00D524BC">
              <w:rPr>
                <w:rFonts w:ascii="GHEA Grapalat" w:hAnsi="GHEA Grapalat" w:cs="Arial"/>
                <w:sz w:val="20"/>
                <w:szCs w:val="20"/>
              </w:rPr>
              <w:t xml:space="preserve"> </w:t>
            </w:r>
            <w:r w:rsidRPr="00D524BC">
              <w:rPr>
                <w:rFonts w:ascii="GHEA Grapalat" w:hAnsi="GHEA Grapalat" w:cs="Sylfaen"/>
                <w:sz w:val="20"/>
                <w:szCs w:val="20"/>
              </w:rPr>
              <w:t>ՀՎՀՀ</w:t>
            </w:r>
            <w:r w:rsidRPr="00D524BC">
              <w:rPr>
                <w:rFonts w:ascii="GHEA Grapalat" w:hAnsi="GHEA Grapalat" w:cs="Arial"/>
                <w:sz w:val="20"/>
                <w:szCs w:val="20"/>
              </w:rPr>
              <w:t>`</w:t>
            </w:r>
          </w:p>
        </w:tc>
      </w:tr>
      <w:tr w:rsidR="006E5207" w:rsidRPr="00D524BC"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8</w:t>
            </w:r>
            <w:r w:rsidRPr="00D524BC">
              <w:rPr>
                <w:rFonts w:ascii="GHEA Grapalat" w:hAnsi="GHEA Grapalat" w:cs="Sylfaen"/>
                <w:sz w:val="20"/>
                <w:szCs w:val="20"/>
              </w:rPr>
              <w:t>. Վճարողի</w:t>
            </w:r>
            <w:r w:rsidRPr="00D524BC">
              <w:rPr>
                <w:rFonts w:ascii="GHEA Grapalat" w:hAnsi="GHEA Grapalat" w:cs="Arial"/>
                <w:sz w:val="20"/>
                <w:szCs w:val="20"/>
              </w:rPr>
              <w:t xml:space="preserve"> </w:t>
            </w:r>
            <w:r w:rsidRPr="00D524BC">
              <w:rPr>
                <w:rFonts w:ascii="GHEA Grapalat" w:hAnsi="GHEA Grapalat" w:cs="Sylfaen"/>
                <w:sz w:val="20"/>
                <w:szCs w:val="20"/>
              </w:rPr>
              <w:t>ՀԾՀ</w:t>
            </w:r>
            <w:r w:rsidRPr="00D524BC">
              <w:rPr>
                <w:rFonts w:ascii="GHEA Grapalat" w:hAnsi="GHEA Grapalat" w:cs="Arial"/>
                <w:sz w:val="20"/>
                <w:szCs w:val="20"/>
              </w:rPr>
              <w:t>`</w:t>
            </w:r>
          </w:p>
        </w:tc>
      </w:tr>
      <w:tr w:rsidR="004F65C9" w:rsidRPr="00D524BC" w:rsidTr="004F65C9">
        <w:trPr>
          <w:trHeight w:val="1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D524BC" w:rsidRDefault="004F65C9" w:rsidP="004F65C9">
            <w:pPr>
              <w:rPr>
                <w:rFonts w:ascii="GHEA Grapalat" w:hAnsi="GHEA Grapalat" w:cs="Arial"/>
                <w:sz w:val="20"/>
                <w:szCs w:val="20"/>
              </w:rPr>
            </w:pPr>
            <w:r w:rsidRPr="00D524BC">
              <w:rPr>
                <w:rFonts w:ascii="GHEA Grapalat" w:hAnsi="GHEA Grapalat" w:cs="Sylfaen"/>
                <w:sz w:val="20"/>
                <w:szCs w:val="20"/>
                <w:lang w:val="hy-AM"/>
              </w:rPr>
              <w:t>9</w:t>
            </w:r>
            <w:r w:rsidRPr="00D524BC">
              <w:rPr>
                <w:rFonts w:ascii="GHEA Grapalat" w:hAnsi="GHEA Grapalat" w:cs="Sylfaen"/>
                <w:sz w:val="20"/>
                <w:szCs w:val="20"/>
              </w:rPr>
              <w:t>. Շահառու</w:t>
            </w:r>
            <w:r w:rsidRPr="00D524BC">
              <w:rPr>
                <w:rFonts w:ascii="GHEA Grapalat" w:hAnsi="GHEA Grapalat" w:cs="Sylfaen"/>
                <w:sz w:val="20"/>
                <w:szCs w:val="20"/>
                <w:lang w:val="hy-AM"/>
              </w:rPr>
              <w:t>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 </w:t>
            </w:r>
            <w:r w:rsidR="00764BAD" w:rsidRPr="00D524BC">
              <w:rPr>
                <w:rFonts w:ascii="GHEA Grapalat" w:hAnsi="GHEA Grapalat"/>
                <w:sz w:val="20"/>
                <w:szCs w:val="20"/>
                <w:lang w:val="hy-AM"/>
              </w:rPr>
              <w:t xml:space="preserve">&lt;&lt; ՀՀ Արարատի  մարզ </w:t>
            </w:r>
            <w:r w:rsidR="00964032" w:rsidRPr="00D524BC">
              <w:rPr>
                <w:rFonts w:ascii="GHEA Grapalat" w:hAnsi="GHEA Grapalat"/>
                <w:sz w:val="20"/>
                <w:szCs w:val="20"/>
              </w:rPr>
              <w:t xml:space="preserve">Մրգավանի </w:t>
            </w:r>
            <w:r w:rsidR="00764BAD" w:rsidRPr="00D524BC">
              <w:rPr>
                <w:rFonts w:ascii="GHEA Grapalat" w:hAnsi="GHEA Grapalat"/>
                <w:sz w:val="20"/>
                <w:szCs w:val="20"/>
              </w:rPr>
              <w:t xml:space="preserve"> </w:t>
            </w:r>
            <w:r w:rsidRPr="00D524BC">
              <w:rPr>
                <w:rFonts w:ascii="GHEA Grapalat" w:hAnsi="GHEA Grapalat"/>
                <w:sz w:val="20"/>
                <w:szCs w:val="20"/>
                <w:lang w:val="hy-AM"/>
              </w:rPr>
              <w:t>միջ</w:t>
            </w:r>
            <w:r w:rsidRPr="00D524BC">
              <w:rPr>
                <w:rFonts w:ascii="GHEA Grapalat" w:hAnsi="GHEA Grapalat"/>
                <w:sz w:val="20"/>
                <w:szCs w:val="20"/>
                <w:lang w:val="ru-RU"/>
              </w:rPr>
              <w:t>ն</w:t>
            </w:r>
            <w:r w:rsidRPr="00D524BC">
              <w:rPr>
                <w:rFonts w:ascii="GHEA Grapalat" w:hAnsi="GHEA Grapalat"/>
                <w:sz w:val="20"/>
                <w:szCs w:val="20"/>
                <w:lang w:val="hy-AM"/>
              </w:rPr>
              <w:t xml:space="preserve">  դպրոց &gt;&gt; ՊՈԱԿ</w:t>
            </w:r>
          </w:p>
        </w:tc>
      </w:tr>
      <w:tr w:rsidR="004F65C9" w:rsidRPr="00D524BC"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D524BC" w:rsidRDefault="004F65C9" w:rsidP="004F65C9">
            <w:pPr>
              <w:rPr>
                <w:rFonts w:ascii="GHEA Grapalat" w:hAnsi="GHEA Grapalat" w:cs="Sylfaen"/>
                <w:sz w:val="20"/>
                <w:szCs w:val="20"/>
                <w:lang w:val="ru-RU"/>
              </w:rPr>
            </w:pPr>
            <w:r w:rsidRPr="00D524BC">
              <w:rPr>
                <w:rFonts w:ascii="GHEA Grapalat" w:hAnsi="GHEA Grapalat" w:cs="Sylfaen"/>
                <w:sz w:val="20"/>
                <w:szCs w:val="20"/>
                <w:lang w:val="ru-RU"/>
              </w:rPr>
              <w:t xml:space="preserve">10. </w:t>
            </w:r>
            <w:r w:rsidRPr="00D524BC">
              <w:rPr>
                <w:rFonts w:ascii="GHEA Grapalat" w:hAnsi="GHEA Grapalat" w:cs="Sylfaen"/>
                <w:sz w:val="20"/>
                <w:szCs w:val="20"/>
              </w:rPr>
              <w:t xml:space="preserve"> Շահառուի</w:t>
            </w:r>
            <w:r w:rsidRPr="00D524BC">
              <w:rPr>
                <w:rFonts w:ascii="GHEA Grapalat" w:hAnsi="GHEA Grapalat" w:cs="Arial"/>
                <w:sz w:val="20"/>
                <w:szCs w:val="20"/>
              </w:rPr>
              <w:t xml:space="preserve"> </w:t>
            </w:r>
            <w:r w:rsidRPr="00D524BC">
              <w:rPr>
                <w:rFonts w:ascii="GHEA Grapalat" w:hAnsi="GHEA Grapalat" w:cs="Sylfaen"/>
                <w:sz w:val="20"/>
                <w:szCs w:val="20"/>
              </w:rPr>
              <w:t xml:space="preserve"> ՀԾՀ</w:t>
            </w:r>
            <w:r w:rsidRPr="00D524BC">
              <w:rPr>
                <w:rFonts w:ascii="GHEA Grapalat" w:hAnsi="GHEA Grapalat" w:cs="Sylfaen"/>
                <w:sz w:val="20"/>
                <w:szCs w:val="20"/>
                <w:lang w:val="ru-RU"/>
              </w:rPr>
              <w:t xml:space="preserve"> (</w:t>
            </w:r>
            <w:r w:rsidRPr="00D524BC">
              <w:rPr>
                <w:rFonts w:ascii="GHEA Grapalat" w:hAnsi="GHEA Grapalat" w:cs="Sylfaen"/>
                <w:sz w:val="20"/>
                <w:szCs w:val="20"/>
                <w:lang w:val="hy-AM"/>
              </w:rPr>
              <w:t>չի լրացվում</w:t>
            </w:r>
            <w:r w:rsidRPr="00D524BC">
              <w:rPr>
                <w:rFonts w:ascii="GHEA Grapalat" w:hAnsi="GHEA Grapalat" w:cs="Sylfaen"/>
                <w:sz w:val="20"/>
                <w:szCs w:val="20"/>
                <w:lang w:val="ru-RU"/>
              </w:rPr>
              <w:t>)</w:t>
            </w:r>
          </w:p>
        </w:tc>
      </w:tr>
      <w:tr w:rsidR="004F65C9" w:rsidRPr="00D524BC"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D524BC" w:rsidRDefault="004F65C9" w:rsidP="00764BAD">
            <w:pPr>
              <w:rPr>
                <w:rFonts w:ascii="GHEA Grapalat" w:hAnsi="GHEA Grapalat" w:cs="Arial"/>
                <w:sz w:val="20"/>
                <w:szCs w:val="20"/>
              </w:rPr>
            </w:pPr>
            <w:r w:rsidRPr="00D524BC">
              <w:rPr>
                <w:rFonts w:ascii="GHEA Grapalat" w:hAnsi="GHEA Grapalat" w:cs="Sylfaen"/>
                <w:sz w:val="20"/>
                <w:szCs w:val="20"/>
                <w:lang w:val="hy-AM"/>
              </w:rPr>
              <w:t>11</w:t>
            </w:r>
            <w:r w:rsidRPr="00D524BC">
              <w:rPr>
                <w:rFonts w:ascii="GHEA Grapalat" w:hAnsi="GHEA Grapalat" w:cs="Sylfaen"/>
                <w:sz w:val="20"/>
                <w:szCs w:val="20"/>
              </w:rPr>
              <w:t>. Շահառուի</w:t>
            </w:r>
            <w:r w:rsidRPr="00D524BC">
              <w:rPr>
                <w:rFonts w:ascii="GHEA Grapalat" w:hAnsi="GHEA Grapalat" w:cs="Arial"/>
                <w:sz w:val="20"/>
                <w:szCs w:val="20"/>
              </w:rPr>
              <w:t xml:space="preserve"> </w:t>
            </w:r>
            <w:r w:rsidRPr="00D524BC">
              <w:rPr>
                <w:rFonts w:ascii="GHEA Grapalat" w:hAnsi="GHEA Grapalat" w:cs="Sylfaen"/>
                <w:sz w:val="20"/>
                <w:szCs w:val="20"/>
              </w:rPr>
              <w:t>ՀՎՀՀ</w:t>
            </w:r>
            <w:r w:rsidRPr="00D524BC">
              <w:rPr>
                <w:rFonts w:ascii="GHEA Grapalat" w:hAnsi="GHEA Grapalat" w:cs="Arial"/>
                <w:sz w:val="20"/>
                <w:szCs w:val="20"/>
              </w:rPr>
              <w:t xml:space="preserve">` </w:t>
            </w:r>
            <w:r w:rsidR="00964032" w:rsidRPr="00D524BC">
              <w:rPr>
                <w:rFonts w:ascii="GHEA Grapalat" w:hAnsi="GHEA Grapalat"/>
                <w:sz w:val="20"/>
                <w:lang w:val="hy-AM"/>
              </w:rPr>
              <w:t>042</w:t>
            </w:r>
            <w:r w:rsidR="00964032" w:rsidRPr="00D524BC">
              <w:rPr>
                <w:rFonts w:ascii="GHEA Grapalat" w:hAnsi="GHEA Grapalat"/>
                <w:sz w:val="20"/>
              </w:rPr>
              <w:t>06828</w:t>
            </w:r>
          </w:p>
        </w:tc>
      </w:tr>
      <w:tr w:rsidR="004F65C9" w:rsidRPr="00D524BC"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D524BC" w:rsidRDefault="004F65C9" w:rsidP="004F65C9">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2</w:t>
            </w:r>
            <w:r w:rsidRPr="00D524BC">
              <w:rPr>
                <w:rFonts w:ascii="GHEA Grapalat" w:hAnsi="GHEA Grapalat" w:cs="Sylfaen"/>
                <w:sz w:val="20"/>
                <w:szCs w:val="20"/>
              </w:rPr>
              <w:t>.Շահառուի</w:t>
            </w:r>
            <w:r w:rsidRPr="00D524BC">
              <w:rPr>
                <w:rFonts w:ascii="GHEA Grapalat" w:hAnsi="GHEA Grapalat" w:cs="Sylfaen"/>
                <w:sz w:val="20"/>
                <w:szCs w:val="20"/>
                <w:lang w:val="hy-AM"/>
              </w:rPr>
              <w:t>ն</w:t>
            </w:r>
            <w:r w:rsidRPr="00D524BC">
              <w:rPr>
                <w:rFonts w:ascii="GHEA Grapalat" w:hAnsi="GHEA Grapalat" w:cs="Arial"/>
                <w:sz w:val="20"/>
                <w:szCs w:val="20"/>
              </w:rPr>
              <w:t xml:space="preserve"> </w:t>
            </w:r>
            <w:r w:rsidRPr="00D524BC">
              <w:rPr>
                <w:rFonts w:ascii="GHEA Grapalat" w:hAnsi="GHEA Grapalat" w:cs="Sylfaen"/>
                <w:sz w:val="20"/>
                <w:szCs w:val="20"/>
                <w:lang w:val="hy-AM"/>
              </w:rPr>
              <w:t xml:space="preserve"> սպասարկող Ֆինանսական կազմակերպություն</w:t>
            </w:r>
            <w:r w:rsidRPr="00D524BC">
              <w:rPr>
                <w:rFonts w:ascii="GHEA Grapalat" w:hAnsi="GHEA Grapalat" w:cs="Sylfaen"/>
                <w:sz w:val="20"/>
                <w:szCs w:val="20"/>
              </w:rPr>
              <w:t xml:space="preserve"> (բանկ)</w:t>
            </w:r>
            <w:r w:rsidRPr="00D524BC">
              <w:rPr>
                <w:rFonts w:ascii="GHEA Grapalat" w:hAnsi="GHEA Grapalat" w:cs="Arial"/>
                <w:sz w:val="20"/>
                <w:szCs w:val="20"/>
              </w:rPr>
              <w:t xml:space="preserve">` </w:t>
            </w:r>
            <w:r w:rsidRPr="00D524BC">
              <w:rPr>
                <w:rFonts w:ascii="GHEA Grapalat" w:hAnsi="GHEA Grapalat"/>
                <w:sz w:val="20"/>
                <w:szCs w:val="20"/>
                <w:lang w:val="hy-AM"/>
              </w:rPr>
              <w:t xml:space="preserve"> </w:t>
            </w:r>
            <w:r w:rsidRPr="00D524BC">
              <w:rPr>
                <w:rFonts w:ascii="GHEA Grapalat" w:hAnsi="GHEA Grapalat" w:cs="Arial"/>
                <w:sz w:val="20"/>
                <w:szCs w:val="20"/>
              </w:rPr>
              <w:t>ՀՀ ՖՆ գործառնական վարչություն</w:t>
            </w:r>
          </w:p>
        </w:tc>
      </w:tr>
      <w:tr w:rsidR="004F65C9" w:rsidRPr="00D524BC"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4F65C9" w:rsidRPr="00D524BC" w:rsidRDefault="004F65C9" w:rsidP="008D79C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3</w:t>
            </w:r>
            <w:r w:rsidRPr="00D524BC">
              <w:rPr>
                <w:rFonts w:ascii="GHEA Grapalat" w:hAnsi="GHEA Grapalat" w:cs="Sylfaen"/>
                <w:sz w:val="20"/>
                <w:szCs w:val="20"/>
              </w:rPr>
              <w:t>.Շահառուի</w:t>
            </w:r>
            <w:r w:rsidRPr="00D524BC">
              <w:rPr>
                <w:rFonts w:ascii="GHEA Grapalat" w:hAnsi="GHEA Grapalat" w:cs="Arial"/>
                <w:sz w:val="20"/>
                <w:szCs w:val="20"/>
              </w:rPr>
              <w:t xml:space="preserve"> </w:t>
            </w:r>
            <w:r w:rsidRPr="00D524BC">
              <w:rPr>
                <w:rFonts w:ascii="GHEA Grapalat" w:hAnsi="GHEA Grapalat" w:cs="Sylfaen"/>
                <w:sz w:val="20"/>
                <w:szCs w:val="20"/>
              </w:rPr>
              <w:t>հաշվի</w:t>
            </w:r>
            <w:r w:rsidRPr="00D524BC">
              <w:rPr>
                <w:rFonts w:ascii="GHEA Grapalat" w:hAnsi="GHEA Grapalat" w:cs="Arial"/>
                <w:sz w:val="20"/>
                <w:szCs w:val="20"/>
              </w:rPr>
              <w:t xml:space="preserve"> </w:t>
            </w:r>
            <w:r w:rsidRPr="00D524BC">
              <w:rPr>
                <w:rFonts w:ascii="GHEA Grapalat" w:hAnsi="GHEA Grapalat" w:cs="Sylfaen"/>
                <w:sz w:val="20"/>
                <w:szCs w:val="20"/>
              </w:rPr>
              <w:t>համարը</w:t>
            </w:r>
            <w:r w:rsidRPr="00D524BC">
              <w:rPr>
                <w:rFonts w:ascii="GHEA Grapalat" w:hAnsi="GHEA Grapalat" w:cs="Arial"/>
                <w:sz w:val="20"/>
                <w:szCs w:val="20"/>
              </w:rPr>
              <w:t xml:space="preserve"> (</w:t>
            </w:r>
            <w:r w:rsidRPr="00D524BC">
              <w:rPr>
                <w:rFonts w:ascii="GHEA Grapalat" w:hAnsi="GHEA Grapalat" w:cs="Sylfaen"/>
                <w:sz w:val="20"/>
                <w:szCs w:val="20"/>
              </w:rPr>
              <w:t>հշ</w:t>
            </w:r>
            <w:r w:rsidRPr="00D524BC">
              <w:rPr>
                <w:rFonts w:ascii="GHEA Grapalat" w:hAnsi="GHEA Grapalat" w:cs="Arial"/>
                <w:sz w:val="20"/>
                <w:szCs w:val="20"/>
              </w:rPr>
              <w:t xml:space="preserve">.N)  </w:t>
            </w:r>
            <w:r w:rsidR="00964032" w:rsidRPr="00D524BC">
              <w:rPr>
                <w:rFonts w:ascii="GHEA Grapalat" w:hAnsi="GHEA Grapalat"/>
                <w:sz w:val="20"/>
                <w:szCs w:val="20"/>
              </w:rPr>
              <w:t>900418000353</w:t>
            </w:r>
          </w:p>
        </w:tc>
      </w:tr>
      <w:tr w:rsidR="006E5207" w:rsidRPr="00D524BC"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4</w:t>
            </w:r>
            <w:r w:rsidRPr="00D524BC">
              <w:rPr>
                <w:rFonts w:ascii="GHEA Grapalat" w:hAnsi="GHEA Grapalat" w:cs="Sylfaen"/>
                <w:sz w:val="20"/>
                <w:szCs w:val="20"/>
              </w:rPr>
              <w:t>.Գումարը</w:t>
            </w:r>
            <w:r w:rsidRPr="00D524BC">
              <w:rPr>
                <w:rFonts w:ascii="GHEA Grapalat" w:hAnsi="GHEA Grapalat" w:cs="Arial"/>
                <w:sz w:val="20"/>
                <w:szCs w:val="20"/>
              </w:rPr>
              <w:t xml:space="preserve"> </w:t>
            </w:r>
            <w:r w:rsidRPr="00D524BC">
              <w:rPr>
                <w:rFonts w:ascii="GHEA Grapalat" w:hAnsi="GHEA Grapalat" w:cs="Arial"/>
                <w:sz w:val="20"/>
                <w:szCs w:val="20"/>
                <w:lang w:val="ru-RU"/>
              </w:rPr>
              <w:t>(</w:t>
            </w:r>
            <w:r w:rsidRPr="00D524BC">
              <w:rPr>
                <w:rFonts w:ascii="GHEA Grapalat" w:hAnsi="GHEA Grapalat" w:cs="Sylfaen"/>
                <w:sz w:val="20"/>
                <w:szCs w:val="20"/>
              </w:rPr>
              <w:t>թվերով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Sylfaen"/>
                <w:sz w:val="20"/>
                <w:szCs w:val="20"/>
                <w:lang w:val="ru-RU"/>
              </w:rPr>
              <w:t>)</w:t>
            </w:r>
            <w:r w:rsidRPr="00D524BC">
              <w:rPr>
                <w:rFonts w:ascii="GHEA Grapalat" w:hAnsi="GHEA Grapalat" w:cs="Arial"/>
                <w:sz w:val="20"/>
                <w:szCs w:val="20"/>
              </w:rPr>
              <w:t>`</w:t>
            </w:r>
          </w:p>
        </w:tc>
      </w:tr>
      <w:tr w:rsidR="006E5207" w:rsidRPr="00D524BC"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15. </w:t>
            </w:r>
            <w:r w:rsidRPr="00D524BC">
              <w:rPr>
                <w:rFonts w:ascii="GHEA Grapalat" w:hAnsi="GHEA Grapalat" w:cs="Sylfaen"/>
                <w:sz w:val="20"/>
                <w:szCs w:val="20"/>
                <w:lang w:val="hy-AM"/>
              </w:rPr>
              <w:t xml:space="preserve">Ակցեպտավորված գումարը՝ </w:t>
            </w:r>
            <w:r w:rsidRPr="00D524BC">
              <w:rPr>
                <w:rFonts w:ascii="GHEA Grapalat" w:hAnsi="GHEA Grapalat" w:cs="Sylfaen"/>
                <w:sz w:val="20"/>
                <w:szCs w:val="20"/>
              </w:rPr>
              <w:t xml:space="preserve"> (թվերով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Sylfaen"/>
                <w:sz w:val="20"/>
                <w:szCs w:val="20"/>
                <w:lang w:val="hy-AM"/>
              </w:rPr>
              <w:t xml:space="preserve">  </w:t>
            </w:r>
            <w:r w:rsidRPr="00D524BC">
              <w:rPr>
                <w:rFonts w:ascii="GHEA Grapalat" w:hAnsi="GHEA Grapalat" w:cs="Sylfaen"/>
                <w:sz w:val="20"/>
                <w:szCs w:val="20"/>
              </w:rPr>
              <w:t>(</w:t>
            </w:r>
            <w:r w:rsidRPr="00D524BC">
              <w:rPr>
                <w:rFonts w:ascii="GHEA Grapalat" w:hAnsi="GHEA Grapalat" w:cs="Sylfaen"/>
                <w:sz w:val="20"/>
                <w:szCs w:val="20"/>
                <w:lang w:val="hy-AM"/>
              </w:rPr>
              <w:t>նախատեսված է նշված գումարի մասնակի ակցեպտի համար, որը չի կիրառվում</w:t>
            </w:r>
            <w:r w:rsidRPr="00D524BC">
              <w:rPr>
                <w:rFonts w:ascii="GHEA Grapalat" w:hAnsi="GHEA Grapalat" w:cs="Sylfaen"/>
                <w:sz w:val="20"/>
                <w:szCs w:val="20"/>
              </w:rPr>
              <w:t>)</w:t>
            </w:r>
          </w:p>
        </w:tc>
      </w:tr>
      <w:tr w:rsidR="006E5207" w:rsidRPr="00D524BC"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ru-RU"/>
              </w:rPr>
              <w:t>6</w:t>
            </w:r>
            <w:r w:rsidRPr="00D524BC">
              <w:rPr>
                <w:rFonts w:ascii="GHEA Grapalat" w:hAnsi="GHEA Grapalat" w:cs="Sylfaen"/>
                <w:sz w:val="20"/>
                <w:szCs w:val="20"/>
              </w:rPr>
              <w:t>.Արժույթը</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կոդով</w:t>
            </w:r>
            <w:r w:rsidRPr="00D524BC">
              <w:rPr>
                <w:rFonts w:ascii="GHEA Grapalat" w:hAnsi="GHEA Grapalat" w:cs="Arial"/>
                <w:sz w:val="20"/>
                <w:szCs w:val="20"/>
              </w:rPr>
              <w:t>)`</w:t>
            </w:r>
          </w:p>
        </w:tc>
      </w:tr>
      <w:tr w:rsidR="006E5207" w:rsidRPr="00D524BC"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lang w:val="hy-AM"/>
              </w:rPr>
            </w:pPr>
            <w:r w:rsidRPr="00D524BC">
              <w:rPr>
                <w:rFonts w:ascii="GHEA Grapalat" w:hAnsi="GHEA Grapalat" w:cs="Sylfaen"/>
                <w:sz w:val="20"/>
                <w:szCs w:val="20"/>
              </w:rPr>
              <w:t>1</w:t>
            </w:r>
            <w:r w:rsidRPr="00D524BC">
              <w:rPr>
                <w:rFonts w:ascii="GHEA Grapalat" w:hAnsi="GHEA Grapalat" w:cs="Sylfaen"/>
                <w:sz w:val="20"/>
                <w:szCs w:val="20"/>
                <w:lang w:val="hy-AM"/>
              </w:rPr>
              <w:t>7</w:t>
            </w:r>
            <w:r w:rsidRPr="00D524BC">
              <w:rPr>
                <w:rFonts w:ascii="GHEA Grapalat" w:hAnsi="GHEA Grapalat" w:cs="Sylfaen"/>
                <w:sz w:val="20"/>
                <w:szCs w:val="20"/>
              </w:rPr>
              <w:t>.Գործարքի</w:t>
            </w:r>
            <w:r w:rsidRPr="00D524BC">
              <w:rPr>
                <w:rFonts w:ascii="GHEA Grapalat" w:hAnsi="GHEA Grapalat" w:cs="Arial"/>
                <w:sz w:val="20"/>
                <w:szCs w:val="20"/>
              </w:rPr>
              <w:t xml:space="preserve"> (</w:t>
            </w:r>
            <w:r w:rsidRPr="00D524BC">
              <w:rPr>
                <w:rFonts w:ascii="GHEA Grapalat" w:hAnsi="GHEA Grapalat" w:cs="Sylfaen"/>
                <w:sz w:val="20"/>
                <w:szCs w:val="20"/>
              </w:rPr>
              <w:t>վճարման</w:t>
            </w:r>
            <w:r w:rsidRPr="00D524BC">
              <w:rPr>
                <w:rFonts w:ascii="GHEA Grapalat" w:hAnsi="GHEA Grapalat" w:cs="Arial"/>
                <w:sz w:val="20"/>
                <w:szCs w:val="20"/>
              </w:rPr>
              <w:t xml:space="preserve">) </w:t>
            </w:r>
            <w:r w:rsidRPr="00D524BC">
              <w:rPr>
                <w:rFonts w:ascii="GHEA Grapalat" w:hAnsi="GHEA Grapalat" w:cs="Sylfaen"/>
                <w:sz w:val="20"/>
                <w:szCs w:val="20"/>
              </w:rPr>
              <w:t>նպատակը</w:t>
            </w:r>
            <w:r w:rsidRPr="00D524BC">
              <w:rPr>
                <w:rFonts w:ascii="GHEA Grapalat" w:hAnsi="GHEA Grapalat" w:cs="Arial"/>
                <w:sz w:val="20"/>
                <w:szCs w:val="20"/>
              </w:rPr>
              <w:t>`</w:t>
            </w:r>
            <w:r w:rsidRPr="00D524BC">
              <w:rPr>
                <w:rFonts w:ascii="GHEA Grapalat" w:hAnsi="GHEA Grapalat" w:cs="Arial"/>
                <w:sz w:val="20"/>
                <w:szCs w:val="20"/>
                <w:lang w:val="hy-AM"/>
              </w:rPr>
              <w:t xml:space="preserve">  </w:t>
            </w:r>
            <w:r w:rsidRPr="00D524BC">
              <w:rPr>
                <w:rFonts w:ascii="GHEA Grapalat" w:hAnsi="GHEA Grapalat" w:cs="Sylfaen"/>
                <w:bCs/>
                <w:i/>
                <w:sz w:val="20"/>
                <w:szCs w:val="20"/>
              </w:rPr>
              <w:t>(որակավորման ապահովմ</w:t>
            </w:r>
            <w:r w:rsidRPr="00D524BC">
              <w:rPr>
                <w:rFonts w:ascii="GHEA Grapalat" w:hAnsi="GHEA Grapalat" w:cs="Sylfaen"/>
                <w:bCs/>
                <w:i/>
                <w:sz w:val="20"/>
                <w:szCs w:val="20"/>
                <w:lang w:val="hy-AM"/>
              </w:rPr>
              <w:t>ան համար</w:t>
            </w:r>
            <w:r w:rsidRPr="00D524BC">
              <w:rPr>
                <w:rFonts w:ascii="GHEA Grapalat" w:hAnsi="GHEA Grapalat" w:cs="Sylfaen"/>
                <w:bCs/>
                <w:i/>
                <w:sz w:val="20"/>
                <w:szCs w:val="20"/>
              </w:rPr>
              <w:t>)</w:t>
            </w:r>
          </w:p>
        </w:tc>
      </w:tr>
      <w:tr w:rsidR="006E5207" w:rsidRPr="00D524BC"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8</w:t>
            </w:r>
            <w:r w:rsidRPr="00D524BC">
              <w:rPr>
                <w:rFonts w:ascii="GHEA Grapalat" w:hAnsi="GHEA Grapalat" w:cs="Sylfaen"/>
                <w:sz w:val="20"/>
                <w:szCs w:val="20"/>
              </w:rPr>
              <w:t xml:space="preserve">. </w:t>
            </w:r>
            <w:r w:rsidRPr="00D524BC">
              <w:rPr>
                <w:rFonts w:ascii="GHEA Grapalat" w:hAnsi="GHEA Grapalat" w:cs="Sylfaen"/>
                <w:sz w:val="20"/>
                <w:szCs w:val="20"/>
                <w:lang w:val="hy-AM"/>
              </w:rPr>
              <w:t xml:space="preserve">Վճարման կատարման հիմքերը՝ </w:t>
            </w:r>
            <w:r w:rsidRPr="00D524BC">
              <w:rPr>
                <w:rFonts w:ascii="GHEA Grapalat" w:hAnsi="GHEA Grapalat" w:cs="Sylfaen"/>
                <w:sz w:val="20"/>
                <w:szCs w:val="20"/>
              </w:rPr>
              <w:t>(</w:t>
            </w:r>
            <w:r w:rsidRPr="00D524BC">
              <w:rPr>
                <w:rFonts w:ascii="GHEA Grapalat" w:hAnsi="GHEA Grapalat" w:cs="Sylfaen"/>
                <w:sz w:val="20"/>
                <w:szCs w:val="20"/>
                <w:lang w:val="hy-AM"/>
              </w:rPr>
              <w:t>Փաստաթղթերի</w:t>
            </w:r>
            <w:r w:rsidRPr="00D524BC">
              <w:rPr>
                <w:rFonts w:ascii="GHEA Grapalat" w:hAnsi="GHEA Grapalat" w:cs="Arial"/>
                <w:sz w:val="20"/>
                <w:szCs w:val="20"/>
                <w:lang w:val="hy-AM"/>
              </w:rPr>
              <w:t xml:space="preserve"> անվանումը</w:t>
            </w:r>
            <w:r w:rsidRPr="00D524BC">
              <w:rPr>
                <w:rFonts w:ascii="GHEA Grapalat" w:hAnsi="GHEA Grapalat" w:cs="Arial"/>
                <w:sz w:val="20"/>
                <w:szCs w:val="20"/>
              </w:rPr>
              <w:t>,</w:t>
            </w:r>
            <w:r w:rsidRPr="00D524BC">
              <w:rPr>
                <w:rFonts w:ascii="GHEA Grapalat" w:hAnsi="GHEA Grapalat" w:cs="Arial"/>
                <w:sz w:val="20"/>
                <w:szCs w:val="20"/>
                <w:lang w:val="hy-AM"/>
              </w:rPr>
              <w:t xml:space="preserve"> այդ թվում՝ տուժանքի մասին համաձայնագիրը, </w:t>
            </w:r>
            <w:r w:rsidRPr="00D524BC">
              <w:rPr>
                <w:rFonts w:ascii="GHEA Grapalat" w:hAnsi="GHEA Grapalat" w:cs="Sylfaen"/>
                <w:sz w:val="20"/>
                <w:szCs w:val="20"/>
                <w:lang w:val="hy-AM"/>
              </w:rPr>
              <w:t>դրանց</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համարները</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պ</w:t>
            </w:r>
            <w:r w:rsidRPr="00D524BC">
              <w:rPr>
                <w:rFonts w:ascii="GHEA Grapalat" w:hAnsi="GHEA Grapalat" w:cs="Sylfaen"/>
                <w:sz w:val="20"/>
                <w:szCs w:val="20"/>
              </w:rPr>
              <w:t xml:space="preserve">այմանագրի </w:t>
            </w:r>
            <w:r w:rsidRPr="00D524BC">
              <w:rPr>
                <w:rFonts w:ascii="GHEA Grapalat" w:hAnsi="GHEA Grapalat" w:cs="Arial"/>
                <w:sz w:val="20"/>
                <w:szCs w:val="20"/>
              </w:rPr>
              <w:t xml:space="preserve"> </w:t>
            </w:r>
            <w:r w:rsidRPr="00D524BC">
              <w:rPr>
                <w:rFonts w:ascii="GHEA Grapalat" w:hAnsi="GHEA Grapalat" w:cs="Sylfaen"/>
                <w:sz w:val="20"/>
                <w:szCs w:val="20"/>
              </w:rPr>
              <w:t>ծածկագիրը</w:t>
            </w:r>
            <w:r w:rsidRPr="00D524BC">
              <w:rPr>
                <w:rFonts w:ascii="GHEA Grapalat" w:hAnsi="GHEA Grapalat" w:cs="Arial"/>
                <w:sz w:val="20"/>
                <w:szCs w:val="20"/>
                <w:lang w:val="hy-AM"/>
              </w:rPr>
              <w:t xml:space="preserve"> որի հիման վրա կատարվում է  գանձումը</w:t>
            </w:r>
            <w:r w:rsidRPr="00D524BC">
              <w:rPr>
                <w:rFonts w:ascii="GHEA Grapalat" w:hAnsi="GHEA Grapalat" w:cs="Arial"/>
                <w:sz w:val="20"/>
                <w:szCs w:val="20"/>
              </w:rPr>
              <w:t>)</w:t>
            </w:r>
            <w:r w:rsidRPr="00D524BC">
              <w:rPr>
                <w:rFonts w:ascii="GHEA Grapalat" w:hAnsi="GHEA Grapalat" w:cs="Sylfaen"/>
                <w:sz w:val="20"/>
                <w:szCs w:val="20"/>
              </w:rPr>
              <w:t>`</w:t>
            </w:r>
          </w:p>
        </w:tc>
      </w:tr>
      <w:tr w:rsidR="006E5207" w:rsidRPr="00D524BC"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Arial"/>
                <w:sz w:val="20"/>
                <w:szCs w:val="20"/>
              </w:rPr>
            </w:pPr>
          </w:p>
        </w:tc>
      </w:tr>
      <w:tr w:rsidR="006E5207" w:rsidRPr="00D524BC"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sz w:val="20"/>
                <w:szCs w:val="20"/>
                <w:lang w:val="ru-RU"/>
              </w:rPr>
            </w:pPr>
            <w:r w:rsidRPr="00D524BC">
              <w:rPr>
                <w:rFonts w:ascii="GHEA Grapalat" w:hAnsi="GHEA Grapalat" w:cs="Sylfaen"/>
                <w:sz w:val="20"/>
                <w:szCs w:val="20"/>
                <w:lang w:val="hy-AM"/>
              </w:rPr>
              <w:t>19. Վճարման պայմանները՝                                &lt;ակցեպտավորվ</w:t>
            </w:r>
            <w:r w:rsidR="0069073C" w:rsidRPr="00D524BC">
              <w:rPr>
                <w:rFonts w:ascii="GHEA Grapalat" w:hAnsi="GHEA Grapalat" w:cs="Sylfaen"/>
                <w:sz w:val="20"/>
                <w:szCs w:val="20"/>
                <w:lang w:val="hy-AM"/>
              </w:rPr>
              <w:t>ած վճարում&gt;</w:t>
            </w:r>
          </w:p>
        </w:tc>
      </w:tr>
      <w:tr w:rsidR="006E5207" w:rsidRPr="00D524BC"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sz w:val="20"/>
                <w:szCs w:val="20"/>
                <w:lang w:val="ru-RU"/>
              </w:rPr>
            </w:pPr>
            <w:r w:rsidRPr="00D524BC">
              <w:rPr>
                <w:rFonts w:ascii="GHEA Grapalat" w:hAnsi="GHEA Grapalat" w:cs="Sylfaen"/>
                <w:sz w:val="20"/>
                <w:szCs w:val="20"/>
                <w:lang w:val="hy-AM"/>
              </w:rPr>
              <w:t xml:space="preserve">20. Առդիր էջերի քանակը՝    </w:t>
            </w:r>
            <w:r w:rsidRPr="00D524BC">
              <w:rPr>
                <w:rFonts w:ascii="GHEA Grapalat" w:hAnsi="GHEA Grapalat" w:cs="Arial"/>
                <w:sz w:val="20"/>
                <w:szCs w:val="20"/>
              </w:rPr>
              <w:t xml:space="preserve">--- </w:t>
            </w:r>
            <w:r w:rsidRPr="00D524BC">
              <w:rPr>
                <w:rFonts w:ascii="GHEA Grapalat" w:hAnsi="GHEA Grapalat" w:cs="Arial"/>
                <w:sz w:val="20"/>
                <w:szCs w:val="20"/>
                <w:lang w:val="hy-AM"/>
              </w:rPr>
              <w:t xml:space="preserve">    </w:t>
            </w:r>
            <w:r w:rsidR="0069073C" w:rsidRPr="00D524BC">
              <w:rPr>
                <w:rFonts w:ascii="GHEA Grapalat" w:hAnsi="GHEA Grapalat" w:cs="Sylfaen"/>
                <w:sz w:val="20"/>
                <w:szCs w:val="20"/>
              </w:rPr>
              <w:t>էջ</w:t>
            </w:r>
          </w:p>
        </w:tc>
      </w:tr>
      <w:tr w:rsidR="006E5207" w:rsidRPr="00D524BC"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Courier New" w:hAnsi="Courier New" w:cs="Courier New"/>
                <w:sz w:val="20"/>
                <w:szCs w:val="20"/>
              </w:rPr>
              <w:t> </w:t>
            </w:r>
            <w:r w:rsidRPr="00D524BC">
              <w:rPr>
                <w:rFonts w:ascii="GHEA Grapalat" w:hAnsi="GHEA Grapalat" w:cs="Arial"/>
                <w:sz w:val="20"/>
                <w:szCs w:val="20"/>
                <w:lang w:val="hy-AM"/>
              </w:rPr>
              <w:t>22</w:t>
            </w:r>
            <w:r w:rsidRPr="00D524BC">
              <w:rPr>
                <w:rFonts w:ascii="GHEA Grapalat" w:hAnsi="GHEA Grapalat" w:cs="Arial"/>
                <w:sz w:val="20"/>
                <w:szCs w:val="20"/>
              </w:rPr>
              <w:t>.</w:t>
            </w:r>
            <w:r w:rsidRPr="00D524BC">
              <w:rPr>
                <w:rFonts w:ascii="GHEA Grapalat" w:hAnsi="GHEA Grapalat" w:cs="Sylfaen"/>
                <w:sz w:val="20"/>
                <w:szCs w:val="20"/>
              </w:rPr>
              <w:t>ա. Շահառուի ստորագրությունները</w:t>
            </w: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Tahoma"/>
                <w:color w:val="000000"/>
                <w:sz w:val="20"/>
                <w:szCs w:val="20"/>
              </w:rPr>
            </w:pPr>
            <w:r w:rsidRPr="00D524BC">
              <w:rPr>
                <w:rFonts w:ascii="GHEA Grapalat" w:hAnsi="GHEA Grapalat" w:cs="Tahoma"/>
                <w:color w:val="000000"/>
                <w:sz w:val="20"/>
                <w:szCs w:val="20"/>
              </w:rPr>
              <w:t>/____________________/</w:t>
            </w:r>
          </w:p>
          <w:p w:rsidR="006E5207" w:rsidRPr="00D524BC" w:rsidRDefault="006E5207">
            <w:pPr>
              <w:rPr>
                <w:rFonts w:ascii="GHEA Grapalat" w:hAnsi="GHEA Grapalat" w:cs="Tahoma"/>
                <w:color w:val="000000"/>
                <w:sz w:val="20"/>
                <w:szCs w:val="20"/>
              </w:rPr>
            </w:pP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Tahoma"/>
                <w:color w:val="000000"/>
                <w:sz w:val="20"/>
                <w:szCs w:val="20"/>
              </w:rPr>
              <w:t>/____________________/</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lang w:val="hy-AM"/>
              </w:rPr>
              <w:t>22</w:t>
            </w:r>
            <w:r w:rsidRPr="00D524BC">
              <w:rPr>
                <w:rFonts w:ascii="GHEA Grapalat" w:hAnsi="GHEA Grapalat" w:cs="Sylfaen"/>
                <w:sz w:val="20"/>
                <w:szCs w:val="20"/>
              </w:rPr>
              <w:t>.բ.</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Կ.Տ.</w:t>
            </w:r>
          </w:p>
          <w:p w:rsidR="006E5207" w:rsidRPr="00D524BC"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Arial"/>
                <w:sz w:val="20"/>
                <w:szCs w:val="20"/>
                <w:lang w:val="hy-AM"/>
              </w:rPr>
              <w:t>2</w:t>
            </w:r>
            <w:r w:rsidRPr="00D524BC">
              <w:rPr>
                <w:rFonts w:ascii="GHEA Grapalat" w:hAnsi="GHEA Grapalat" w:cs="Arial"/>
                <w:sz w:val="20"/>
                <w:szCs w:val="20"/>
              </w:rPr>
              <w:t>1.</w:t>
            </w:r>
            <w:r w:rsidRPr="00D524BC">
              <w:rPr>
                <w:rFonts w:ascii="GHEA Grapalat" w:hAnsi="GHEA Grapalat" w:cs="Sylfaen"/>
                <w:sz w:val="20"/>
                <w:szCs w:val="20"/>
              </w:rPr>
              <w:t xml:space="preserve">ա. </w:t>
            </w:r>
            <w:r w:rsidRPr="00D524BC">
              <w:rPr>
                <w:rFonts w:ascii="Courier New" w:hAnsi="Courier New" w:cs="Courier New"/>
                <w:sz w:val="20"/>
                <w:szCs w:val="20"/>
              </w:rPr>
              <w:t> </w:t>
            </w:r>
            <w:r w:rsidRPr="00D524BC">
              <w:rPr>
                <w:rFonts w:ascii="GHEA Grapalat" w:hAnsi="GHEA Grapalat" w:cs="Sylfaen"/>
                <w:sz w:val="20"/>
                <w:szCs w:val="20"/>
              </w:rPr>
              <w:t>Վճարողի ստորագրությունները`</w:t>
            </w:r>
          </w:p>
          <w:p w:rsidR="006E5207" w:rsidRPr="00D524BC" w:rsidRDefault="006E5207">
            <w:pPr>
              <w:jc w:val="right"/>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Tahoma"/>
                <w:color w:val="000000"/>
                <w:sz w:val="20"/>
                <w:szCs w:val="20"/>
              </w:rPr>
              <w:t xml:space="preserve">                                               /____________________/</w:t>
            </w: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Tahoma"/>
                <w:color w:val="000000"/>
                <w:sz w:val="20"/>
                <w:szCs w:val="20"/>
              </w:rPr>
              <w:t>/____________________/</w:t>
            </w:r>
          </w:p>
          <w:p w:rsidR="006E5207" w:rsidRPr="00D524BC" w:rsidRDefault="006E5207">
            <w:pPr>
              <w:jc w:val="right"/>
              <w:rPr>
                <w:rFonts w:ascii="GHEA Grapalat" w:hAnsi="GHEA Grapalat" w:cs="Sylfaen"/>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Sylfaen"/>
                <w:sz w:val="20"/>
                <w:szCs w:val="20"/>
                <w:lang w:val="hy-AM"/>
              </w:rPr>
              <w:t>2</w:t>
            </w:r>
            <w:r w:rsidRPr="00D524BC">
              <w:rPr>
                <w:rFonts w:ascii="GHEA Grapalat" w:hAnsi="GHEA Grapalat" w:cs="Sylfaen"/>
                <w:sz w:val="20"/>
                <w:szCs w:val="20"/>
              </w:rPr>
              <w:t>1.բ.                                                                    Կ.Տ.</w:t>
            </w:r>
          </w:p>
          <w:p w:rsidR="006E5207" w:rsidRPr="00D524BC" w:rsidRDefault="006E5207">
            <w:pPr>
              <w:jc w:val="right"/>
              <w:rPr>
                <w:rFonts w:ascii="GHEA Grapalat" w:hAnsi="GHEA Grapalat" w:cs="Sylfaen"/>
                <w:sz w:val="20"/>
                <w:szCs w:val="20"/>
              </w:rPr>
            </w:pPr>
          </w:p>
        </w:tc>
      </w:tr>
      <w:tr w:rsidR="006E5207" w:rsidRPr="00D524BC"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rPr>
              <w:t>2</w:t>
            </w:r>
            <w:r w:rsidRPr="00D524BC">
              <w:rPr>
                <w:rFonts w:ascii="GHEA Grapalat" w:hAnsi="GHEA Grapalat" w:cs="Tahoma"/>
                <w:color w:val="000000"/>
                <w:sz w:val="20"/>
                <w:szCs w:val="20"/>
                <w:lang w:val="hy-AM"/>
              </w:rPr>
              <w:t>4</w:t>
            </w:r>
            <w:r w:rsidRPr="00D524BC">
              <w:rPr>
                <w:rFonts w:ascii="GHEA Grapalat" w:hAnsi="GHEA Grapalat" w:cs="Tahoma"/>
                <w:color w:val="000000"/>
                <w:sz w:val="20"/>
                <w:szCs w:val="20"/>
              </w:rPr>
              <w:t xml:space="preserve">.ա.   </w:t>
            </w:r>
            <w:r w:rsidRPr="00D524BC">
              <w:rPr>
                <w:rFonts w:ascii="GHEA Grapalat" w:hAnsi="GHEA Grapalat" w:cs="Tahoma"/>
                <w:color w:val="000000"/>
                <w:sz w:val="20"/>
                <w:szCs w:val="20"/>
                <w:lang w:val="hy-AM"/>
              </w:rPr>
              <w:t>Շահառուին  սպասարկող ֆինանսական կազմակերպություն</w:t>
            </w:r>
            <w:r w:rsidRPr="00D524BC">
              <w:rPr>
                <w:rFonts w:ascii="GHEA Grapalat" w:hAnsi="GHEA Grapalat" w:cs="Tahoma"/>
                <w:color w:val="000000"/>
                <w:sz w:val="20"/>
                <w:szCs w:val="20"/>
              </w:rPr>
              <w:t xml:space="preserve"> </w:t>
            </w:r>
          </w:p>
          <w:p w:rsidR="006E5207" w:rsidRPr="00D524BC" w:rsidRDefault="006E5207">
            <w:pPr>
              <w:rPr>
                <w:rFonts w:ascii="GHEA Grapalat" w:hAnsi="GHEA Grapalat" w:cs="Tahoma"/>
                <w:color w:val="000000"/>
                <w:sz w:val="20"/>
                <w:szCs w:val="20"/>
                <w:lang w:val="hy-AM"/>
              </w:rPr>
            </w:pPr>
            <w:r w:rsidRPr="00D524BC">
              <w:rPr>
                <w:rFonts w:ascii="GHEA Grapalat" w:hAnsi="GHEA Grapalat" w:cs="Tahoma"/>
                <w:color w:val="000000"/>
                <w:sz w:val="20"/>
                <w:szCs w:val="20"/>
              </w:rPr>
              <w:t xml:space="preserve">                             </w:t>
            </w:r>
            <w:r w:rsidRPr="00D524BC">
              <w:rPr>
                <w:rFonts w:ascii="GHEA Grapalat" w:hAnsi="GHEA Grapalat" w:cs="Tahoma"/>
                <w:color w:val="000000"/>
                <w:sz w:val="20"/>
                <w:szCs w:val="20"/>
                <w:lang w:val="hy-AM"/>
              </w:rPr>
              <w:t xml:space="preserve">                 </w:t>
            </w:r>
          </w:p>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lang w:val="hy-AM"/>
              </w:rPr>
              <w:t xml:space="preserve">                                                 </w:t>
            </w:r>
            <w:r w:rsidRPr="00D524BC">
              <w:rPr>
                <w:rFonts w:ascii="GHEA Grapalat" w:hAnsi="GHEA Grapalat" w:cs="Tahoma"/>
                <w:color w:val="000000"/>
                <w:sz w:val="20"/>
                <w:szCs w:val="20"/>
              </w:rPr>
              <w:t xml:space="preserve">   /____________________/</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/ստորագրություն/</w:t>
            </w:r>
          </w:p>
          <w:p w:rsidR="006E5207" w:rsidRPr="00D524BC" w:rsidRDefault="006E5207">
            <w:pPr>
              <w:rPr>
                <w:rFonts w:ascii="GHEA Grapalat" w:hAnsi="GHEA Grapalat" w:cs="Tahoma"/>
                <w:color w:val="000000"/>
                <w:sz w:val="20"/>
                <w:szCs w:val="20"/>
              </w:rPr>
            </w:pPr>
          </w:p>
          <w:p w:rsidR="006E5207" w:rsidRPr="00D524BC"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rPr>
              <w:t>2</w:t>
            </w:r>
            <w:r w:rsidRPr="00D524BC">
              <w:rPr>
                <w:rFonts w:ascii="GHEA Grapalat" w:hAnsi="GHEA Grapalat" w:cs="Tahoma"/>
                <w:color w:val="000000"/>
                <w:sz w:val="20"/>
                <w:szCs w:val="20"/>
                <w:lang w:val="hy-AM"/>
              </w:rPr>
              <w:t>3</w:t>
            </w:r>
            <w:r w:rsidRPr="00D524BC">
              <w:rPr>
                <w:rFonts w:ascii="GHEA Grapalat" w:hAnsi="GHEA Grapalat" w:cs="Tahoma"/>
                <w:color w:val="000000"/>
                <w:sz w:val="20"/>
                <w:szCs w:val="20"/>
              </w:rPr>
              <w:t xml:space="preserve">.ա.   </w:t>
            </w:r>
            <w:r w:rsidRPr="00D524BC">
              <w:rPr>
                <w:rFonts w:ascii="GHEA Grapalat" w:hAnsi="GHEA Grapalat" w:cs="Tahoma"/>
                <w:color w:val="000000"/>
                <w:sz w:val="20"/>
                <w:szCs w:val="20"/>
                <w:lang w:val="hy-AM"/>
              </w:rPr>
              <w:t>Վճարողին  սպասարկող ֆինանսական կազմակերպություն</w:t>
            </w:r>
            <w:r w:rsidRPr="00D524BC">
              <w:rPr>
                <w:rFonts w:ascii="GHEA Grapalat" w:hAnsi="GHEA Grapalat" w:cs="Tahoma"/>
                <w:color w:val="000000"/>
                <w:sz w:val="20"/>
                <w:szCs w:val="20"/>
              </w:rPr>
              <w:t xml:space="preserve"> </w:t>
            </w: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r w:rsidRPr="00D524BC">
              <w:rPr>
                <w:rFonts w:ascii="GHEA Grapalat" w:hAnsi="GHEA Grapalat" w:cs="Tahoma"/>
                <w:color w:val="000000"/>
                <w:sz w:val="20"/>
                <w:szCs w:val="20"/>
              </w:rPr>
              <w:t>/____________________/</w:t>
            </w:r>
          </w:p>
          <w:p w:rsidR="006E5207" w:rsidRPr="00D524BC" w:rsidRDefault="006E5207">
            <w:pPr>
              <w:jc w:val="center"/>
              <w:rPr>
                <w:rFonts w:ascii="GHEA Grapalat" w:hAnsi="GHEA Grapalat" w:cs="Sylfaen"/>
                <w:sz w:val="20"/>
                <w:szCs w:val="20"/>
              </w:rPr>
            </w:pPr>
            <w:r w:rsidRPr="00D524BC">
              <w:rPr>
                <w:rFonts w:ascii="GHEA Grapalat" w:hAnsi="GHEA Grapalat" w:cs="Tahoma"/>
                <w:color w:val="000000"/>
                <w:sz w:val="20"/>
                <w:szCs w:val="20"/>
              </w:rPr>
              <w:t xml:space="preserve">                                                   </w:t>
            </w:r>
            <w:r w:rsidRPr="00D524BC">
              <w:rPr>
                <w:rFonts w:ascii="GHEA Grapalat" w:hAnsi="GHEA Grapalat" w:cs="Sylfaen"/>
                <w:sz w:val="20"/>
                <w:szCs w:val="20"/>
              </w:rPr>
              <w:t>/ստորագրություն/</w:t>
            </w:r>
          </w:p>
          <w:p w:rsidR="006E5207" w:rsidRPr="00D524BC" w:rsidRDefault="006E5207">
            <w:pPr>
              <w:jc w:val="right"/>
              <w:rPr>
                <w:rFonts w:ascii="GHEA Grapalat" w:hAnsi="GHEA Grapalat" w:cs="Arial"/>
                <w:sz w:val="20"/>
                <w:szCs w:val="20"/>
                <w:lang w:val="hy-AM"/>
              </w:rPr>
            </w:pPr>
          </w:p>
        </w:tc>
      </w:tr>
      <w:tr w:rsidR="006E5207" w:rsidRPr="00D524BC"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24.բ.                                                       Կ.Տ.</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Tahoma"/>
                <w:color w:val="000000"/>
                <w:sz w:val="20"/>
                <w:szCs w:val="20"/>
              </w:rPr>
              <w:t xml:space="preserve"> </w:t>
            </w:r>
            <w:r w:rsidRPr="00D524BC">
              <w:rPr>
                <w:rFonts w:ascii="GHEA Grapalat" w:hAnsi="GHEA Grapalat" w:cs="Sylfaen"/>
                <w:sz w:val="20"/>
                <w:szCs w:val="20"/>
              </w:rPr>
              <w:t>2</w:t>
            </w:r>
            <w:r w:rsidRPr="00D524BC">
              <w:rPr>
                <w:rFonts w:ascii="GHEA Grapalat" w:hAnsi="GHEA Grapalat" w:cs="Sylfaen"/>
                <w:sz w:val="20"/>
                <w:szCs w:val="20"/>
                <w:lang w:val="hy-AM"/>
              </w:rPr>
              <w:t>4</w:t>
            </w:r>
            <w:r w:rsidRPr="00D524BC">
              <w:rPr>
                <w:rFonts w:ascii="GHEA Grapalat" w:hAnsi="GHEA Grapalat" w:cs="Sylfaen"/>
                <w:sz w:val="20"/>
                <w:szCs w:val="20"/>
              </w:rPr>
              <w:t>.</w:t>
            </w:r>
            <w:r w:rsidRPr="00D524BC">
              <w:rPr>
                <w:rFonts w:ascii="GHEA Grapalat" w:hAnsi="GHEA Grapalat" w:cs="Sylfaen"/>
                <w:sz w:val="20"/>
                <w:szCs w:val="20"/>
                <w:lang w:val="hy-AM"/>
              </w:rPr>
              <w:t>գ</w:t>
            </w:r>
            <w:r w:rsidRPr="00D524BC">
              <w:rPr>
                <w:rFonts w:ascii="GHEA Grapalat" w:hAnsi="GHEA Grapalat" w:cs="Tahoma"/>
                <w:color w:val="000000"/>
                <w:sz w:val="20"/>
                <w:szCs w:val="20"/>
              </w:rPr>
              <w:t xml:space="preserve">                                                 "___"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 xml:space="preserve">20___ </w:t>
            </w:r>
            <w:r w:rsidRPr="00D524BC">
              <w:rPr>
                <w:rFonts w:ascii="GHEA Grapalat" w:hAnsi="GHEA Grapalat" w:cs="Sylfaen"/>
                <w:color w:val="000000"/>
                <w:sz w:val="20"/>
                <w:szCs w:val="20"/>
              </w:rPr>
              <w:t>թ.</w:t>
            </w:r>
            <w:r w:rsidRPr="00D524BC">
              <w:rPr>
                <w:rFonts w:ascii="GHEA Grapalat" w:hAnsi="GHEA Grapalat" w:cs="Sylfaen"/>
                <w:sz w:val="20"/>
                <w:szCs w:val="20"/>
              </w:rPr>
              <w:t xml:space="preserve"> </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23.բ.                                                                 Կ.Տ.    </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Sylfaen"/>
                <w:color w:val="000000"/>
                <w:sz w:val="20"/>
                <w:szCs w:val="20"/>
              </w:rPr>
            </w:pPr>
            <w:r w:rsidRPr="00D524BC">
              <w:rPr>
                <w:rFonts w:ascii="GHEA Grapalat" w:hAnsi="GHEA Grapalat" w:cs="Sylfaen"/>
                <w:sz w:val="20"/>
                <w:szCs w:val="20"/>
              </w:rPr>
              <w:t>23.</w:t>
            </w:r>
            <w:r w:rsidRPr="00D524BC">
              <w:rPr>
                <w:rFonts w:ascii="GHEA Grapalat" w:hAnsi="GHEA Grapalat" w:cs="Sylfaen"/>
                <w:sz w:val="20"/>
                <w:szCs w:val="20"/>
                <w:lang w:val="hy-AM"/>
              </w:rPr>
              <w:t>գ</w:t>
            </w:r>
            <w:r w:rsidRPr="00D524BC">
              <w:rPr>
                <w:rFonts w:ascii="GHEA Grapalat" w:hAnsi="GHEA Grapalat" w:cs="Sylfaen"/>
                <w:sz w:val="20"/>
                <w:szCs w:val="20"/>
              </w:rPr>
              <w:t xml:space="preserve">.Կատարման ամսաթիվը`           </w:t>
            </w:r>
            <w:r w:rsidRPr="00D524BC">
              <w:rPr>
                <w:rFonts w:ascii="GHEA Grapalat" w:hAnsi="GHEA Grapalat" w:cs="Tahoma"/>
                <w:color w:val="000000"/>
                <w:sz w:val="20"/>
                <w:szCs w:val="20"/>
              </w:rPr>
              <w:t xml:space="preserve">"___"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20___</w:t>
            </w:r>
            <w:r w:rsidRPr="00D524BC">
              <w:rPr>
                <w:rFonts w:ascii="GHEA Grapalat" w:hAnsi="GHEA Grapalat" w:cs="Sylfaen"/>
                <w:color w:val="000000"/>
                <w:sz w:val="20"/>
                <w:szCs w:val="20"/>
              </w:rPr>
              <w:t>թ.</w:t>
            </w:r>
          </w:p>
          <w:p w:rsidR="006E5207" w:rsidRPr="00D524BC" w:rsidRDefault="006E5207">
            <w:pPr>
              <w:rPr>
                <w:rFonts w:ascii="GHEA Grapalat" w:hAnsi="GHEA Grapalat" w:cs="Sylfaen"/>
                <w:color w:val="000000"/>
                <w:sz w:val="20"/>
                <w:szCs w:val="20"/>
              </w:rPr>
            </w:pP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Arial"/>
                <w:sz w:val="20"/>
                <w:szCs w:val="20"/>
              </w:rPr>
            </w:pPr>
          </w:p>
        </w:tc>
      </w:tr>
    </w:tbl>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524B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Pr="00D524BC" w:rsidRDefault="006E5207" w:rsidP="006E5207">
      <w:pPr>
        <w:jc w:val="center"/>
        <w:rPr>
          <w:rFonts w:ascii="GHEA Grapalat" w:hAnsi="GHEA Grapalat"/>
          <w:b/>
          <w:sz w:val="22"/>
          <w:szCs w:val="22"/>
          <w:lang w:val="nl-NL"/>
        </w:rPr>
      </w:pPr>
      <w:r w:rsidRPr="00D524BC">
        <w:rPr>
          <w:rFonts w:ascii="GHEA Grapalat" w:hAnsi="GHEA Grapalat"/>
          <w:b/>
          <w:lang w:val="hy-AM"/>
        </w:rPr>
        <w:br w:type="page"/>
      </w:r>
      <w:r w:rsidRPr="00D524BC">
        <w:rPr>
          <w:rFonts w:ascii="GHEA Grapalat" w:hAnsi="GHEA Grapalat"/>
          <w:b/>
          <w:sz w:val="22"/>
          <w:szCs w:val="22"/>
          <w:lang w:val="hy-AM"/>
        </w:rPr>
        <w:lastRenderedPageBreak/>
        <w:t>Վճարման</w:t>
      </w:r>
      <w:r w:rsidRPr="00D524BC">
        <w:rPr>
          <w:rFonts w:ascii="GHEA Grapalat" w:hAnsi="GHEA Grapalat"/>
          <w:b/>
          <w:sz w:val="22"/>
          <w:szCs w:val="22"/>
          <w:lang w:val="nl-NL"/>
        </w:rPr>
        <w:t xml:space="preserve"> </w:t>
      </w:r>
      <w:r w:rsidRPr="00D524BC">
        <w:rPr>
          <w:rFonts w:ascii="GHEA Grapalat" w:hAnsi="GHEA Grapalat"/>
          <w:b/>
          <w:sz w:val="22"/>
          <w:szCs w:val="22"/>
          <w:lang w:val="hy-AM"/>
        </w:rPr>
        <w:t>պահանջագրի</w:t>
      </w:r>
      <w:r w:rsidRPr="00D524BC">
        <w:rPr>
          <w:rFonts w:ascii="GHEA Grapalat" w:hAnsi="GHEA Grapalat"/>
          <w:b/>
          <w:sz w:val="22"/>
          <w:szCs w:val="22"/>
          <w:lang w:val="nl-NL"/>
        </w:rPr>
        <w:t xml:space="preserve"> </w:t>
      </w:r>
      <w:r w:rsidRPr="00D524BC">
        <w:rPr>
          <w:rFonts w:ascii="GHEA Grapalat" w:hAnsi="GHEA Grapalat"/>
          <w:b/>
          <w:sz w:val="22"/>
          <w:szCs w:val="22"/>
          <w:lang w:val="hy-AM"/>
        </w:rPr>
        <w:t>պարտադիր</w:t>
      </w:r>
      <w:r w:rsidRPr="00D524BC">
        <w:rPr>
          <w:rFonts w:ascii="GHEA Grapalat" w:hAnsi="GHEA Grapalat"/>
          <w:b/>
          <w:sz w:val="22"/>
          <w:szCs w:val="22"/>
          <w:lang w:val="nl-NL"/>
        </w:rPr>
        <w:t xml:space="preserve"> </w:t>
      </w:r>
      <w:r w:rsidRPr="00D524BC">
        <w:rPr>
          <w:rFonts w:ascii="GHEA Grapalat" w:hAnsi="GHEA Grapalat"/>
          <w:b/>
          <w:sz w:val="22"/>
          <w:szCs w:val="22"/>
          <w:lang w:val="hy-AM"/>
        </w:rPr>
        <w:t>վավերապայմանները</w:t>
      </w:r>
      <w:r w:rsidRPr="00D524BC">
        <w:rPr>
          <w:rFonts w:ascii="GHEA Grapalat" w:hAnsi="GHEA Grapalat"/>
          <w:b/>
          <w:sz w:val="22"/>
          <w:szCs w:val="22"/>
          <w:lang w:val="nl-NL"/>
        </w:rPr>
        <w:t xml:space="preserve"> </w:t>
      </w:r>
      <w:r w:rsidRPr="00D524BC">
        <w:rPr>
          <w:rFonts w:ascii="GHEA Grapalat" w:hAnsi="GHEA Grapalat"/>
          <w:b/>
          <w:sz w:val="22"/>
          <w:szCs w:val="22"/>
          <w:lang w:val="hy-AM"/>
        </w:rPr>
        <w:t>և</w:t>
      </w:r>
      <w:r w:rsidRPr="00D524BC">
        <w:rPr>
          <w:rFonts w:ascii="GHEA Grapalat" w:hAnsi="GHEA Grapalat"/>
          <w:b/>
          <w:sz w:val="22"/>
          <w:szCs w:val="22"/>
          <w:lang w:val="nl-NL"/>
        </w:rPr>
        <w:t xml:space="preserve"> </w:t>
      </w:r>
      <w:r w:rsidRPr="00D524BC">
        <w:rPr>
          <w:rFonts w:ascii="GHEA Grapalat" w:hAnsi="GHEA Grapalat"/>
          <w:b/>
          <w:sz w:val="22"/>
          <w:szCs w:val="22"/>
          <w:lang w:val="hy-AM"/>
        </w:rPr>
        <w:t>լրացման</w:t>
      </w:r>
      <w:r w:rsidRPr="00D524BC">
        <w:rPr>
          <w:rFonts w:ascii="GHEA Grapalat" w:hAnsi="GHEA Grapalat"/>
          <w:b/>
          <w:sz w:val="22"/>
          <w:szCs w:val="22"/>
          <w:lang w:val="nl-NL"/>
        </w:rPr>
        <w:t xml:space="preserve"> </w:t>
      </w:r>
      <w:r w:rsidRPr="00D524BC">
        <w:rPr>
          <w:rFonts w:ascii="GHEA Grapalat" w:hAnsi="GHEA Grapalat"/>
          <w:b/>
          <w:sz w:val="22"/>
          <w:szCs w:val="22"/>
          <w:lang w:val="hy-AM"/>
        </w:rPr>
        <w:t>ուղեցույցը</w:t>
      </w:r>
    </w:p>
    <w:p w:rsidR="006E5207" w:rsidRPr="00D524BC"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both"/>
              <w:rPr>
                <w:rFonts w:ascii="GHEA Grapalat" w:hAnsi="GHEA Grapalat"/>
                <w:sz w:val="20"/>
                <w:szCs w:val="20"/>
              </w:rPr>
            </w:pPr>
            <w:r w:rsidRPr="00D524B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Նշված դաշտի/</w:t>
            </w:r>
          </w:p>
          <w:p w:rsidR="006E5207" w:rsidRPr="00D524BC" w:rsidRDefault="006E5207">
            <w:pPr>
              <w:jc w:val="center"/>
              <w:rPr>
                <w:rFonts w:ascii="GHEA Grapalat" w:hAnsi="GHEA Grapalat"/>
                <w:b/>
                <w:sz w:val="20"/>
                <w:szCs w:val="20"/>
              </w:rPr>
            </w:pPr>
            <w:r w:rsidRPr="00D524B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lang w:val="hy-AM"/>
              </w:rPr>
            </w:pPr>
            <w:r w:rsidRPr="00D524BC">
              <w:rPr>
                <w:rFonts w:ascii="GHEA Grapalat" w:hAnsi="GHEA Grapalat"/>
                <w:b/>
                <w:sz w:val="20"/>
                <w:szCs w:val="20"/>
              </w:rPr>
              <w:t>Վավերապայմանի լրացման պահանջը</w:t>
            </w:r>
            <w:r w:rsidRPr="00D524BC">
              <w:rPr>
                <w:rFonts w:ascii="GHEA Grapalat" w:hAnsi="GHEA Grapalat"/>
                <w:b/>
                <w:sz w:val="20"/>
                <w:szCs w:val="20"/>
                <w:lang w:val="hy-AM"/>
              </w:rPr>
              <w:t xml:space="preserve"> </w:t>
            </w:r>
          </w:p>
          <w:p w:rsidR="006E5207" w:rsidRPr="00D524BC" w:rsidRDefault="006E5207">
            <w:pPr>
              <w:jc w:val="center"/>
              <w:rPr>
                <w:rFonts w:ascii="GHEA Grapalat" w:hAnsi="GHEA Grapalat"/>
                <w:b/>
                <w:sz w:val="20"/>
                <w:szCs w:val="20"/>
              </w:rPr>
            </w:pPr>
            <w:r w:rsidRPr="00D524BC">
              <w:rPr>
                <w:rFonts w:ascii="GHEA Grapalat" w:hAnsi="GHEA Grapalat"/>
                <w:b/>
                <w:sz w:val="20"/>
                <w:szCs w:val="20"/>
              </w:rPr>
              <w:t>(</w:t>
            </w:r>
            <w:r w:rsidRPr="00D524BC">
              <w:rPr>
                <w:rFonts w:ascii="GHEA Grapalat" w:hAnsi="GHEA Grapalat"/>
                <w:b/>
                <w:sz w:val="20"/>
                <w:szCs w:val="20"/>
                <w:lang w:val="hy-AM"/>
              </w:rPr>
              <w:t>գնումների գործընթացի հետ կապված</w:t>
            </w:r>
            <w:r w:rsidRPr="00D524B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Վավերապայմանը</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 xml:space="preserve">լրացնող կողմը` </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շահառուն կամ վճարողը</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w:t>
            </w:r>
            <w:r w:rsidRPr="00D524BC">
              <w:rPr>
                <w:rFonts w:ascii="GHEA Grapalat" w:hAnsi="GHEA Grapalat"/>
                <w:b/>
                <w:sz w:val="20"/>
                <w:szCs w:val="20"/>
                <w:lang w:val="hy-AM"/>
              </w:rPr>
              <w:t>գնումների գործընթացի հետ կապված</w:t>
            </w:r>
            <w:r w:rsidRPr="00D524BC">
              <w:rPr>
                <w:rFonts w:ascii="GHEA Grapalat" w:hAnsi="GHEA Grapalat"/>
                <w:b/>
                <w:sz w:val="20"/>
                <w:szCs w:val="20"/>
              </w:rPr>
              <w:t>)</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5</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Փաստաթղթի վրա նախապես լրացված է &lt;Վճարման պահանջագիր&gt;</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pStyle w:val="aff0"/>
              <w:numPr>
                <w:ilvl w:val="0"/>
                <w:numId w:val="17"/>
              </w:numPr>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շահառուի կողմից` վճարողի բանկին վճարման պահանջագիրը ներկայացնելիս</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pStyle w:val="aff0"/>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ind w:left="132" w:hanging="132"/>
              <w:jc w:val="center"/>
              <w:rPr>
                <w:rFonts w:ascii="GHEA Grapalat" w:hAnsi="GHEA Grapalat"/>
                <w:sz w:val="20"/>
                <w:szCs w:val="20"/>
                <w:lang w:val="hy-AM"/>
              </w:rPr>
            </w:pPr>
            <w:r w:rsidRPr="00D524BC">
              <w:rPr>
                <w:rFonts w:ascii="GHEA Grapalat" w:hAnsi="GHEA Grapalat"/>
                <w:sz w:val="20"/>
                <w:szCs w:val="20"/>
              </w:rPr>
              <w:t>լրացվում է շահառուի կողմից` վճարողի բանկին վճարման պահանջագրի ներկայացման օրը</w:t>
            </w:r>
            <w:r w:rsidRPr="00D524BC">
              <w:rPr>
                <w:rFonts w:ascii="GHEA Grapalat" w:hAnsi="GHEA Grapalat"/>
                <w:sz w:val="20"/>
                <w:szCs w:val="20"/>
                <w:lang w:val="hy-AM"/>
              </w:rPr>
              <w:t>:</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pStyle w:val="aff0"/>
              <w:numPr>
                <w:ilvl w:val="0"/>
                <w:numId w:val="17"/>
              </w:numPr>
              <w:ind w:hanging="436"/>
              <w:jc w:val="cente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cs="Sylfaen"/>
                <w:sz w:val="20"/>
                <w:szCs w:val="20"/>
                <w:lang w:val="hy-AM"/>
              </w:rPr>
              <w:t>Վճարողի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524BC">
              <w:rPr>
                <w:rFonts w:ascii="GHEA Grapalat" w:hAnsi="GHEA Grapalat"/>
                <w:sz w:val="20"/>
                <w:szCs w:val="20"/>
                <w:lang w:val="hy-AM"/>
              </w:rPr>
              <w:t xml:space="preserve"> </w:t>
            </w:r>
            <w:r w:rsidRPr="00D524B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ind w:left="252" w:hanging="252"/>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վճարողի բանկային հաշվի համարը իրեն սպասարկող ֆինանսական կազմակերպությունում (մասնաճյուղի), որից պետք է գանձվի պահանջագրով նշված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D524BC">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lastRenderedPageBreak/>
              <w:t>լրացվում է վճարողի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w:t>
            </w:r>
            <w:r w:rsidRPr="00D524BC">
              <w:rPr>
                <w:rFonts w:ascii="GHEA Grapalat" w:hAnsi="GHEA Grapalat" w:cs="Sylfaen"/>
                <w:sz w:val="20"/>
                <w:szCs w:val="20"/>
                <w:lang w:val="hy-AM"/>
              </w:rPr>
              <w:t>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 Հ</w:t>
            </w:r>
            <w:r w:rsidRPr="00D524B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cs="Sylfaen"/>
                <w:sz w:val="20"/>
                <w:szCs w:val="20"/>
              </w:rPr>
              <w:t>(</w:t>
            </w:r>
            <w:r w:rsidRPr="00D524BC">
              <w:rPr>
                <w:rFonts w:ascii="GHEA Grapalat" w:hAnsi="GHEA Grapalat" w:cs="Sylfaen"/>
                <w:sz w:val="20"/>
                <w:szCs w:val="20"/>
                <w:lang w:val="hy-AM"/>
              </w:rPr>
              <w:t>գնումների հետ կապված գործընթացում չի լրացվում</w:t>
            </w:r>
            <w:r w:rsidRPr="00D524B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cs="Sylfaen"/>
                <w:sz w:val="20"/>
                <w:szCs w:val="20"/>
                <w:lang w:val="ru-RU"/>
              </w:rPr>
              <w:t>(</w:t>
            </w:r>
            <w:r w:rsidRPr="00D524BC">
              <w:rPr>
                <w:rFonts w:ascii="GHEA Grapalat" w:hAnsi="GHEA Grapalat" w:cs="Sylfaen"/>
                <w:sz w:val="20"/>
                <w:szCs w:val="20"/>
                <w:lang w:val="hy-AM"/>
              </w:rPr>
              <w:t>չի լրացվում</w:t>
            </w:r>
            <w:r w:rsidRPr="00D524BC">
              <w:rPr>
                <w:rFonts w:ascii="GHEA Grapalat" w:hAnsi="GHEA Grapalat" w:cs="Sylfaen"/>
                <w:sz w:val="20"/>
                <w:szCs w:val="20"/>
                <w:lang w:val="ru-RU"/>
              </w:rPr>
              <w:t>)</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Հայաստանի Հանրապետության նորմատիվ իրավական ակտերով սահմանված դեպքերում, երբ շահառուն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շահառուին սպասարկող ֆինանսական կազմակերպության (մասնաճյուղի) անվանումը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շահառուի այն բանկային (</w:t>
            </w:r>
            <w:r w:rsidRPr="00D524BC">
              <w:rPr>
                <w:rFonts w:ascii="GHEA Grapalat" w:hAnsi="GHEA Grapalat"/>
                <w:sz w:val="20"/>
                <w:szCs w:val="20"/>
                <w:lang w:val="hy-AM"/>
              </w:rPr>
              <w:t>գանձապետական</w:t>
            </w:r>
            <w:r w:rsidRPr="00D524B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լրացվում է վճարողի կողմից</w:t>
            </w:r>
          </w:p>
        </w:tc>
      </w:tr>
      <w:tr w:rsidR="006E5207" w:rsidRPr="009A39B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cs="Sylfaen"/>
                <w:sz w:val="20"/>
                <w:szCs w:val="20"/>
                <w:lang w:val="hy-AM"/>
              </w:rPr>
              <w:t>Ակցեպտավորված գումարը՝  (թվերով</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և</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բառերով)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ոչ պարտադիր</w:t>
            </w:r>
          </w:p>
          <w:p w:rsidR="006E5207" w:rsidRPr="00D524BC" w:rsidRDefault="006E5207" w:rsidP="004F65C9">
            <w:pPr>
              <w:jc w:val="center"/>
              <w:rPr>
                <w:rFonts w:ascii="GHEA Grapalat" w:hAnsi="GHEA Grapalat"/>
                <w:sz w:val="20"/>
                <w:szCs w:val="20"/>
                <w:lang w:val="hy-AM"/>
              </w:rPr>
            </w:pPr>
            <w:r w:rsidRPr="00D524B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cs="Sylfaen"/>
                <w:sz w:val="20"/>
                <w:szCs w:val="20"/>
                <w:lang w:val="hy-AM"/>
              </w:rPr>
              <w:t>(չի լրացվում եւ չի կիրառվում)</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9A39B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 xml:space="preserve">Պարտադիր </w:t>
            </w:r>
            <w:r w:rsidRPr="00D524BC">
              <w:rPr>
                <w:rFonts w:ascii="GHEA Grapalat" w:hAnsi="GHEA Grapalat"/>
                <w:sz w:val="20"/>
                <w:szCs w:val="20"/>
                <w:lang w:val="hy-AM"/>
              </w:rPr>
              <w:t xml:space="preserve">լրացվում է </w:t>
            </w:r>
            <w:r w:rsidRPr="00D524BC">
              <w:rPr>
                <w:rFonts w:ascii="GHEA Grapalat" w:hAnsi="GHEA Grapalat"/>
                <w:sz w:val="20"/>
                <w:szCs w:val="20"/>
              </w:rPr>
              <w:t>«</w:t>
            </w:r>
            <w:r w:rsidRPr="00D524BC">
              <w:rPr>
                <w:rFonts w:ascii="GHEA Grapalat" w:hAnsi="GHEA Grapalat"/>
                <w:sz w:val="20"/>
                <w:szCs w:val="20"/>
                <w:lang w:val="hy-AM"/>
              </w:rPr>
              <w:t>պայմանագրի կատարման ապահովման համար</w:t>
            </w:r>
            <w:r w:rsidRPr="00D524BC">
              <w:rPr>
                <w:rFonts w:ascii="GHEA Grapalat" w:hAnsi="GHEA Grapalat"/>
                <w:sz w:val="20"/>
                <w:szCs w:val="20"/>
              </w:rPr>
              <w:t>»</w:t>
            </w:r>
            <w:r w:rsidRPr="00D524B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նախապես լրացվում է շահառուի կողմից` հրավերով</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cs="Sylfaen"/>
                <w:sz w:val="20"/>
                <w:szCs w:val="20"/>
                <w:lang w:val="hy-AM"/>
              </w:rPr>
              <w:t>Վճարման կատարման հիմքերը՝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524BC">
              <w:rPr>
                <w:rFonts w:ascii="GHEA Grapalat" w:hAnsi="GHEA Grapalat"/>
                <w:sz w:val="20"/>
                <w:szCs w:val="20"/>
                <w:lang w:val="hy-AM"/>
              </w:rPr>
              <w:t>,</w:t>
            </w:r>
            <w:r w:rsidRPr="00D524BC">
              <w:rPr>
                <w:rFonts w:ascii="GHEA Grapalat" w:hAnsi="GHEA Grapalat" w:cs="Arial"/>
                <w:sz w:val="20"/>
                <w:szCs w:val="20"/>
                <w:lang w:val="hy-AM"/>
              </w:rPr>
              <w:t xml:space="preserve"> </w:t>
            </w:r>
            <w:r w:rsidRPr="00D524BC">
              <w:rPr>
                <w:rFonts w:ascii="GHEA Grapalat" w:hAnsi="GHEA Grapalat"/>
                <w:sz w:val="20"/>
                <w:szCs w:val="20"/>
              </w:rPr>
              <w:t xml:space="preserve"> գնման ընթացակարգի ծածկագիրը</w:t>
            </w:r>
            <w:r w:rsidRPr="00D524B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 xml:space="preserve">լրացվում է </w:t>
            </w:r>
            <w:r w:rsidRPr="00D524BC">
              <w:rPr>
                <w:rFonts w:ascii="GHEA Grapalat" w:hAnsi="GHEA Grapalat"/>
                <w:sz w:val="20"/>
                <w:szCs w:val="20"/>
                <w:lang w:val="hy-AM"/>
              </w:rPr>
              <w:t>շահառու</w:t>
            </w:r>
            <w:r w:rsidRPr="00D524BC">
              <w:rPr>
                <w:rFonts w:ascii="GHEA Grapalat" w:hAnsi="GHEA Grapalat"/>
                <w:sz w:val="20"/>
                <w:szCs w:val="20"/>
              </w:rPr>
              <w:t>ի կողմից</w:t>
            </w:r>
          </w:p>
        </w:tc>
      </w:tr>
      <w:tr w:rsidR="006E5207" w:rsidRPr="009A39B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cs="Sylfaen"/>
                <w:sz w:val="20"/>
                <w:szCs w:val="20"/>
                <w:lang w:val="hy-AM"/>
              </w:rPr>
              <w:t>Վճարման պայմանները՝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cs="Sylfaen"/>
                <w:sz w:val="20"/>
                <w:szCs w:val="20"/>
                <w:lang w:val="hy-AM"/>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cs="Sylfaen"/>
                <w:sz w:val="20"/>
                <w:szCs w:val="20"/>
                <w:lang w:val="hy-AM"/>
              </w:rPr>
            </w:pPr>
            <w:r w:rsidRPr="00D524BC">
              <w:rPr>
                <w:rFonts w:ascii="GHEA Grapalat" w:hAnsi="GHEA Grapalat" w:cs="Sylfaen"/>
                <w:sz w:val="20"/>
                <w:szCs w:val="20"/>
                <w:lang w:val="hy-AM"/>
              </w:rPr>
              <w:t>լրացվում է &lt;ակցեպտավորված վճարում&gt; բառերը,</w:t>
            </w:r>
          </w:p>
          <w:p w:rsidR="006E5207" w:rsidRPr="00D524BC" w:rsidRDefault="006E5207" w:rsidP="004F65C9">
            <w:pPr>
              <w:jc w:val="center"/>
              <w:rPr>
                <w:rFonts w:ascii="GHEA Grapalat" w:hAnsi="GHEA Grapalat"/>
                <w:sz w:val="20"/>
                <w:szCs w:val="20"/>
                <w:lang w:val="hy-AM"/>
              </w:rPr>
            </w:pPr>
            <w:r w:rsidRPr="00D524BC">
              <w:rPr>
                <w:rFonts w:ascii="GHEA Grapalat" w:hAnsi="GHEA Grapalat" w:cs="Sylfaen"/>
                <w:sz w:val="20"/>
                <w:szCs w:val="20"/>
                <w:lang w:val="hy-AM"/>
              </w:rPr>
              <w:lastRenderedPageBreak/>
              <w:t>որը նշանակում է որ վճարողը  ստորագրելով պահանջագիրը նախապես տալիս է իր համաձայնությունը նշված գումարը իր հաշվից գանձելու համար</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lastRenderedPageBreak/>
              <w:t>նախապես լրացվում է շահառուի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524BC">
              <w:rPr>
                <w:rFonts w:ascii="GHEA Grapalat" w:hAnsi="GHEA Grapalat"/>
                <w:sz w:val="20"/>
                <w:szCs w:val="20"/>
                <w:lang w:val="hy-AM"/>
              </w:rPr>
              <w:t xml:space="preserve"> </w:t>
            </w:r>
            <w:r w:rsidRPr="00D524BC">
              <w:rPr>
                <w:rFonts w:ascii="GHEA Grapalat" w:hAnsi="GHEA Grapalat"/>
                <w:sz w:val="20"/>
                <w:szCs w:val="20"/>
              </w:rPr>
              <w:t>(</w:t>
            </w:r>
            <w:r w:rsidRPr="00D524BC">
              <w:rPr>
                <w:rFonts w:ascii="GHEA Grapalat" w:hAnsi="GHEA Grapalat"/>
                <w:sz w:val="20"/>
                <w:szCs w:val="20"/>
                <w:lang w:val="hy-AM"/>
              </w:rPr>
              <w:t>վճարողի բանկին</w:t>
            </w:r>
            <w:r w:rsidRPr="00D524BC">
              <w:rPr>
                <w:rFonts w:ascii="GHEA Grapalat" w:hAnsi="GHEA Grapalat"/>
                <w:sz w:val="20"/>
                <w:szCs w:val="20"/>
              </w:rPr>
              <w:t>)</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Եթ ե լրացվել է &lt;</w:t>
            </w:r>
            <w:r w:rsidRPr="00D524BC">
              <w:rPr>
                <w:rFonts w:ascii="GHEA Grapalat" w:hAnsi="GHEA Grapalat" w:cs="Sylfaen"/>
                <w:sz w:val="20"/>
                <w:szCs w:val="20"/>
                <w:lang w:val="hy-AM"/>
              </w:rPr>
              <w:t>Վճարման կատարման հիմքեր&gt; դաշտը ապա այս տվյալը պարտադիր լրացվում է</w:t>
            </w:r>
            <w:r w:rsidRPr="00D524B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շահառուի</w:t>
            </w:r>
            <w:r w:rsidRPr="00D524BC">
              <w:rPr>
                <w:rFonts w:ascii="GHEA Grapalat" w:hAnsi="GHEA Grapalat"/>
                <w:sz w:val="20"/>
                <w:szCs w:val="20"/>
                <w:lang w:val="hy-AM"/>
              </w:rPr>
              <w:t xml:space="preserve"> </w:t>
            </w:r>
            <w:r w:rsidRPr="00D524BC">
              <w:rPr>
                <w:rFonts w:ascii="GHEA Grapalat" w:hAnsi="GHEA Grapalat"/>
                <w:sz w:val="20"/>
                <w:szCs w:val="20"/>
              </w:rPr>
              <w:t>կողմից</w:t>
            </w:r>
          </w:p>
        </w:tc>
      </w:tr>
      <w:tr w:rsidR="006E5207" w:rsidRPr="009A39B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2</w:t>
            </w:r>
            <w:r w:rsidRPr="00D524B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այս դաշտը լրացվում</w:t>
            </w:r>
            <w:r w:rsidRPr="00D524BC">
              <w:rPr>
                <w:rFonts w:ascii="GHEA Grapalat" w:hAnsi="GHEA Grapalat"/>
                <w:sz w:val="20"/>
                <w:szCs w:val="20"/>
                <w:lang w:val="hy-AM"/>
              </w:rPr>
              <w:t xml:space="preserve"> է վճարողի կողմից պահանջագրի ներկայացման դեպքում: Ընդ որում</w:t>
            </w:r>
            <w:r w:rsidRPr="00D524BC">
              <w:rPr>
                <w:rFonts w:ascii="GHEA Grapalat" w:hAnsi="GHEA Grapalat"/>
                <w:sz w:val="20"/>
                <w:szCs w:val="20"/>
              </w:rPr>
              <w:t xml:space="preserve"> եթե </w:t>
            </w:r>
            <w:r w:rsidRPr="00D524BC">
              <w:rPr>
                <w:rFonts w:ascii="GHEA Grapalat" w:hAnsi="GHEA Grapalat" w:cs="Sylfaen"/>
                <w:sz w:val="20"/>
                <w:szCs w:val="20"/>
                <w:lang w:val="hy-AM"/>
              </w:rPr>
              <w:t xml:space="preserve">Վճարման պայմաններ դաշտում </w:t>
            </w:r>
            <w:r w:rsidRPr="00D524BC">
              <w:rPr>
                <w:rFonts w:ascii="GHEA Grapalat" w:hAnsi="GHEA Grapalat"/>
                <w:sz w:val="20"/>
                <w:szCs w:val="20"/>
                <w:lang w:val="hy-AM"/>
              </w:rPr>
              <w:t>նշված է &lt;ակցեպտավորված վճարում&gt; ապա</w:t>
            </w:r>
            <w:r w:rsidRPr="00D524BC">
              <w:rPr>
                <w:rFonts w:ascii="GHEA Grapalat" w:hAnsi="GHEA Grapalat" w:cs="Sylfaen"/>
                <w:sz w:val="20"/>
                <w:szCs w:val="20"/>
                <w:lang w:val="hy-AM"/>
              </w:rPr>
              <w:t xml:space="preserve"> </w:t>
            </w:r>
            <w:r w:rsidRPr="00D524BC">
              <w:rPr>
                <w:rFonts w:ascii="GHEA Grapalat" w:hAnsi="GHEA Grapalat"/>
                <w:sz w:val="20"/>
                <w:szCs w:val="20"/>
              </w:rPr>
              <w:t>վճարող</w:t>
            </w:r>
            <w:r w:rsidRPr="00D524BC">
              <w:rPr>
                <w:rFonts w:ascii="GHEA Grapalat" w:hAnsi="GHEA Grapalat"/>
                <w:sz w:val="20"/>
                <w:szCs w:val="20"/>
                <w:lang w:val="hy-AM"/>
              </w:rPr>
              <w:t xml:space="preserve">ը ստորագրելով՝ </w:t>
            </w:r>
            <w:r w:rsidRPr="00D524BC">
              <w:rPr>
                <w:rFonts w:ascii="GHEA Grapalat" w:hAnsi="GHEA Grapalat" w:cs="Sylfaen"/>
                <w:sz w:val="20"/>
                <w:szCs w:val="20"/>
                <w:lang w:val="hy-AM"/>
              </w:rPr>
              <w:t xml:space="preserve">նախապես </w:t>
            </w:r>
            <w:r w:rsidRPr="00D524BC">
              <w:rPr>
                <w:rFonts w:ascii="GHEA Grapalat" w:hAnsi="GHEA Grapalat"/>
                <w:sz w:val="20"/>
                <w:szCs w:val="20"/>
                <w:lang w:val="hy-AM"/>
              </w:rPr>
              <w:t xml:space="preserve">համաձայնվում  </w:t>
            </w:r>
            <w:r w:rsidRPr="00D524BC">
              <w:rPr>
                <w:rFonts w:ascii="GHEA Grapalat" w:hAnsi="GHEA Grapalat" w:cs="Sylfaen"/>
                <w:sz w:val="20"/>
                <w:szCs w:val="20"/>
                <w:lang w:val="hy-AM"/>
              </w:rPr>
              <w:t xml:space="preserve">  </w:t>
            </w:r>
            <w:r w:rsidRPr="00D524B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Pr="00D524BC" w:rsidRDefault="006E5207" w:rsidP="004F65C9">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ստորագրվում է վճարողի կողմից կամ</w:t>
            </w:r>
          </w:p>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դրվում է վճարողի էլեկտրոնային ստորագրությունը</w:t>
            </w:r>
          </w:p>
          <w:p w:rsidR="006E5207" w:rsidRPr="00D524BC" w:rsidRDefault="006E5207" w:rsidP="004F65C9">
            <w:pPr>
              <w:jc w:val="center"/>
              <w:rPr>
                <w:rFonts w:ascii="GHEA Grapalat" w:hAnsi="GHEA Grapalat"/>
                <w:sz w:val="20"/>
                <w:szCs w:val="20"/>
                <w:lang w:val="hy-AM"/>
              </w:rPr>
            </w:pPr>
          </w:p>
        </w:tc>
      </w:tr>
      <w:tr w:rsidR="006E5207" w:rsidRPr="009A39B7"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2</w:t>
            </w:r>
            <w:r w:rsidRPr="00D524B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կնիքի առկայության դեպքում</w:t>
            </w:r>
            <w:r w:rsidRPr="00D524B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կնքվում է վճարողի կողմից</w:t>
            </w:r>
          </w:p>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թղթային եղանակով ներկայացնելիս</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22</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r w:rsidRPr="00D524BC">
              <w:rPr>
                <w:rFonts w:ascii="GHEA Grapalat" w:hAnsi="GHEA Grapalat"/>
                <w:sz w:val="20"/>
                <w:szCs w:val="20"/>
                <w:lang w:val="hy-AM"/>
              </w:rPr>
              <w:t>՝</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ստորագրվում է շահառուի կողմից</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22</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կնքվում է շահառուի կողմից</w:t>
            </w:r>
          </w:p>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թղթային եղանակով բանկ ներկայացնելիս</w:t>
            </w: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վճարման պահանջագիրը վճարողին սպասարկող ֆինանսական կազմակերպության</w:t>
            </w:r>
            <w:r w:rsidRPr="00D524BC">
              <w:rPr>
                <w:rFonts w:ascii="GHEA Grapalat" w:hAnsi="GHEA Grapalat"/>
                <w:sz w:val="20"/>
                <w:szCs w:val="20"/>
                <w:lang w:val="hy-AM"/>
              </w:rPr>
              <w:t>ը</w:t>
            </w:r>
            <w:r w:rsidRPr="00D524BC">
              <w:rPr>
                <w:rFonts w:ascii="GHEA Grapalat" w:hAnsi="GHEA Grapalat"/>
                <w:sz w:val="20"/>
                <w:szCs w:val="20"/>
              </w:rPr>
              <w:t xml:space="preserve"> թղթային եղանակով </w:t>
            </w:r>
            <w:r w:rsidRPr="00D524BC">
              <w:rPr>
                <w:rFonts w:ascii="GHEA Grapalat" w:hAnsi="GHEA Grapalat"/>
                <w:sz w:val="20"/>
                <w:szCs w:val="20"/>
                <w:lang w:val="hy-AM"/>
              </w:rPr>
              <w:t xml:space="preserve"> </w:t>
            </w:r>
            <w:r w:rsidRPr="00D524BC">
              <w:rPr>
                <w:rFonts w:ascii="GHEA Grapalat" w:hAnsi="GHEA Grapalat"/>
                <w:sz w:val="20"/>
                <w:szCs w:val="20"/>
              </w:rPr>
              <w:t>ներկայաց</w:t>
            </w:r>
            <w:r w:rsidRPr="00D524BC">
              <w:rPr>
                <w:rFonts w:ascii="GHEA Grapalat" w:hAnsi="GHEA Grapalat"/>
                <w:sz w:val="20"/>
                <w:szCs w:val="20"/>
                <w:lang w:val="hy-AM"/>
              </w:rPr>
              <w:t>ված լի</w:t>
            </w:r>
            <w:r w:rsidRPr="00D524B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 xml:space="preserve">վճարողին սպասարկող ֆինանսական կազմակերպության (մասնաճյուղի) </w:t>
            </w:r>
            <w:r w:rsidRPr="00D524BC">
              <w:rPr>
                <w:rFonts w:ascii="GHEA Grapalat" w:hAnsi="GHEA Grapalat"/>
                <w:sz w:val="20"/>
                <w:szCs w:val="20"/>
                <w:lang w:val="hy-AM"/>
              </w:rPr>
              <w:t>դրոշմա</w:t>
            </w:r>
            <w:r w:rsidRPr="00D524B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վճարման պահանջագիրը վճարողին սպասարկող ֆինանսական կազմակերպության</w:t>
            </w:r>
            <w:r w:rsidRPr="00D524BC">
              <w:rPr>
                <w:rFonts w:ascii="GHEA Grapalat" w:hAnsi="GHEA Grapalat"/>
                <w:sz w:val="20"/>
                <w:szCs w:val="20"/>
                <w:lang w:val="hy-AM"/>
              </w:rPr>
              <w:t>ը</w:t>
            </w:r>
            <w:r w:rsidRPr="00D524BC">
              <w:rPr>
                <w:rFonts w:ascii="GHEA Grapalat" w:hAnsi="GHEA Grapalat"/>
                <w:sz w:val="20"/>
                <w:szCs w:val="20"/>
              </w:rPr>
              <w:t xml:space="preserve"> թղթային եղանակով ներկայաց</w:t>
            </w:r>
            <w:r w:rsidRPr="00D524BC">
              <w:rPr>
                <w:rFonts w:ascii="GHEA Grapalat" w:hAnsi="GHEA Grapalat"/>
                <w:sz w:val="20"/>
                <w:szCs w:val="20"/>
                <w:lang w:val="hy-AM"/>
              </w:rPr>
              <w:t>ված լի</w:t>
            </w:r>
            <w:r w:rsidRPr="00D524B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w:t>
            </w:r>
            <w:r w:rsidRPr="00D524B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lang w:val="hy-AM"/>
              </w:rPr>
            </w:pPr>
            <w:r w:rsidRPr="00D524BC">
              <w:rPr>
                <w:rFonts w:ascii="GHEA Grapalat" w:hAnsi="GHEA Grapalat"/>
                <w:sz w:val="20"/>
                <w:szCs w:val="20"/>
                <w:lang w:val="hy-AM"/>
              </w:rPr>
              <w:t xml:space="preserve">վճարողին սպասարկող ֆինանսական </w:t>
            </w:r>
            <w:r w:rsidRPr="00D524BC">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 xml:space="preserve">վճարողին սպասարկող ֆինանսական </w:t>
            </w:r>
            <w:r w:rsidRPr="00D524BC">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lastRenderedPageBreak/>
              <w:t>2</w:t>
            </w:r>
            <w:r w:rsidRPr="00D524BC">
              <w:rPr>
                <w:rFonts w:ascii="GHEA Grapalat" w:hAnsi="GHEA Grapalat"/>
                <w:sz w:val="20"/>
                <w:szCs w:val="20"/>
                <w:lang w:val="hy-AM"/>
              </w:rPr>
              <w:t>4</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վճարման պահանջագիրը շահառուին սպասարկող ֆինանսական կազմակերպության</w:t>
            </w:r>
            <w:r w:rsidRPr="00D524BC">
              <w:rPr>
                <w:rFonts w:ascii="GHEA Grapalat" w:hAnsi="GHEA Grapalat"/>
                <w:sz w:val="20"/>
                <w:szCs w:val="20"/>
                <w:lang w:val="hy-AM"/>
              </w:rPr>
              <w:t xml:space="preserve">ը </w:t>
            </w:r>
            <w:r w:rsidRPr="00D524BC">
              <w:rPr>
                <w:rFonts w:ascii="GHEA Grapalat" w:hAnsi="GHEA Grapalat"/>
                <w:sz w:val="20"/>
                <w:szCs w:val="20"/>
              </w:rPr>
              <w:t xml:space="preserve"> 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w:t>
            </w:r>
            <w:r w:rsidRPr="00D524BC">
              <w:rPr>
                <w:rFonts w:ascii="GHEA Grapalat" w:hAnsi="GHEA Grapalat"/>
                <w:sz w:val="20"/>
                <w:szCs w:val="20"/>
              </w:rPr>
              <w:t xml:space="preserve">աշխատակցի ստորագրությունը </w:t>
            </w:r>
            <w:r w:rsidRPr="00D524BC">
              <w:rPr>
                <w:rFonts w:ascii="GHEA Grapalat" w:hAnsi="GHEA Grapalat"/>
                <w:sz w:val="20"/>
                <w:szCs w:val="20"/>
                <w:lang w:val="hy-AM"/>
              </w:rPr>
              <w:t xml:space="preserve">դրվում է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4</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 xml:space="preserve">շահառռւին սպասարկող ֆինանսական կազմակերպության (մասնաճյուղի) </w:t>
            </w:r>
            <w:r w:rsidRPr="00D524BC">
              <w:rPr>
                <w:rFonts w:ascii="GHEA Grapalat" w:hAnsi="GHEA Grapalat"/>
                <w:sz w:val="20"/>
                <w:szCs w:val="20"/>
                <w:lang w:val="hy-AM"/>
              </w:rPr>
              <w:t>դրոշմա</w:t>
            </w:r>
            <w:r w:rsidRPr="00D524B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 xml:space="preserve">ոչ </w:t>
            </w: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 xml:space="preserve">վճարման պահանջագիրը </w:t>
            </w:r>
            <w:r w:rsidRPr="00D524BC">
              <w:rPr>
                <w:rFonts w:ascii="GHEA Grapalat" w:hAnsi="GHEA Grapalat"/>
                <w:sz w:val="20"/>
                <w:szCs w:val="20"/>
                <w:lang w:val="hy-AM"/>
              </w:rPr>
              <w:t xml:space="preserve">վերջինիս </w:t>
            </w:r>
            <w:r w:rsidRPr="00D524BC">
              <w:rPr>
                <w:rFonts w:ascii="GHEA Grapalat" w:hAnsi="GHEA Grapalat"/>
                <w:sz w:val="20"/>
                <w:szCs w:val="20"/>
              </w:rPr>
              <w:t>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դրոշմակնիքը դրվում է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r w:rsidR="006E5207" w:rsidRPr="00D524BC" w:rsidTr="004F65C9">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4</w:t>
            </w:r>
            <w:r w:rsidRPr="00D524B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 xml:space="preserve">ոչ </w:t>
            </w:r>
            <w:r w:rsidRPr="00D524BC">
              <w:rPr>
                <w:rFonts w:ascii="GHEA Grapalat" w:hAnsi="GHEA Grapalat"/>
                <w:sz w:val="20"/>
                <w:szCs w:val="20"/>
              </w:rPr>
              <w:t>պարտադիր</w:t>
            </w:r>
          </w:p>
          <w:p w:rsidR="006E5207" w:rsidRPr="00D524BC" w:rsidRDefault="006E5207" w:rsidP="004F65C9">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 xml:space="preserve">վճարման պահանջագիրը </w:t>
            </w:r>
            <w:r w:rsidRPr="00D524BC">
              <w:rPr>
                <w:rFonts w:ascii="GHEA Grapalat" w:hAnsi="GHEA Grapalat"/>
                <w:sz w:val="20"/>
                <w:szCs w:val="20"/>
                <w:lang w:val="hy-AM"/>
              </w:rPr>
              <w:t xml:space="preserve">վերջինիս </w:t>
            </w:r>
            <w:r w:rsidRPr="00D524BC">
              <w:rPr>
                <w:rFonts w:ascii="GHEA Grapalat" w:hAnsi="GHEA Grapalat"/>
                <w:sz w:val="20"/>
                <w:szCs w:val="20"/>
              </w:rPr>
              <w:t>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սույն տվյալները դրվում են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4F65C9">
            <w:pPr>
              <w:jc w:val="center"/>
              <w:rPr>
                <w:rFonts w:ascii="GHEA Grapalat" w:hAnsi="GHEA Grapalat"/>
                <w:sz w:val="20"/>
                <w:szCs w:val="20"/>
              </w:rPr>
            </w:pPr>
          </w:p>
        </w:tc>
      </w:tr>
    </w:tbl>
    <w:p w:rsidR="006E5207" w:rsidRPr="00D524BC" w:rsidRDefault="006E5207" w:rsidP="006E5207">
      <w:pPr>
        <w:pStyle w:val="af6"/>
        <w:spacing w:after="0"/>
        <w:ind w:firstLine="720"/>
        <w:jc w:val="right"/>
        <w:rPr>
          <w:rFonts w:ascii="GHEA Grapalat" w:hAnsi="GHEA Grapalat" w:cs="Sylfaen"/>
          <w:sz w:val="20"/>
          <w:szCs w:val="20"/>
          <w:lang w:val="en-US"/>
        </w:rPr>
      </w:pPr>
    </w:p>
    <w:p w:rsidR="006E5207" w:rsidRPr="00D524BC" w:rsidRDefault="006E5207" w:rsidP="006E5207">
      <w:pPr>
        <w:pStyle w:val="af6"/>
        <w:spacing w:after="0"/>
        <w:ind w:firstLine="720"/>
        <w:jc w:val="right"/>
        <w:rPr>
          <w:rFonts w:ascii="GHEA Grapalat" w:hAnsi="GHEA Grapalat" w:cs="Sylfaen"/>
          <w:sz w:val="20"/>
        </w:rPr>
      </w:pPr>
    </w:p>
    <w:p w:rsidR="006E5207" w:rsidRPr="00D524BC" w:rsidRDefault="006E5207" w:rsidP="006E5207">
      <w:pPr>
        <w:pStyle w:val="af6"/>
        <w:spacing w:after="0"/>
        <w:ind w:firstLine="720"/>
        <w:jc w:val="right"/>
        <w:rPr>
          <w:rFonts w:ascii="GHEA Grapalat" w:hAnsi="GHEA Grapalat" w:cs="Sylfaen"/>
          <w:sz w:val="20"/>
        </w:rPr>
      </w:pPr>
    </w:p>
    <w:p w:rsidR="006E5207" w:rsidRPr="00D524BC" w:rsidRDefault="006E5207" w:rsidP="006E5207">
      <w:pPr>
        <w:pStyle w:val="af6"/>
        <w:spacing w:after="0"/>
        <w:ind w:firstLine="720"/>
        <w:jc w:val="right"/>
        <w:rPr>
          <w:rFonts w:ascii="GHEA Grapalat" w:hAnsi="GHEA Grapalat" w:cs="Sylfaen"/>
          <w:sz w:val="20"/>
        </w:rPr>
      </w:pPr>
    </w:p>
    <w:p w:rsidR="006E5207" w:rsidRPr="00D524BC" w:rsidRDefault="006E5207" w:rsidP="006E5207">
      <w:pPr>
        <w:pStyle w:val="af6"/>
        <w:spacing w:after="0"/>
        <w:ind w:firstLine="720"/>
        <w:jc w:val="right"/>
        <w:rPr>
          <w:rFonts w:ascii="GHEA Grapalat" w:hAnsi="GHEA Grapalat" w:cs="Sylfaen"/>
          <w:sz w:val="20"/>
        </w:rPr>
      </w:pPr>
    </w:p>
    <w:p w:rsidR="006E5207" w:rsidRPr="00D524BC" w:rsidRDefault="006E5207" w:rsidP="006E5207">
      <w:pPr>
        <w:rPr>
          <w:rFonts w:ascii="GHEA Grapalat" w:hAnsi="GHEA Grapalat"/>
        </w:rPr>
      </w:pPr>
    </w:p>
    <w:p w:rsidR="006E5207" w:rsidRPr="00D524BC" w:rsidRDefault="006E5207" w:rsidP="006E5207">
      <w:pPr>
        <w:jc w:val="center"/>
        <w:rPr>
          <w:rFonts w:ascii="GHEA Grapalat" w:hAnsi="GHEA Grapalat" w:cs="GHEA Grapalat"/>
          <w:sz w:val="22"/>
          <w:szCs w:val="22"/>
          <w:lang w:val="hy-AM"/>
        </w:rPr>
      </w:pPr>
    </w:p>
    <w:p w:rsidR="006E5207" w:rsidRPr="00D524BC" w:rsidRDefault="006E5207" w:rsidP="006E5207">
      <w:pPr>
        <w:pStyle w:val="33"/>
        <w:spacing w:line="240" w:lineRule="auto"/>
        <w:jc w:val="center"/>
        <w:rPr>
          <w:rFonts w:ascii="GHEA Grapalat" w:hAnsi="GHEA Grapalat" w:cs="Arial"/>
          <w:b/>
          <w:lang w:val="hy-AM"/>
        </w:rPr>
      </w:pPr>
    </w:p>
    <w:p w:rsidR="006E5207" w:rsidRPr="00D524BC" w:rsidRDefault="006E5207" w:rsidP="006E5207">
      <w:pPr>
        <w:pStyle w:val="33"/>
        <w:spacing w:line="240" w:lineRule="auto"/>
        <w:jc w:val="right"/>
        <w:rPr>
          <w:rFonts w:ascii="GHEA Grapalat" w:hAnsi="GHEA Grapalat"/>
          <w:szCs w:val="24"/>
          <w:lang w:val="hy-AM"/>
        </w:rPr>
      </w:pPr>
    </w:p>
    <w:p w:rsidR="006E5207" w:rsidRPr="00D524BC" w:rsidRDefault="006E5207" w:rsidP="006E5207">
      <w:pPr>
        <w:jc w:val="right"/>
        <w:rPr>
          <w:rFonts w:ascii="GHEA Grapalat" w:hAnsi="GHEA Grapalat" w:cs="GHEA Grapalat"/>
          <w:i/>
          <w:sz w:val="18"/>
          <w:szCs w:val="18"/>
          <w:lang w:val="hy-AM"/>
        </w:rPr>
      </w:pPr>
      <w:r w:rsidRPr="00D524BC">
        <w:rPr>
          <w:rFonts w:ascii="GHEA Grapalat" w:hAnsi="GHEA Grapalat"/>
          <w:b/>
          <w:lang w:val="hy-AM"/>
        </w:rPr>
        <w:br w:type="page"/>
      </w:r>
    </w:p>
    <w:p w:rsidR="006E5207" w:rsidRPr="00D524BC" w:rsidRDefault="006E5207" w:rsidP="006E5207">
      <w:pPr>
        <w:pStyle w:val="33"/>
        <w:spacing w:line="240" w:lineRule="auto"/>
        <w:jc w:val="right"/>
        <w:rPr>
          <w:rFonts w:ascii="GHEA Grapalat" w:hAnsi="GHEA Grapalat" w:cs="Sylfaen"/>
          <w:b/>
          <w:lang w:val="hy-AM"/>
        </w:rPr>
      </w:pPr>
      <w:r w:rsidRPr="00D524BC">
        <w:rPr>
          <w:rFonts w:ascii="GHEA Grapalat" w:hAnsi="GHEA Grapalat" w:cs="Sylfaen"/>
          <w:b/>
          <w:lang w:val="hy-AM"/>
        </w:rPr>
        <w:lastRenderedPageBreak/>
        <w:t>Հավելված 5.1</w:t>
      </w:r>
    </w:p>
    <w:p w:rsidR="006E5207" w:rsidRPr="00D524BC" w:rsidRDefault="0069073C" w:rsidP="006E5207">
      <w:pPr>
        <w:pStyle w:val="33"/>
        <w:spacing w:line="240" w:lineRule="auto"/>
        <w:jc w:val="right"/>
        <w:rPr>
          <w:rFonts w:ascii="GHEA Grapalat" w:hAnsi="GHEA Grapalat" w:cs="Sylfaen"/>
          <w:b/>
          <w:lang w:val="hy-AM"/>
        </w:rPr>
      </w:pPr>
      <w:r w:rsidRPr="00D524BC">
        <w:rPr>
          <w:rFonts w:ascii="GHEA Grapalat" w:hAnsi="GHEA Grapalat"/>
          <w:lang w:val="af-ZA"/>
        </w:rPr>
        <w:t>ԱՄ</w:t>
      </w:r>
      <w:r w:rsidR="00964032" w:rsidRPr="006835A6">
        <w:rPr>
          <w:rFonts w:ascii="GHEA Grapalat" w:hAnsi="GHEA Grapalat"/>
          <w:lang w:val="hy-AM"/>
        </w:rPr>
        <w:t>Մ</w:t>
      </w:r>
      <w:r w:rsidR="00CB0B33">
        <w:rPr>
          <w:rFonts w:ascii="GHEA Grapalat" w:hAnsi="GHEA Grapalat"/>
          <w:lang w:val="af-ZA"/>
        </w:rPr>
        <w:t>ՀՄԴ-ԳՀԱՊՁԲ-20</w:t>
      </w:r>
      <w:r w:rsidRPr="00D524BC">
        <w:rPr>
          <w:rFonts w:ascii="GHEA Grapalat" w:hAnsi="GHEA Grapalat"/>
          <w:lang w:val="af-ZA"/>
        </w:rPr>
        <w:t>/0</w:t>
      </w:r>
      <w:r w:rsidR="009A39B7">
        <w:rPr>
          <w:rFonts w:ascii="GHEA Grapalat" w:hAnsi="GHEA Grapalat"/>
          <w:lang w:val="af-ZA"/>
        </w:rPr>
        <w:t>2</w:t>
      </w:r>
      <w:r w:rsidR="006E5207" w:rsidRPr="00D524BC">
        <w:rPr>
          <w:rFonts w:ascii="GHEA Grapalat" w:hAnsi="GHEA Grapalat" w:cs="Sylfaen"/>
          <w:b/>
          <w:lang w:val="hy-AM"/>
        </w:rPr>
        <w:t>ծածկագրով</w:t>
      </w:r>
    </w:p>
    <w:p w:rsidR="006E5207" w:rsidRPr="00D524BC" w:rsidRDefault="0069073C" w:rsidP="006E5207">
      <w:pPr>
        <w:pStyle w:val="33"/>
        <w:spacing w:line="240" w:lineRule="auto"/>
        <w:jc w:val="right"/>
        <w:rPr>
          <w:rFonts w:ascii="GHEA Grapalat" w:hAnsi="GHEA Grapalat" w:cs="Sylfaen"/>
          <w:b/>
          <w:lang w:val="hy-AM"/>
        </w:rPr>
      </w:pPr>
      <w:r w:rsidRPr="00D524BC">
        <w:rPr>
          <w:rFonts w:ascii="GHEA Grapalat" w:hAnsi="GHEA Grapalat" w:cs="Sylfaen"/>
          <w:b/>
          <w:lang w:val="hy-AM"/>
        </w:rPr>
        <w:t xml:space="preserve">Գնանշման հարցման </w:t>
      </w:r>
      <w:r w:rsidR="006E5207" w:rsidRPr="00D524BC">
        <w:rPr>
          <w:rFonts w:ascii="GHEA Grapalat" w:hAnsi="GHEA Grapalat" w:cs="Sylfaen"/>
          <w:b/>
          <w:lang w:val="hy-AM"/>
        </w:rPr>
        <w:t xml:space="preserve"> հրավերի</w:t>
      </w:r>
    </w:p>
    <w:p w:rsidR="001A28B0" w:rsidRPr="00D524BC" w:rsidRDefault="006E5207" w:rsidP="006E5207">
      <w:pPr>
        <w:jc w:val="center"/>
        <w:rPr>
          <w:rFonts w:ascii="GHEA Grapalat" w:hAnsi="GHEA Grapalat" w:cs="GHEA Grapalat"/>
          <w:b/>
          <w:sz w:val="18"/>
          <w:szCs w:val="18"/>
          <w:lang w:val="hy-AM"/>
        </w:rPr>
      </w:pPr>
      <w:r w:rsidRPr="00D524BC">
        <w:rPr>
          <w:rFonts w:ascii="GHEA Grapalat" w:hAnsi="GHEA Grapalat" w:cs="GHEA Grapalat"/>
          <w:b/>
          <w:sz w:val="18"/>
          <w:szCs w:val="18"/>
          <w:lang w:val="hy-AM"/>
        </w:rPr>
        <w:t xml:space="preserve">      </w:t>
      </w:r>
    </w:p>
    <w:p w:rsidR="001A28B0" w:rsidRPr="00D524BC" w:rsidRDefault="001A28B0" w:rsidP="006E5207">
      <w:pPr>
        <w:jc w:val="center"/>
        <w:rPr>
          <w:rFonts w:ascii="GHEA Grapalat" w:hAnsi="GHEA Grapalat" w:cs="GHEA Grapalat"/>
          <w:b/>
          <w:sz w:val="18"/>
          <w:szCs w:val="18"/>
          <w:lang w:val="hy-AM"/>
        </w:rPr>
      </w:pPr>
    </w:p>
    <w:p w:rsidR="006E5207" w:rsidRPr="00D524BC" w:rsidRDefault="006E5207" w:rsidP="006E5207">
      <w:pPr>
        <w:jc w:val="center"/>
        <w:rPr>
          <w:rFonts w:ascii="GHEA Grapalat" w:hAnsi="GHEA Grapalat" w:cs="GHEA Grapalat"/>
          <w:b/>
          <w:sz w:val="20"/>
          <w:szCs w:val="20"/>
          <w:lang w:val="hy-AM"/>
        </w:rPr>
      </w:pPr>
      <w:r w:rsidRPr="00D524BC">
        <w:rPr>
          <w:rFonts w:ascii="GHEA Grapalat" w:hAnsi="GHEA Grapalat" w:cs="GHEA Grapalat"/>
          <w:b/>
          <w:sz w:val="18"/>
          <w:szCs w:val="18"/>
          <w:lang w:val="hy-AM"/>
        </w:rPr>
        <w:t xml:space="preserve"> </w:t>
      </w:r>
      <w:r w:rsidRPr="00D524BC">
        <w:rPr>
          <w:rFonts w:ascii="GHEA Grapalat" w:hAnsi="GHEA Grapalat" w:cs="GHEA Grapalat"/>
          <w:b/>
          <w:sz w:val="20"/>
          <w:szCs w:val="20"/>
          <w:lang w:val="hy-AM"/>
        </w:rPr>
        <w:t xml:space="preserve">ՏՈւԺԱՆՔԻ ՄԱՍԻՆ ՀԱՄԱՁԱՅՆԱԳԻՐ </w:t>
      </w:r>
    </w:p>
    <w:p w:rsidR="006E5207" w:rsidRPr="00D524BC" w:rsidRDefault="006E5207" w:rsidP="006E5207">
      <w:pPr>
        <w:jc w:val="center"/>
        <w:rPr>
          <w:rFonts w:ascii="GHEA Grapalat" w:hAnsi="GHEA Grapalat" w:cs="GHEA Grapalat"/>
          <w:b/>
          <w:sz w:val="20"/>
          <w:szCs w:val="20"/>
          <w:lang w:val="hy-AM"/>
        </w:rPr>
      </w:pPr>
      <w:r w:rsidRPr="00D524BC">
        <w:rPr>
          <w:rFonts w:ascii="GHEA Grapalat" w:hAnsi="GHEA Grapalat" w:cs="GHEA Grapalat"/>
          <w:sz w:val="20"/>
          <w:szCs w:val="20"/>
          <w:lang w:val="hy-AM"/>
        </w:rPr>
        <w:t xml:space="preserve">  </w:t>
      </w:r>
      <w:r w:rsidRPr="00D524BC">
        <w:rPr>
          <w:rFonts w:ascii="GHEA Grapalat" w:hAnsi="GHEA Grapalat" w:cs="GHEA Grapalat"/>
          <w:b/>
          <w:sz w:val="20"/>
          <w:szCs w:val="20"/>
          <w:lang w:val="hy-AM"/>
        </w:rPr>
        <w:t xml:space="preserve"> </w:t>
      </w:r>
      <w:r w:rsidRPr="00D524BC">
        <w:rPr>
          <w:rFonts w:ascii="GHEA Grapalat" w:hAnsi="GHEA Grapalat" w:cs="GHEA Grapalat"/>
          <w:b/>
          <w:sz w:val="18"/>
          <w:szCs w:val="18"/>
          <w:lang w:val="hy-AM"/>
        </w:rPr>
        <w:t xml:space="preserve">         (պայմանագրի ապահովում)</w:t>
      </w:r>
    </w:p>
    <w:p w:rsidR="006E5207" w:rsidRPr="00D524BC" w:rsidRDefault="006E5207" w:rsidP="006E5207">
      <w:pPr>
        <w:rPr>
          <w:rFonts w:ascii="GHEA Grapalat" w:hAnsi="GHEA Grapalat" w:cs="GHEA Grapalat"/>
          <w:b/>
          <w:sz w:val="20"/>
          <w:szCs w:val="20"/>
          <w:lang w:val="hy-AM"/>
        </w:rPr>
      </w:pPr>
    </w:p>
    <w:p w:rsidR="00F4264E" w:rsidRPr="00D524BC" w:rsidRDefault="006E5207" w:rsidP="006E5207">
      <w:pPr>
        <w:rPr>
          <w:rFonts w:ascii="GHEA Grapalat" w:hAnsi="GHEA Grapalat"/>
          <w:sz w:val="20"/>
          <w:lang w:val="hy-AM"/>
        </w:rPr>
      </w:pPr>
      <w:r w:rsidRPr="00D524BC">
        <w:rPr>
          <w:rFonts w:ascii="GHEA Grapalat" w:hAnsi="GHEA Grapalat" w:cs="GHEA Grapalat"/>
          <w:sz w:val="20"/>
          <w:szCs w:val="20"/>
          <w:lang w:val="hy-AM"/>
        </w:rPr>
        <w:t xml:space="preserve">     </w:t>
      </w:r>
      <w:r w:rsidR="00964032" w:rsidRPr="006835A6">
        <w:rPr>
          <w:rFonts w:ascii="GHEA Grapalat" w:hAnsi="GHEA Grapalat"/>
          <w:sz w:val="20"/>
          <w:lang w:val="hy-AM"/>
        </w:rPr>
        <w:t>Մրգավանի</w:t>
      </w:r>
      <w:r w:rsidR="00764BAD" w:rsidRPr="00D524BC">
        <w:rPr>
          <w:rFonts w:ascii="GHEA Grapalat" w:hAnsi="GHEA Grapalat"/>
          <w:sz w:val="20"/>
          <w:lang w:val="hy-AM"/>
        </w:rPr>
        <w:t xml:space="preserve"> </w:t>
      </w:r>
    </w:p>
    <w:p w:rsidR="006E5207" w:rsidRPr="00D524BC" w:rsidRDefault="00F4264E" w:rsidP="006E5207">
      <w:pPr>
        <w:rPr>
          <w:rFonts w:ascii="GHEA Grapalat" w:hAnsi="GHEA Grapalat" w:cs="GHEA Grapalat"/>
          <w:sz w:val="20"/>
          <w:szCs w:val="20"/>
          <w:lang w:val="hy-AM"/>
        </w:rPr>
      </w:pPr>
      <w:r w:rsidRPr="00D524BC">
        <w:rPr>
          <w:rFonts w:ascii="GHEA Grapalat" w:hAnsi="GHEA Grapalat"/>
          <w:sz w:val="20"/>
          <w:lang w:val="af-ZA"/>
        </w:rPr>
        <w:t>միջնակարգ դպրոց ՊՈԱԿ-</w:t>
      </w:r>
      <w:r w:rsidRPr="00D524BC">
        <w:rPr>
          <w:rFonts w:ascii="GHEA Grapalat" w:hAnsi="GHEA Grapalat" w:cs="GHEA Grapalat"/>
          <w:sz w:val="20"/>
          <w:szCs w:val="20"/>
          <w:lang w:val="hy-AM"/>
        </w:rPr>
        <w:tab/>
        <w:t xml:space="preserve">                                                                                 </w:t>
      </w:r>
      <w:r w:rsidR="006E5207" w:rsidRPr="00D524BC">
        <w:rPr>
          <w:rFonts w:ascii="GHEA Grapalat" w:hAnsi="GHEA Grapalat"/>
          <w:sz w:val="20"/>
          <w:szCs w:val="20"/>
          <w:lang w:val="hy-AM"/>
        </w:rPr>
        <w:t>«</w:t>
      </w:r>
      <w:r w:rsidR="006E5207" w:rsidRPr="00D524BC">
        <w:rPr>
          <w:rFonts w:ascii="GHEA Grapalat" w:hAnsi="GHEA Grapalat" w:cs="GHEA Grapalat"/>
          <w:sz w:val="20"/>
          <w:szCs w:val="20"/>
          <w:u w:val="single"/>
          <w:lang w:val="hy-AM"/>
        </w:rPr>
        <w:t xml:space="preserve">         </w:t>
      </w:r>
      <w:r w:rsidR="006E5207" w:rsidRPr="00D524BC">
        <w:rPr>
          <w:rFonts w:ascii="GHEA Grapalat" w:hAnsi="GHEA Grapalat"/>
          <w:sz w:val="20"/>
          <w:szCs w:val="20"/>
          <w:lang w:val="hy-AM"/>
        </w:rPr>
        <w:t>»</w:t>
      </w:r>
      <w:r w:rsidRPr="00D524BC">
        <w:rPr>
          <w:rFonts w:ascii="GHEA Grapalat" w:hAnsi="GHEA Grapalat" w:cs="GHEA Grapalat"/>
          <w:sz w:val="20"/>
          <w:szCs w:val="20"/>
          <w:u w:val="single"/>
          <w:lang w:val="hy-AM"/>
        </w:rPr>
        <w:t xml:space="preserve"> ------</w:t>
      </w:r>
      <w:r w:rsidR="006E5207" w:rsidRPr="00D524BC">
        <w:rPr>
          <w:rFonts w:ascii="GHEA Grapalat" w:hAnsi="GHEA Grapalat" w:cs="GHEA Grapalat"/>
          <w:sz w:val="20"/>
          <w:szCs w:val="20"/>
          <w:lang w:val="hy-AM"/>
        </w:rPr>
        <w:t xml:space="preserve"> 20   թ.**</w:t>
      </w:r>
    </w:p>
    <w:p w:rsidR="006E5207" w:rsidRPr="00D524BC" w:rsidRDefault="006E5207" w:rsidP="006E5207">
      <w:pPr>
        <w:rPr>
          <w:rFonts w:ascii="GHEA Grapalat" w:hAnsi="GHEA Grapalat" w:cs="GHEA Grapalat"/>
          <w:sz w:val="20"/>
          <w:szCs w:val="20"/>
          <w:lang w:val="hy-AM"/>
        </w:rPr>
      </w:pPr>
    </w:p>
    <w:p w:rsidR="006E5207" w:rsidRPr="00D524BC" w:rsidRDefault="006E5207" w:rsidP="006E5207">
      <w:pPr>
        <w:jc w:val="both"/>
        <w:rPr>
          <w:rFonts w:ascii="GHEA Grapalat" w:hAnsi="GHEA Grapalat" w:cs="GHEA Grapalat"/>
          <w:sz w:val="20"/>
          <w:szCs w:val="20"/>
          <w:u w:val="single"/>
          <w:vertAlign w:val="subscript"/>
          <w:lang w:val="hy-AM"/>
        </w:rPr>
      </w:pP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u w:val="single"/>
          <w:vertAlign w:val="subscript"/>
          <w:lang w:val="hy-AM"/>
        </w:rPr>
        <w:tab/>
      </w:r>
      <w:r w:rsidRPr="00D524BC">
        <w:rPr>
          <w:rFonts w:ascii="GHEA Grapalat" w:hAnsi="GHEA Grapalat" w:cs="GHEA Grapalat"/>
          <w:sz w:val="20"/>
          <w:szCs w:val="20"/>
          <w:vertAlign w:val="subscript"/>
          <w:lang w:val="hy-AM"/>
        </w:rPr>
        <w:t xml:space="preserve">, </w:t>
      </w:r>
      <w:r w:rsidRPr="00D524BC">
        <w:rPr>
          <w:rFonts w:ascii="GHEA Grapalat" w:hAnsi="GHEA Grapalat" w:cs="GHEA Grapalat"/>
          <w:sz w:val="20"/>
          <w:szCs w:val="20"/>
          <w:lang w:val="hy-AM"/>
        </w:rPr>
        <w:t xml:space="preserve">ի դեմս Ընկերության տնօրեն </w:t>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p>
    <w:p w:rsidR="006E5207" w:rsidRPr="00D524BC" w:rsidRDefault="006E5207" w:rsidP="006E5207">
      <w:pPr>
        <w:jc w:val="both"/>
        <w:rPr>
          <w:rFonts w:ascii="GHEA Grapalat" w:hAnsi="GHEA Grapalat" w:cs="GHEA Grapalat"/>
          <w:sz w:val="20"/>
          <w:szCs w:val="20"/>
          <w:lang w:val="hy-AM"/>
        </w:rPr>
      </w:pPr>
      <w:r w:rsidRPr="00D524BC">
        <w:rPr>
          <w:rFonts w:ascii="GHEA Grapalat" w:hAnsi="GHEA Grapalat"/>
          <w:sz w:val="20"/>
          <w:szCs w:val="20"/>
          <w:vertAlign w:val="superscript"/>
          <w:lang w:val="hy-AM"/>
        </w:rPr>
        <w:t xml:space="preserve">       Ընկերության անվանումը</w:t>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r>
      <w:r w:rsidRPr="00D524BC">
        <w:rPr>
          <w:rFonts w:ascii="GHEA Grapalat" w:hAnsi="GHEA Grapalat" w:cs="GHEA Grapalat"/>
          <w:sz w:val="20"/>
          <w:szCs w:val="20"/>
          <w:vertAlign w:val="subscript"/>
          <w:lang w:val="hy-AM"/>
        </w:rPr>
        <w:tab/>
        <w:t xml:space="preserve">    </w:t>
      </w:r>
      <w:r w:rsidRPr="00D524BC">
        <w:rPr>
          <w:rFonts w:ascii="GHEA Grapalat" w:hAnsi="GHEA Grapalat"/>
          <w:sz w:val="20"/>
          <w:szCs w:val="20"/>
          <w:vertAlign w:val="superscript"/>
          <w:lang w:val="hy-AM"/>
        </w:rPr>
        <w:t>Ընկերության տնօրենի անուն ազգանունը, անձնագրային տվյալները</w:t>
      </w:r>
      <w:r w:rsidRPr="00D524BC">
        <w:rPr>
          <w:rFonts w:ascii="GHEA Grapalat" w:hAnsi="GHEA Grapalat" w:cs="GHEA Grapalat"/>
          <w:sz w:val="20"/>
          <w:szCs w:val="20"/>
          <w:vertAlign w:val="subscript"/>
          <w:lang w:val="hy-AM"/>
        </w:rPr>
        <w:t xml:space="preserve">, </w:t>
      </w:r>
      <w:r w:rsidRPr="00D524B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Pr="00D524BC" w:rsidRDefault="006E5207" w:rsidP="006E5207">
      <w:pPr>
        <w:ind w:firstLine="708"/>
        <w:jc w:val="both"/>
        <w:rPr>
          <w:rFonts w:ascii="GHEA Grapalat" w:hAnsi="GHEA Grapalat" w:cs="GHEA Grapalat"/>
          <w:sz w:val="20"/>
          <w:szCs w:val="20"/>
          <w:lang w:val="hy-AM"/>
        </w:rPr>
      </w:pPr>
    </w:p>
    <w:p w:rsidR="006E5207" w:rsidRPr="00D524BC" w:rsidRDefault="006E5207" w:rsidP="006E5207">
      <w:pPr>
        <w:numPr>
          <w:ilvl w:val="0"/>
          <w:numId w:val="10"/>
        </w:numPr>
        <w:jc w:val="center"/>
        <w:rPr>
          <w:rFonts w:ascii="GHEA Grapalat" w:hAnsi="GHEA Grapalat" w:cs="GHEA Grapalat"/>
          <w:b/>
          <w:bCs/>
          <w:sz w:val="20"/>
          <w:szCs w:val="20"/>
          <w:lang w:val="pt-BR"/>
        </w:rPr>
      </w:pPr>
      <w:r w:rsidRPr="00D524BC">
        <w:rPr>
          <w:rFonts w:ascii="GHEA Grapalat" w:hAnsi="GHEA Grapalat" w:cs="GHEA Grapalat"/>
          <w:b/>
          <w:sz w:val="20"/>
          <w:szCs w:val="20"/>
          <w:lang w:val="hy-AM"/>
        </w:rPr>
        <w:t xml:space="preserve"> Հ</w:t>
      </w:r>
      <w:r w:rsidRPr="00D524BC">
        <w:rPr>
          <w:rFonts w:ascii="GHEA Grapalat" w:hAnsi="GHEA Grapalat" w:cs="GHEA Grapalat"/>
          <w:b/>
          <w:sz w:val="20"/>
          <w:szCs w:val="20"/>
        </w:rPr>
        <w:t>ամաձայնության առարկան</w:t>
      </w:r>
    </w:p>
    <w:p w:rsidR="006E5207" w:rsidRPr="00D524BC" w:rsidRDefault="006E5207" w:rsidP="006E5207">
      <w:pPr>
        <w:jc w:val="both"/>
        <w:rPr>
          <w:rFonts w:ascii="GHEA Grapalat" w:hAnsi="GHEA Grapalat" w:cs="GHEA Grapalat"/>
          <w:b/>
          <w:bCs/>
          <w:sz w:val="20"/>
          <w:szCs w:val="20"/>
          <w:lang w:val="pt-BR"/>
        </w:rPr>
      </w:pPr>
      <w:r w:rsidRPr="00D524BC">
        <w:rPr>
          <w:rFonts w:ascii="GHEA Grapalat" w:hAnsi="GHEA Grapalat" w:cs="GHEA Grapalat"/>
          <w:sz w:val="20"/>
          <w:szCs w:val="20"/>
          <w:lang w:val="pt-BR"/>
        </w:rPr>
        <w:tab/>
      </w:r>
      <w:r w:rsidRPr="00D524BC">
        <w:rPr>
          <w:rFonts w:ascii="GHEA Grapalat" w:hAnsi="GHEA Grapalat" w:cs="GHEA Grapalat"/>
          <w:sz w:val="20"/>
          <w:szCs w:val="20"/>
          <w:lang w:val="pt-BR"/>
        </w:rPr>
        <w:tab/>
        <w:t xml:space="preserve">                               </w:t>
      </w:r>
    </w:p>
    <w:p w:rsidR="006E5207" w:rsidRPr="00D524BC" w:rsidRDefault="006E5207" w:rsidP="006E5207">
      <w:pPr>
        <w:ind w:left="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1.1 Ընկերությունը մասնակցում է </w:t>
      </w:r>
      <w:r w:rsidRPr="00D524BC">
        <w:rPr>
          <w:rFonts w:ascii="GHEA Grapalat" w:hAnsi="GHEA Grapalat" w:cs="GHEA Grapalat"/>
          <w:sz w:val="20"/>
          <w:szCs w:val="20"/>
          <w:u w:val="single"/>
          <w:lang w:val="pt-BR"/>
        </w:rPr>
        <w:tab/>
      </w:r>
      <w:r w:rsidRPr="00D524BC">
        <w:rPr>
          <w:rFonts w:ascii="GHEA Grapalat" w:hAnsi="GHEA Grapalat" w:cs="GHEA Grapalat"/>
          <w:sz w:val="20"/>
          <w:szCs w:val="20"/>
          <w:u w:val="single"/>
          <w:lang w:val="pt-BR"/>
        </w:rPr>
        <w:tab/>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u w:val="single"/>
          <w:lang w:val="pt-BR"/>
        </w:rPr>
        <w:tab/>
      </w:r>
      <w:r w:rsidRPr="00D524BC">
        <w:rPr>
          <w:rFonts w:ascii="GHEA Grapalat" w:hAnsi="GHEA Grapalat" w:cs="GHEA Grapalat"/>
          <w:sz w:val="20"/>
          <w:szCs w:val="20"/>
          <w:lang w:val="pt-BR"/>
        </w:rPr>
        <w:t xml:space="preserve">*  (այսուհետ` Պատվիրատու) կողմից </w:t>
      </w:r>
    </w:p>
    <w:p w:rsidR="006E5207" w:rsidRPr="00D524BC" w:rsidRDefault="006E5207" w:rsidP="006E5207">
      <w:pPr>
        <w:ind w:left="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                                                                 </w:t>
      </w:r>
      <w:r w:rsidRPr="00D524BC">
        <w:rPr>
          <w:rFonts w:ascii="GHEA Grapalat" w:hAnsi="GHEA Grapalat"/>
          <w:sz w:val="20"/>
          <w:szCs w:val="20"/>
          <w:vertAlign w:val="superscript"/>
          <w:lang w:val="hy-AM"/>
        </w:rPr>
        <w:t>պատվիրատուի անվանումը</w:t>
      </w:r>
    </w:p>
    <w:p w:rsidR="006E5207" w:rsidRPr="00D524BC" w:rsidRDefault="006E5207" w:rsidP="006E5207">
      <w:pPr>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կազմակերպված` </w:t>
      </w:r>
      <w:r w:rsidRPr="00D524BC">
        <w:rPr>
          <w:rFonts w:ascii="GHEA Grapalat" w:hAnsi="GHEA Grapalat" w:cs="GHEA Grapalat"/>
          <w:sz w:val="20"/>
          <w:szCs w:val="20"/>
          <w:u w:val="single"/>
          <w:lang w:val="pt-BR"/>
        </w:rPr>
        <w:t xml:space="preserve"> </w:t>
      </w:r>
      <w:r w:rsidRPr="00D524BC">
        <w:rPr>
          <w:rFonts w:ascii="GHEA Grapalat" w:hAnsi="GHEA Grapalat" w:cs="GHEA Grapalat"/>
          <w:sz w:val="20"/>
          <w:szCs w:val="20"/>
          <w:u w:val="single"/>
          <w:lang w:val="pt-BR"/>
        </w:rPr>
        <w:tab/>
        <w:t xml:space="preserve">                                             </w:t>
      </w:r>
      <w:r w:rsidRPr="00D524BC">
        <w:rPr>
          <w:rFonts w:ascii="GHEA Grapalat" w:hAnsi="GHEA Grapalat" w:cs="GHEA Grapalat"/>
          <w:sz w:val="20"/>
          <w:szCs w:val="20"/>
          <w:lang w:val="pt-BR"/>
        </w:rPr>
        <w:t>* ծածկագրով գնման ընթացակարգին:</w:t>
      </w:r>
    </w:p>
    <w:p w:rsidR="006E5207" w:rsidRPr="00D524BC" w:rsidRDefault="006E5207" w:rsidP="006E5207">
      <w:pPr>
        <w:ind w:left="426"/>
        <w:jc w:val="both"/>
        <w:rPr>
          <w:rFonts w:ascii="GHEA Grapalat" w:hAnsi="GHEA Grapalat" w:cs="GHEA Grapalat"/>
          <w:sz w:val="20"/>
          <w:szCs w:val="20"/>
          <w:lang w:val="pt-BR"/>
        </w:rPr>
      </w:pPr>
      <w:r w:rsidRPr="00D524BC">
        <w:rPr>
          <w:rFonts w:ascii="GHEA Grapalat" w:hAnsi="GHEA Grapalat"/>
          <w:sz w:val="20"/>
          <w:szCs w:val="20"/>
          <w:vertAlign w:val="superscript"/>
          <w:lang w:val="pt-BR"/>
        </w:rPr>
        <w:t xml:space="preserve">                                                        </w:t>
      </w:r>
      <w:r w:rsidRPr="00D524BC">
        <w:rPr>
          <w:rFonts w:ascii="GHEA Grapalat" w:hAnsi="GHEA Grapalat"/>
          <w:sz w:val="20"/>
          <w:szCs w:val="20"/>
          <w:vertAlign w:val="superscript"/>
          <w:lang w:val="hy-AM"/>
        </w:rPr>
        <w:t>ընթացակարգի ծածկագիրը</w:t>
      </w:r>
    </w:p>
    <w:p w:rsidR="006E5207" w:rsidRPr="00D524BC" w:rsidRDefault="006E5207" w:rsidP="006E5207">
      <w:pPr>
        <w:ind w:firstLine="426"/>
        <w:jc w:val="both"/>
        <w:rPr>
          <w:rFonts w:ascii="GHEA Grapalat" w:hAnsi="GHEA Grapalat" w:cs="GHEA Grapalat"/>
          <w:color w:val="5B9BD5"/>
          <w:sz w:val="20"/>
          <w:szCs w:val="20"/>
          <w:lang w:val="hy-AM"/>
        </w:rPr>
      </w:pPr>
      <w:r w:rsidRPr="00D524B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Pr="00D524BC" w:rsidRDefault="006E5207" w:rsidP="006E5207">
      <w:pPr>
        <w:ind w:firstLine="426"/>
        <w:jc w:val="both"/>
        <w:rPr>
          <w:rFonts w:ascii="GHEA Grapalat" w:hAnsi="GHEA Grapalat" w:cs="GHEA Grapalat"/>
          <w:color w:val="000000"/>
          <w:sz w:val="20"/>
          <w:szCs w:val="20"/>
          <w:lang w:val="pt-BR"/>
        </w:rPr>
      </w:pPr>
      <w:r w:rsidRPr="00D524BC">
        <w:rPr>
          <w:rFonts w:ascii="GHEA Grapalat" w:hAnsi="GHEA Grapalat" w:cs="GHEA Grapalat"/>
          <w:color w:val="000000"/>
          <w:sz w:val="20"/>
          <w:szCs w:val="20"/>
          <w:lang w:val="pt-BR"/>
        </w:rPr>
        <w:t>1.3 Ընկերությունը</w:t>
      </w:r>
      <w:r w:rsidRPr="00D524BC">
        <w:rPr>
          <w:rFonts w:ascii="GHEA Grapalat" w:hAnsi="GHEA Grapalat" w:cs="GHEA Grapalat"/>
          <w:color w:val="000000"/>
          <w:sz w:val="20"/>
          <w:szCs w:val="20"/>
          <w:lang w:val="hy-AM"/>
        </w:rPr>
        <w:t xml:space="preserve"> սույն </w:t>
      </w:r>
      <w:r w:rsidRPr="00D524BC">
        <w:rPr>
          <w:rFonts w:ascii="GHEA Grapalat" w:hAnsi="GHEA Grapalat" w:cs="GHEA Grapalat"/>
          <w:color w:val="000000"/>
          <w:sz w:val="20"/>
          <w:szCs w:val="20"/>
          <w:lang w:val="pt-BR"/>
        </w:rPr>
        <w:t>տուժանքի համաձայնագ</w:t>
      </w:r>
      <w:r w:rsidRPr="00D524BC">
        <w:rPr>
          <w:rFonts w:ascii="GHEA Grapalat" w:hAnsi="GHEA Grapalat" w:cs="GHEA Grapalat"/>
          <w:color w:val="000000"/>
          <w:sz w:val="20"/>
          <w:szCs w:val="20"/>
          <w:lang w:val="hy-AM"/>
        </w:rPr>
        <w:t>ր</w:t>
      </w:r>
      <w:r w:rsidRPr="00D524BC">
        <w:rPr>
          <w:rFonts w:ascii="GHEA Grapalat" w:hAnsi="GHEA Grapalat" w:cs="GHEA Grapalat"/>
          <w:color w:val="000000"/>
          <w:sz w:val="20"/>
          <w:szCs w:val="20"/>
          <w:lang w:val="pt-BR"/>
        </w:rPr>
        <w:t>ի</w:t>
      </w:r>
      <w:r w:rsidRPr="00D524B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524BC">
        <w:rPr>
          <w:rFonts w:ascii="GHEA Grapalat" w:hAnsi="GHEA Grapalat" w:cs="GHEA Grapalat"/>
          <w:color w:val="000000"/>
          <w:sz w:val="20"/>
          <w:szCs w:val="20"/>
          <w:lang w:val="pt-BR"/>
        </w:rPr>
        <w:t>Ընկերության</w:t>
      </w:r>
      <w:r w:rsidRPr="00D524BC">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Pr="00D524BC" w:rsidRDefault="006E5207" w:rsidP="006E5207">
      <w:pPr>
        <w:ind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գ)  </w:t>
      </w:r>
      <w:r w:rsidRPr="00D524BC">
        <w:rPr>
          <w:rFonts w:ascii="GHEA Grapalat" w:hAnsi="GHEA Grapalat" w:cs="GHEA Grapalat"/>
          <w:color w:val="000000"/>
          <w:sz w:val="20"/>
          <w:szCs w:val="20"/>
          <w:lang w:val="pt-BR"/>
        </w:rPr>
        <w:t>Ընկերությունը</w:t>
      </w:r>
      <w:r w:rsidRPr="00D524B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Pr="00D524BC" w:rsidRDefault="006E5207" w:rsidP="006E5207">
      <w:pPr>
        <w:ind w:left="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դ) </w:t>
      </w:r>
      <w:r w:rsidRPr="00D524BC">
        <w:rPr>
          <w:rFonts w:ascii="GHEA Grapalat" w:hAnsi="GHEA Grapalat" w:cs="GHEA Grapalat"/>
          <w:color w:val="000000"/>
          <w:sz w:val="20"/>
          <w:szCs w:val="20"/>
          <w:lang w:val="pt-BR"/>
        </w:rPr>
        <w:t>Ընկերությունը</w:t>
      </w:r>
      <w:r w:rsidRPr="00D524B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Pr="00D524BC" w:rsidRDefault="006E5207" w:rsidP="006E5207">
      <w:pPr>
        <w:ind w:firstLine="426"/>
        <w:jc w:val="both"/>
        <w:rPr>
          <w:rFonts w:ascii="GHEA Grapalat" w:hAnsi="GHEA Grapalat" w:cs="GHEA Grapalat"/>
          <w:sz w:val="20"/>
          <w:szCs w:val="20"/>
          <w:lang w:val="hy-AM"/>
        </w:rPr>
      </w:pPr>
      <w:r w:rsidRPr="00D524B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Pr="00D524BC" w:rsidRDefault="006E5207" w:rsidP="006E5207">
      <w:pPr>
        <w:numPr>
          <w:ilvl w:val="1"/>
          <w:numId w:val="14"/>
        </w:numPr>
        <w:ind w:left="0" w:firstLine="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D524BC">
        <w:rPr>
          <w:rFonts w:ascii="GHEA Grapalat" w:hAnsi="GHEA Grapalat" w:cs="GHEA Grapalat"/>
          <w:sz w:val="20"/>
          <w:szCs w:val="20"/>
          <w:lang w:val="hy-AM"/>
        </w:rPr>
        <w:t xml:space="preserve">Պահանջագիրը բնօրինակներով </w:t>
      </w:r>
      <w:r w:rsidRPr="00D524BC">
        <w:rPr>
          <w:rFonts w:ascii="GHEA Grapalat" w:hAnsi="GHEA Grapalat" w:cs="GHEA Grapalat"/>
          <w:sz w:val="20"/>
          <w:szCs w:val="20"/>
          <w:lang w:val="pt-BR"/>
        </w:rPr>
        <w:t xml:space="preserve">ներկայացնում է </w:t>
      </w:r>
      <w:r w:rsidRPr="00D524BC">
        <w:rPr>
          <w:rFonts w:ascii="GHEA Grapalat" w:hAnsi="GHEA Grapalat" w:cs="GHEA Grapalat"/>
          <w:sz w:val="20"/>
          <w:szCs w:val="20"/>
          <w:lang w:val="hy-AM"/>
        </w:rPr>
        <w:t>Վճարող Բանկին</w:t>
      </w:r>
      <w:r w:rsidRPr="00D524B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D524BC">
        <w:rPr>
          <w:rFonts w:ascii="GHEA Grapalat" w:hAnsi="GHEA Grapalat" w:cs="GHEA Grapalat"/>
          <w:sz w:val="20"/>
          <w:szCs w:val="20"/>
          <w:lang w:val="hy-AM"/>
        </w:rPr>
        <w:t>Պահանջագիրը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էլեկտրոնային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թվային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ստորագրությամբ</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հաստատված</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լինելու</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դեպքում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դրանք</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Վճարող</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Բանկին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են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ներկայացվում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էլեկտրոնային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կրիչներով</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ինչպես</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նաև</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դրանցից</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արտատպված</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թղթային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տարբերակներով</w:t>
      </w:r>
      <w:r w:rsidRPr="00D524BC">
        <w:rPr>
          <w:rFonts w:ascii="GHEA Grapalat" w:hAnsi="GHEA Grapalat" w:cs="GHEA Grapalat"/>
          <w:sz w:val="20"/>
          <w:szCs w:val="20"/>
          <w:lang w:val="pt-BR"/>
        </w:rPr>
        <w:t>:</w:t>
      </w:r>
    </w:p>
    <w:p w:rsidR="006E5207" w:rsidRPr="00D524BC" w:rsidRDefault="006E5207" w:rsidP="006E5207">
      <w:pPr>
        <w:numPr>
          <w:ilvl w:val="1"/>
          <w:numId w:val="14"/>
        </w:numPr>
        <w:ind w:left="0" w:firstLine="426"/>
        <w:jc w:val="both"/>
        <w:rPr>
          <w:rFonts w:ascii="GHEA Grapalat" w:hAnsi="GHEA Grapalat" w:cs="GHEA Grapalat"/>
          <w:color w:val="000000"/>
          <w:sz w:val="20"/>
          <w:szCs w:val="20"/>
          <w:lang w:val="hy-AM"/>
        </w:rPr>
      </w:pPr>
      <w:r w:rsidRPr="00D524B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Pr="00D524BC" w:rsidRDefault="006E5207" w:rsidP="006E5207">
      <w:pPr>
        <w:numPr>
          <w:ilvl w:val="1"/>
          <w:numId w:val="14"/>
        </w:numPr>
        <w:ind w:left="0" w:firstLine="426"/>
        <w:jc w:val="both"/>
        <w:rPr>
          <w:rFonts w:ascii="GHEA Grapalat" w:hAnsi="GHEA Grapalat" w:cs="GHEA Grapalat"/>
          <w:sz w:val="20"/>
          <w:szCs w:val="20"/>
          <w:lang w:val="pt-BR"/>
        </w:rPr>
      </w:pPr>
      <w:r w:rsidRPr="00D524BC">
        <w:rPr>
          <w:rFonts w:ascii="GHEA Grapalat" w:hAnsi="GHEA Grapalat" w:cs="GHEA Grapalat"/>
          <w:sz w:val="20"/>
          <w:szCs w:val="20"/>
          <w:lang w:val="hy-AM"/>
        </w:rPr>
        <w:t>Վճարող Բանկի կողմից Պ</w:t>
      </w:r>
      <w:r w:rsidRPr="00D524BC">
        <w:rPr>
          <w:rFonts w:ascii="GHEA Grapalat" w:hAnsi="GHEA Grapalat" w:cs="GHEA Grapalat"/>
          <w:sz w:val="20"/>
          <w:szCs w:val="20"/>
          <w:lang w:val="pt-BR"/>
        </w:rPr>
        <w:t xml:space="preserve">ահանջագրում նշված գումարի վճարման հետևանքով </w:t>
      </w:r>
      <w:r w:rsidRPr="00D524BC">
        <w:rPr>
          <w:rFonts w:ascii="GHEA Grapalat" w:hAnsi="GHEA Grapalat" w:cs="GHEA Grapalat"/>
          <w:sz w:val="20"/>
          <w:szCs w:val="20"/>
          <w:lang w:val="hy-AM"/>
        </w:rPr>
        <w:t xml:space="preserve">Ընկերության </w:t>
      </w:r>
      <w:r w:rsidRPr="00D524BC">
        <w:rPr>
          <w:rFonts w:ascii="GHEA Grapalat" w:hAnsi="GHEA Grapalat" w:cs="GHEA Grapalat"/>
          <w:sz w:val="20"/>
          <w:szCs w:val="20"/>
          <w:lang w:val="pt-BR"/>
        </w:rPr>
        <w:t xml:space="preserve">առաջացած ռիսկերի (Ընկերության կրած վնասների) </w:t>
      </w:r>
      <w:r w:rsidRPr="00D524BC">
        <w:rPr>
          <w:rFonts w:ascii="GHEA Grapalat" w:hAnsi="GHEA Grapalat" w:cs="GHEA Grapalat"/>
          <w:sz w:val="20"/>
          <w:szCs w:val="20"/>
          <w:lang w:val="hy-AM"/>
        </w:rPr>
        <w:t xml:space="preserve">և բացասական հետևանքների </w:t>
      </w:r>
      <w:r w:rsidRPr="00D524BC">
        <w:rPr>
          <w:rFonts w:ascii="GHEA Grapalat" w:hAnsi="GHEA Grapalat" w:cs="GHEA Grapalat"/>
          <w:sz w:val="20"/>
          <w:szCs w:val="20"/>
          <w:lang w:val="pt-BR"/>
        </w:rPr>
        <w:t>համար Բանկը</w:t>
      </w:r>
      <w:r w:rsidRPr="00D524BC">
        <w:rPr>
          <w:rFonts w:ascii="GHEA Grapalat" w:hAnsi="GHEA Grapalat" w:cs="GHEA Grapalat"/>
          <w:sz w:val="20"/>
          <w:szCs w:val="20"/>
          <w:lang w:val="hy-AM"/>
        </w:rPr>
        <w:t xml:space="preserve"> որևէ</w:t>
      </w:r>
      <w:r w:rsidRPr="00D524BC">
        <w:rPr>
          <w:rFonts w:ascii="GHEA Grapalat" w:hAnsi="GHEA Grapalat" w:cs="GHEA Grapalat"/>
          <w:sz w:val="20"/>
          <w:szCs w:val="20"/>
          <w:lang w:val="pt-BR"/>
        </w:rPr>
        <w:t xml:space="preserve"> պատասխանատվություն չի կրում</w:t>
      </w:r>
      <w:r w:rsidRPr="00D524BC">
        <w:rPr>
          <w:rFonts w:ascii="GHEA Grapalat" w:hAnsi="GHEA Grapalat" w:cs="GHEA Grapalat"/>
          <w:sz w:val="20"/>
          <w:szCs w:val="20"/>
          <w:lang w:val="hy-AM"/>
        </w:rPr>
        <w:t>:</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Pr="00D524BC" w:rsidRDefault="006E5207" w:rsidP="006E5207">
      <w:pPr>
        <w:numPr>
          <w:ilvl w:val="1"/>
          <w:numId w:val="14"/>
        </w:numPr>
        <w:ind w:left="0" w:firstLine="426"/>
        <w:jc w:val="both"/>
        <w:rPr>
          <w:rFonts w:ascii="GHEA Grapalat" w:hAnsi="GHEA Grapalat" w:cs="GHEA Grapalat"/>
          <w:sz w:val="20"/>
          <w:szCs w:val="20"/>
          <w:lang w:val="pt-BR"/>
        </w:rPr>
      </w:pPr>
      <w:r w:rsidRPr="00D524BC">
        <w:rPr>
          <w:rFonts w:ascii="GHEA Grapalat" w:hAnsi="GHEA Grapalat" w:cs="GHEA Grapalat"/>
          <w:sz w:val="20"/>
          <w:szCs w:val="20"/>
          <w:lang w:val="hy-AM"/>
        </w:rPr>
        <w:t>Այն դեպքում</w:t>
      </w:r>
      <w:r w:rsidRPr="00D524BC">
        <w:rPr>
          <w:rFonts w:ascii="GHEA Grapalat" w:hAnsi="GHEA Grapalat" w:cs="GHEA Grapalat"/>
          <w:sz w:val="20"/>
          <w:szCs w:val="20"/>
          <w:lang w:val="pt-BR"/>
        </w:rPr>
        <w:t>,</w:t>
      </w:r>
      <w:r w:rsidRPr="00D524BC">
        <w:rPr>
          <w:rFonts w:ascii="GHEA Grapalat" w:hAnsi="GHEA Grapalat" w:cs="GHEA Grapalat"/>
          <w:sz w:val="20"/>
          <w:szCs w:val="20"/>
          <w:lang w:val="hy-AM"/>
        </w:rPr>
        <w:t xml:space="preserve"> երբ Ընկերության հաշվի միջոցները չեն բավարարում</w:t>
      </w:r>
      <w:r w:rsidRPr="00D524BC">
        <w:rPr>
          <w:rFonts w:ascii="GHEA Grapalat" w:hAnsi="GHEA Grapalat" w:cs="GHEA Grapalat"/>
          <w:sz w:val="20"/>
          <w:szCs w:val="20"/>
        </w:rPr>
        <w:t>՝</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Վճարող</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բանկը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վճարման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պահանջագիրը</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ստանալուց</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հետո՝</w:t>
      </w:r>
      <w:r w:rsidRPr="00D524BC">
        <w:rPr>
          <w:rFonts w:ascii="GHEA Grapalat" w:hAnsi="GHEA Grapalat" w:cs="GHEA Grapalat"/>
          <w:sz w:val="20"/>
          <w:szCs w:val="20"/>
          <w:lang w:val="pt-BR"/>
        </w:rPr>
        <w:t xml:space="preserve"> 2 (</w:t>
      </w:r>
      <w:r w:rsidRPr="00D524BC">
        <w:rPr>
          <w:rFonts w:ascii="GHEA Grapalat" w:hAnsi="GHEA Grapalat" w:cs="GHEA Grapalat"/>
          <w:sz w:val="20"/>
          <w:szCs w:val="20"/>
        </w:rPr>
        <w:t>երկու</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աշխատանքային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օրվա</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ընթացքում</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պետք</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է</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տեղեկացնի</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Պատվիրատուին՝</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գրավոր</w:t>
      </w:r>
      <w:r w:rsidRPr="00D524BC">
        <w:rPr>
          <w:rFonts w:ascii="GHEA Grapalat" w:hAnsi="GHEA Grapalat" w:cs="GHEA Grapalat"/>
          <w:sz w:val="20"/>
          <w:szCs w:val="20"/>
          <w:lang w:val="pt-BR"/>
        </w:rPr>
        <w:t xml:space="preserve"> </w:t>
      </w:r>
      <w:r w:rsidRPr="00D524BC">
        <w:rPr>
          <w:rFonts w:ascii="GHEA Grapalat" w:hAnsi="GHEA Grapalat" w:cs="GHEA Grapalat"/>
          <w:sz w:val="20"/>
          <w:szCs w:val="20"/>
        </w:rPr>
        <w:t>ձևով</w:t>
      </w:r>
      <w:r w:rsidRPr="00D524BC">
        <w:rPr>
          <w:rFonts w:ascii="GHEA Grapalat" w:hAnsi="GHEA Grapalat" w:cs="GHEA Grapalat"/>
          <w:sz w:val="20"/>
          <w:szCs w:val="20"/>
          <w:lang w:val="pt-BR"/>
        </w:rPr>
        <w:t>:</w:t>
      </w:r>
    </w:p>
    <w:p w:rsidR="006E5207" w:rsidRPr="00D524BC" w:rsidRDefault="006E5207" w:rsidP="006E5207">
      <w:pPr>
        <w:numPr>
          <w:ilvl w:val="1"/>
          <w:numId w:val="14"/>
        </w:numPr>
        <w:ind w:left="0" w:firstLine="426"/>
        <w:jc w:val="both"/>
        <w:rPr>
          <w:rFonts w:ascii="GHEA Grapalat" w:hAnsi="GHEA Grapalat" w:cs="GHEA Grapalat"/>
          <w:sz w:val="20"/>
          <w:szCs w:val="20"/>
          <w:lang w:val="pt-BR"/>
        </w:rPr>
      </w:pPr>
      <w:r w:rsidRPr="00D524BC">
        <w:rPr>
          <w:rFonts w:ascii="GHEA Grapalat" w:hAnsi="GHEA Grapalat" w:cs="GHEA Grapalat"/>
          <w:sz w:val="20"/>
          <w:szCs w:val="20"/>
          <w:lang w:val="pt-BR"/>
        </w:rPr>
        <w:t xml:space="preserve"> Սույն համաձայնագիրը և կից </w:t>
      </w:r>
      <w:r w:rsidRPr="00D524BC">
        <w:rPr>
          <w:rFonts w:ascii="GHEA Grapalat" w:hAnsi="GHEA Grapalat" w:cs="GHEA Grapalat"/>
          <w:sz w:val="20"/>
          <w:szCs w:val="20"/>
          <w:lang w:val="hy-AM"/>
        </w:rPr>
        <w:t>Պ</w:t>
      </w:r>
      <w:r w:rsidRPr="00D524B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Pr="00D524BC" w:rsidRDefault="006E5207" w:rsidP="006E5207">
      <w:pPr>
        <w:jc w:val="both"/>
        <w:rPr>
          <w:rFonts w:ascii="GHEA Grapalat" w:hAnsi="GHEA Grapalat" w:cs="GHEA Grapalat"/>
          <w:sz w:val="20"/>
          <w:szCs w:val="20"/>
          <w:lang w:val="hy-AM"/>
        </w:rPr>
      </w:pPr>
    </w:p>
    <w:p w:rsidR="006E5207" w:rsidRPr="00D524BC" w:rsidRDefault="006E5207" w:rsidP="006E5207">
      <w:pPr>
        <w:numPr>
          <w:ilvl w:val="0"/>
          <w:numId w:val="10"/>
        </w:numPr>
        <w:jc w:val="center"/>
        <w:rPr>
          <w:rFonts w:ascii="GHEA Grapalat" w:hAnsi="GHEA Grapalat" w:cs="GHEA Grapalat"/>
          <w:b/>
          <w:bCs/>
          <w:sz w:val="20"/>
          <w:szCs w:val="20"/>
        </w:rPr>
      </w:pPr>
      <w:r w:rsidRPr="00D524BC">
        <w:rPr>
          <w:rFonts w:ascii="GHEA Grapalat" w:hAnsi="GHEA Grapalat" w:cs="GHEA Grapalat"/>
          <w:b/>
          <w:bCs/>
          <w:sz w:val="20"/>
          <w:szCs w:val="20"/>
        </w:rPr>
        <w:t>Այլ պայմաններ</w:t>
      </w:r>
    </w:p>
    <w:p w:rsidR="006E5207" w:rsidRPr="00D524BC" w:rsidRDefault="006E5207" w:rsidP="006E5207">
      <w:pPr>
        <w:ind w:firstLine="567"/>
        <w:jc w:val="both"/>
        <w:rPr>
          <w:rFonts w:ascii="GHEA Grapalat" w:hAnsi="GHEA Grapalat" w:cs="GHEA Grapalat"/>
          <w:sz w:val="20"/>
          <w:szCs w:val="20"/>
        </w:rPr>
      </w:pPr>
      <w:r w:rsidRPr="00D524BC">
        <w:rPr>
          <w:rFonts w:ascii="GHEA Grapalat" w:hAnsi="GHEA Grapalat" w:cs="GHEA Grapalat"/>
          <w:sz w:val="20"/>
          <w:szCs w:val="20"/>
        </w:rPr>
        <w:lastRenderedPageBreak/>
        <w:t>2.1 Սույն համաձայնագիրը</w:t>
      </w:r>
      <w:r w:rsidRPr="00D524BC">
        <w:rPr>
          <w:rFonts w:ascii="GHEA Grapalat" w:hAnsi="GHEA Grapalat" w:cs="GHEA Grapalat"/>
          <w:sz w:val="20"/>
          <w:szCs w:val="20"/>
          <w:lang w:val="hy-AM"/>
        </w:rPr>
        <w:t xml:space="preserve"> և Պահանջագիրը անհետկանչելի են,</w:t>
      </w:r>
      <w:r w:rsidRPr="00D524BC">
        <w:rPr>
          <w:rFonts w:ascii="GHEA Grapalat" w:hAnsi="GHEA Grapalat" w:cs="GHEA Grapalat"/>
          <w:sz w:val="20"/>
          <w:szCs w:val="20"/>
        </w:rPr>
        <w:t xml:space="preserve"> ուժի մեջ </w:t>
      </w:r>
      <w:r w:rsidRPr="00D524BC">
        <w:rPr>
          <w:rFonts w:ascii="GHEA Grapalat" w:hAnsi="GHEA Grapalat" w:cs="GHEA Grapalat"/>
          <w:sz w:val="20"/>
          <w:szCs w:val="20"/>
          <w:lang w:val="hy-AM"/>
        </w:rPr>
        <w:t>են</w:t>
      </w:r>
      <w:r w:rsidRPr="00D524BC">
        <w:rPr>
          <w:rFonts w:ascii="GHEA Grapalat" w:hAnsi="GHEA Grapalat" w:cs="GHEA Grapalat"/>
          <w:sz w:val="20"/>
          <w:szCs w:val="20"/>
        </w:rPr>
        <w:t xml:space="preserve"> մտնում Ընկերության կողմից վավերացման պահից և ուժի մեջ</w:t>
      </w:r>
      <w:r w:rsidRPr="00D524BC">
        <w:rPr>
          <w:rFonts w:ascii="GHEA Grapalat" w:hAnsi="GHEA Grapalat" w:cs="GHEA Grapalat"/>
          <w:sz w:val="20"/>
          <w:szCs w:val="20"/>
          <w:lang w:val="hy-AM"/>
        </w:rPr>
        <w:t xml:space="preserve"> են մինչև </w:t>
      </w:r>
      <w:r w:rsidRPr="00D524BC">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Pr="00D524BC" w:rsidRDefault="006E5207" w:rsidP="006E5207">
      <w:pPr>
        <w:ind w:firstLine="567"/>
        <w:jc w:val="both"/>
        <w:rPr>
          <w:rFonts w:ascii="GHEA Grapalat" w:hAnsi="GHEA Grapalat" w:cs="GHEA Grapalat"/>
          <w:sz w:val="20"/>
          <w:szCs w:val="20"/>
          <w:lang w:val="hy-AM"/>
        </w:rPr>
      </w:pPr>
      <w:r w:rsidRPr="00D524B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D524BC" w:rsidRDefault="006E5207" w:rsidP="006E5207">
      <w:pPr>
        <w:ind w:firstLine="567"/>
        <w:jc w:val="both"/>
        <w:rPr>
          <w:rFonts w:ascii="GHEA Grapalat" w:hAnsi="GHEA Grapalat" w:cs="GHEA Grapalat"/>
          <w:sz w:val="20"/>
          <w:szCs w:val="20"/>
          <w:lang w:val="hy-AM"/>
        </w:rPr>
      </w:pPr>
    </w:p>
    <w:p w:rsidR="006E5207" w:rsidRPr="00D524BC" w:rsidRDefault="006E5207" w:rsidP="006E5207">
      <w:pPr>
        <w:ind w:firstLine="567"/>
        <w:jc w:val="center"/>
        <w:rPr>
          <w:rFonts w:ascii="GHEA Grapalat" w:hAnsi="GHEA Grapalat" w:cs="GHEA Grapalat"/>
          <w:sz w:val="20"/>
          <w:szCs w:val="20"/>
          <w:lang w:val="hy-AM"/>
        </w:rPr>
      </w:pPr>
      <w:r w:rsidRPr="00D524BC">
        <w:rPr>
          <w:rFonts w:ascii="GHEA Grapalat" w:hAnsi="GHEA Grapalat" w:cs="GHEA Grapalat"/>
          <w:b/>
          <w:sz w:val="20"/>
          <w:szCs w:val="20"/>
          <w:lang w:val="hy-AM"/>
        </w:rPr>
        <w:t>3. Ընկերության հասցեն, բանկային վավերապայմանները`</w:t>
      </w:r>
    </w:p>
    <w:p w:rsidR="006E5207" w:rsidRPr="00D524BC" w:rsidRDefault="006E5207" w:rsidP="006E5207">
      <w:pPr>
        <w:jc w:val="both"/>
        <w:rPr>
          <w:rFonts w:ascii="GHEA Grapalat" w:hAnsi="GHEA Grapalat" w:cs="GHEA Grapalat"/>
          <w:sz w:val="20"/>
          <w:szCs w:val="20"/>
          <w:u w:val="single"/>
          <w:lang w:val="hy-AM"/>
        </w:rPr>
      </w:pP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r w:rsidRPr="00D524BC">
        <w:rPr>
          <w:rFonts w:ascii="GHEA Grapalat" w:hAnsi="GHEA Grapalat" w:cs="GHEA Grapalat"/>
          <w:sz w:val="20"/>
          <w:szCs w:val="20"/>
          <w:u w:val="single"/>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 անվանումը</w:t>
      </w:r>
    </w:p>
    <w:p w:rsidR="006E5207" w:rsidRPr="00D524BC" w:rsidRDefault="006E5207" w:rsidP="006E5207">
      <w:pPr>
        <w:jc w:val="both"/>
        <w:rPr>
          <w:rFonts w:ascii="GHEA Grapalat" w:hAnsi="GHEA Grapalat"/>
          <w:sz w:val="20"/>
          <w:szCs w:val="20"/>
          <w:u w:val="single"/>
          <w:vertAlign w:val="superscript"/>
          <w:lang w:val="hy-AM"/>
        </w:rPr>
      </w:pPr>
      <w:r w:rsidRPr="00D524BC">
        <w:rPr>
          <w:rFonts w:ascii="GHEA Grapalat" w:hAnsi="GHEA Grapalat"/>
          <w:sz w:val="20"/>
          <w:szCs w:val="20"/>
          <w:vertAlign w:val="superscript"/>
          <w:lang w:val="hy-AM"/>
        </w:rPr>
        <w:t xml:space="preserve"> </w:t>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 հասցեն</w:t>
      </w:r>
    </w:p>
    <w:p w:rsidR="006E5207" w:rsidRPr="00D524BC" w:rsidRDefault="006E5207" w:rsidP="006E5207">
      <w:pPr>
        <w:jc w:val="both"/>
        <w:rPr>
          <w:rFonts w:ascii="GHEA Grapalat" w:hAnsi="GHEA Grapalat"/>
          <w:sz w:val="20"/>
          <w:szCs w:val="20"/>
          <w:u w:val="single"/>
          <w:vertAlign w:val="superscript"/>
          <w:lang w:val="hy-AM"/>
        </w:rPr>
      </w:pP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ընկերությանը սպասարկող բանկի անվանումը</w:t>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 բանկային հաշվեհամարը</w:t>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 հարկ վճարողի հաշվառման համարը</w:t>
      </w:r>
    </w:p>
    <w:p w:rsidR="006E5207" w:rsidRPr="00D524BC" w:rsidRDefault="006E5207" w:rsidP="006E5207">
      <w:pPr>
        <w:jc w:val="both"/>
        <w:rPr>
          <w:rFonts w:ascii="GHEA Grapalat" w:hAnsi="GHEA Grapalat"/>
          <w:sz w:val="20"/>
          <w:szCs w:val="20"/>
          <w:u w:val="single"/>
          <w:vertAlign w:val="superscript"/>
          <w:lang w:val="hy-AM"/>
        </w:rPr>
      </w:pP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r w:rsidRPr="00D524BC">
        <w:rPr>
          <w:rFonts w:ascii="GHEA Grapalat" w:hAnsi="GHEA Grapalat"/>
          <w:sz w:val="20"/>
          <w:szCs w:val="20"/>
          <w:u w:val="single"/>
          <w:vertAlign w:val="superscript"/>
          <w:lang w:val="hy-AM"/>
        </w:rPr>
        <w:tab/>
      </w:r>
    </w:p>
    <w:p w:rsidR="006E5207" w:rsidRPr="00D524BC" w:rsidRDefault="006E5207" w:rsidP="006E5207">
      <w:pPr>
        <w:jc w:val="both"/>
        <w:rPr>
          <w:rFonts w:ascii="GHEA Grapalat" w:hAnsi="GHEA Grapalat"/>
          <w:sz w:val="20"/>
          <w:szCs w:val="20"/>
          <w:vertAlign w:val="superscript"/>
          <w:lang w:val="hy-AM"/>
        </w:rPr>
      </w:pPr>
      <w:r w:rsidRPr="00D524BC">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Pr="00D524BC" w:rsidRDefault="006E5207" w:rsidP="006E5207">
      <w:pPr>
        <w:jc w:val="both"/>
        <w:rPr>
          <w:rFonts w:ascii="GHEA Grapalat" w:hAnsi="GHEA Grapalat"/>
          <w:sz w:val="20"/>
          <w:szCs w:val="20"/>
          <w:lang w:val="hy-AM"/>
        </w:rPr>
      </w:pPr>
      <w:r w:rsidRPr="00D524BC">
        <w:rPr>
          <w:rFonts w:ascii="GHEA Grapalat" w:hAnsi="GHEA Grapalat"/>
          <w:sz w:val="20"/>
          <w:szCs w:val="20"/>
          <w:lang w:val="hy-AM"/>
        </w:rPr>
        <w:t>Կ.Տ</w:t>
      </w:r>
    </w:p>
    <w:p w:rsidR="006E5207" w:rsidRPr="00D524BC" w:rsidRDefault="006E5207" w:rsidP="006E5207">
      <w:pPr>
        <w:jc w:val="both"/>
        <w:rPr>
          <w:rFonts w:ascii="GHEA Grapalat" w:hAnsi="GHEA Grapalat"/>
          <w:sz w:val="20"/>
          <w:szCs w:val="20"/>
          <w:lang w:val="hy-AM"/>
        </w:rPr>
      </w:pPr>
    </w:p>
    <w:p w:rsidR="006E5207" w:rsidRPr="00D524BC" w:rsidRDefault="006E5207" w:rsidP="006E5207">
      <w:pPr>
        <w:jc w:val="both"/>
        <w:rPr>
          <w:rFonts w:ascii="GHEA Grapalat" w:hAnsi="GHEA Grapalat"/>
          <w:sz w:val="20"/>
          <w:szCs w:val="20"/>
          <w:lang w:val="hy-AM"/>
        </w:rPr>
      </w:pPr>
      <w:r w:rsidRPr="00D524BC">
        <w:rPr>
          <w:rFonts w:ascii="GHEA Grapalat" w:hAnsi="GHEA Grapalat"/>
          <w:sz w:val="20"/>
          <w:szCs w:val="20"/>
          <w:lang w:val="hy-AM"/>
        </w:rPr>
        <w:t>Օր/ամիս/տարի</w:t>
      </w:r>
    </w:p>
    <w:p w:rsidR="006E5207" w:rsidRPr="00D524BC" w:rsidRDefault="006E5207" w:rsidP="006E5207">
      <w:pPr>
        <w:jc w:val="center"/>
        <w:rPr>
          <w:rFonts w:ascii="GHEA Grapalat" w:hAnsi="GHEA Grapalat" w:cs="GHEA Grapalat"/>
          <w:sz w:val="20"/>
          <w:szCs w:val="20"/>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524BC">
        <w:rPr>
          <w:rFonts w:ascii="GHEA Grapalat" w:hAnsi="GHEA Grapalat" w:cs="Sylfaen"/>
          <w:i/>
          <w:sz w:val="20"/>
          <w:szCs w:val="20"/>
          <w:lang w:val="hy-AM"/>
        </w:rPr>
        <w:t xml:space="preserve">* </w:t>
      </w:r>
      <w:r w:rsidRPr="00D524BC">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Pr="00D524BC" w:rsidRDefault="006E5207" w:rsidP="006E5207">
      <w:pPr>
        <w:pStyle w:val="33"/>
        <w:spacing w:line="240" w:lineRule="auto"/>
        <w:jc w:val="right"/>
        <w:rPr>
          <w:rFonts w:ascii="GHEA Grapalat" w:hAnsi="GHEA Grapalat"/>
          <w:b/>
          <w:lang w:val="hy-AM"/>
        </w:rPr>
      </w:pPr>
      <w:r w:rsidRPr="00D524BC">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RPr="00D524B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b/>
                <w:bCs/>
                <w:sz w:val="20"/>
                <w:szCs w:val="20"/>
                <w:lang w:val="hy-AM"/>
              </w:rPr>
            </w:pPr>
            <w:r w:rsidRPr="00D524BC">
              <w:rPr>
                <w:rFonts w:ascii="GHEA Grapalat" w:hAnsi="GHEA Grapalat" w:cs="Sylfaen"/>
                <w:sz w:val="20"/>
                <w:szCs w:val="20"/>
              </w:rPr>
              <w:lastRenderedPageBreak/>
              <w:t xml:space="preserve">1.                                                              </w:t>
            </w:r>
            <w:r w:rsidRPr="00D524BC">
              <w:rPr>
                <w:rFonts w:ascii="GHEA Grapalat" w:hAnsi="GHEA Grapalat" w:cs="Sylfaen"/>
                <w:b/>
                <w:bCs/>
                <w:sz w:val="20"/>
                <w:szCs w:val="20"/>
              </w:rPr>
              <w:t>ՎՃԱՐՄԱՆ</w:t>
            </w:r>
            <w:r w:rsidRPr="00D524BC">
              <w:rPr>
                <w:rFonts w:ascii="GHEA Grapalat" w:hAnsi="GHEA Grapalat" w:cs="Arial"/>
                <w:b/>
                <w:bCs/>
                <w:sz w:val="20"/>
                <w:szCs w:val="20"/>
              </w:rPr>
              <w:t xml:space="preserve"> </w:t>
            </w:r>
            <w:r w:rsidRPr="00D524BC">
              <w:rPr>
                <w:rFonts w:ascii="GHEA Grapalat" w:hAnsi="GHEA Grapalat" w:cs="Sylfaen"/>
                <w:b/>
                <w:bCs/>
                <w:sz w:val="20"/>
                <w:szCs w:val="20"/>
              </w:rPr>
              <w:t xml:space="preserve">ՊԱՀԱՆՋԱԳԻՐ* </w:t>
            </w:r>
          </w:p>
          <w:p w:rsidR="006E5207" w:rsidRPr="00D524BC" w:rsidRDefault="006E5207">
            <w:pPr>
              <w:jc w:val="center"/>
              <w:rPr>
                <w:rFonts w:ascii="GHEA Grapalat" w:hAnsi="GHEA Grapalat" w:cs="Arial"/>
                <w:bCs/>
                <w:i/>
                <w:sz w:val="20"/>
                <w:szCs w:val="20"/>
              </w:rPr>
            </w:pPr>
          </w:p>
        </w:tc>
      </w:tr>
      <w:tr w:rsidR="006E5207" w:rsidRPr="00D524B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lang w:val="hy-AM"/>
              </w:rPr>
            </w:pPr>
            <w:r w:rsidRPr="00D524BC">
              <w:rPr>
                <w:rFonts w:ascii="GHEA Grapalat" w:hAnsi="GHEA Grapalat" w:cs="Sylfaen"/>
                <w:sz w:val="20"/>
                <w:szCs w:val="20"/>
                <w:lang w:val="hy-AM"/>
              </w:rPr>
              <w:t>2</w:t>
            </w:r>
            <w:r w:rsidRPr="00D524BC">
              <w:rPr>
                <w:rFonts w:ascii="GHEA Grapalat" w:hAnsi="GHEA Grapalat" w:cs="Sylfaen"/>
                <w:sz w:val="20"/>
                <w:szCs w:val="20"/>
              </w:rPr>
              <w:t>.</w:t>
            </w:r>
            <w:r w:rsidRPr="00D524BC">
              <w:rPr>
                <w:rFonts w:ascii="GHEA Grapalat" w:hAnsi="GHEA Grapalat" w:cs="Sylfaen"/>
                <w:sz w:val="20"/>
                <w:szCs w:val="20"/>
                <w:lang w:val="hy-AM"/>
              </w:rPr>
              <w:t xml:space="preserve"> Թիվ </w:t>
            </w:r>
          </w:p>
        </w:tc>
      </w:tr>
      <w:tr w:rsidR="006E5207" w:rsidRPr="00D524BC"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rPr>
            </w:pPr>
            <w:r w:rsidRPr="00D524BC">
              <w:rPr>
                <w:rFonts w:ascii="GHEA Grapalat" w:hAnsi="GHEA Grapalat" w:cs="Sylfaen"/>
                <w:sz w:val="20"/>
                <w:szCs w:val="20"/>
                <w:lang w:val="hy-AM"/>
              </w:rPr>
              <w:t>3</w:t>
            </w:r>
            <w:r w:rsidRPr="00D524BC">
              <w:rPr>
                <w:rFonts w:ascii="GHEA Grapalat" w:hAnsi="GHEA Grapalat" w:cs="Sylfaen"/>
                <w:sz w:val="20"/>
                <w:szCs w:val="20"/>
              </w:rPr>
              <w:t>.                                                         Ներկայացման</w:t>
            </w:r>
            <w:r w:rsidRPr="00D524BC">
              <w:rPr>
                <w:rFonts w:ascii="GHEA Grapalat" w:hAnsi="GHEA Grapalat" w:cs="Arial"/>
                <w:sz w:val="20"/>
                <w:szCs w:val="20"/>
              </w:rPr>
              <w:t xml:space="preserve"> </w:t>
            </w:r>
            <w:r w:rsidRPr="00D524BC">
              <w:rPr>
                <w:rFonts w:ascii="GHEA Grapalat" w:hAnsi="GHEA Grapalat" w:cs="Sylfaen"/>
                <w:sz w:val="20"/>
                <w:szCs w:val="20"/>
              </w:rPr>
              <w:t>ամսաթիվը</w:t>
            </w:r>
            <w:r w:rsidRPr="00D524BC">
              <w:rPr>
                <w:rFonts w:ascii="GHEA Grapalat" w:hAnsi="GHEA Grapalat" w:cs="Arial"/>
                <w:sz w:val="20"/>
                <w:szCs w:val="20"/>
              </w:rPr>
              <w:t xml:space="preserve">` </w:t>
            </w:r>
            <w:r w:rsidRPr="00D524BC">
              <w:rPr>
                <w:rFonts w:ascii="GHEA Grapalat" w:hAnsi="GHEA Grapalat" w:cs="Tahoma"/>
                <w:color w:val="000000"/>
                <w:sz w:val="20"/>
                <w:szCs w:val="20"/>
              </w:rPr>
              <w:t xml:space="preserve">"___"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20___</w:t>
            </w:r>
            <w:r w:rsidRPr="00D524BC">
              <w:rPr>
                <w:rFonts w:ascii="GHEA Grapalat" w:hAnsi="GHEA Grapalat" w:cs="Sylfaen"/>
                <w:color w:val="000000"/>
                <w:sz w:val="20"/>
                <w:szCs w:val="20"/>
              </w:rPr>
              <w:t>թ.</w:t>
            </w:r>
          </w:p>
        </w:tc>
      </w:tr>
      <w:tr w:rsidR="006E5207" w:rsidRPr="00D524BC"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4</w:t>
            </w:r>
            <w:r w:rsidRPr="00D524BC">
              <w:rPr>
                <w:rFonts w:ascii="GHEA Grapalat" w:hAnsi="GHEA Grapalat" w:cs="Sylfaen"/>
                <w:sz w:val="20"/>
                <w:szCs w:val="20"/>
              </w:rPr>
              <w:t xml:space="preserve">. </w:t>
            </w:r>
            <w:r w:rsidRPr="00D524BC">
              <w:rPr>
                <w:rFonts w:ascii="GHEA Grapalat" w:hAnsi="GHEA Grapalat" w:cs="Sylfaen"/>
                <w:sz w:val="20"/>
                <w:szCs w:val="20"/>
                <w:lang w:val="hy-AM"/>
              </w:rPr>
              <w:t>Վճարողի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 </w:t>
            </w:r>
            <w:r w:rsidRPr="00D524BC">
              <w:rPr>
                <w:rFonts w:ascii="GHEA Grapalat" w:hAnsi="GHEA Grapalat" w:cs="Sylfaen"/>
                <w:sz w:val="20"/>
                <w:szCs w:val="20"/>
              </w:rPr>
              <w:t xml:space="preserve">(Ընկերություն </w:t>
            </w:r>
            <w:r w:rsidRPr="00D524BC">
              <w:rPr>
                <w:rFonts w:ascii="GHEA Grapalat" w:hAnsi="GHEA Grapalat" w:cs="Arial"/>
                <w:sz w:val="20"/>
                <w:szCs w:val="20"/>
              </w:rPr>
              <w:t>`</w:t>
            </w:r>
          </w:p>
        </w:tc>
      </w:tr>
      <w:tr w:rsidR="006E5207" w:rsidRPr="00D524BC"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5</w:t>
            </w:r>
            <w:r w:rsidRPr="00D524BC">
              <w:rPr>
                <w:rFonts w:ascii="GHEA Grapalat" w:hAnsi="GHEA Grapalat" w:cs="Sylfaen"/>
                <w:sz w:val="20"/>
                <w:szCs w:val="20"/>
              </w:rPr>
              <w:t>. Վճարողի</w:t>
            </w:r>
            <w:r w:rsidRPr="00D524BC">
              <w:rPr>
                <w:rFonts w:ascii="GHEA Grapalat" w:hAnsi="GHEA Grapalat" w:cs="Sylfaen"/>
                <w:sz w:val="20"/>
                <w:szCs w:val="20"/>
                <w:lang w:val="hy-AM"/>
              </w:rPr>
              <w:t xml:space="preserve">ն սպասարկող Ֆինանսական կազմակերպություն </w:t>
            </w:r>
            <w:r w:rsidRPr="00D524BC">
              <w:rPr>
                <w:rFonts w:ascii="GHEA Grapalat" w:hAnsi="GHEA Grapalat" w:cs="Sylfaen"/>
                <w:sz w:val="20"/>
                <w:szCs w:val="20"/>
              </w:rPr>
              <w:t>(</w:t>
            </w:r>
            <w:r w:rsidRPr="00D524BC">
              <w:rPr>
                <w:rFonts w:ascii="GHEA Grapalat" w:hAnsi="GHEA Grapalat" w:cs="Arial"/>
                <w:sz w:val="20"/>
                <w:szCs w:val="20"/>
              </w:rPr>
              <w:t xml:space="preserve"> </w:t>
            </w:r>
            <w:r w:rsidRPr="00D524BC">
              <w:rPr>
                <w:rFonts w:ascii="GHEA Grapalat" w:hAnsi="GHEA Grapalat" w:cs="Sylfaen"/>
                <w:sz w:val="20"/>
                <w:szCs w:val="20"/>
              </w:rPr>
              <w:t>բանկ)</w:t>
            </w:r>
            <w:r w:rsidRPr="00D524BC">
              <w:rPr>
                <w:rFonts w:ascii="GHEA Grapalat" w:hAnsi="GHEA Grapalat" w:cs="Arial"/>
                <w:sz w:val="20"/>
                <w:szCs w:val="20"/>
              </w:rPr>
              <w:t>`</w:t>
            </w:r>
          </w:p>
        </w:tc>
      </w:tr>
      <w:tr w:rsidR="006E5207" w:rsidRPr="00D524BC"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6</w:t>
            </w:r>
            <w:r w:rsidRPr="00D524BC">
              <w:rPr>
                <w:rFonts w:ascii="GHEA Grapalat" w:hAnsi="GHEA Grapalat" w:cs="Sylfaen"/>
                <w:sz w:val="20"/>
                <w:szCs w:val="20"/>
              </w:rPr>
              <w:t>. Վճարողի</w:t>
            </w:r>
            <w:r w:rsidRPr="00D524BC">
              <w:rPr>
                <w:rFonts w:ascii="GHEA Grapalat" w:hAnsi="GHEA Grapalat" w:cs="Sylfaen"/>
                <w:sz w:val="20"/>
                <w:szCs w:val="20"/>
                <w:lang w:val="hy-AM"/>
              </w:rPr>
              <w:t xml:space="preserve"> </w:t>
            </w:r>
            <w:r w:rsidRPr="00D524BC">
              <w:rPr>
                <w:rFonts w:ascii="GHEA Grapalat" w:hAnsi="GHEA Grapalat" w:cs="Sylfaen"/>
                <w:sz w:val="20"/>
                <w:szCs w:val="20"/>
              </w:rPr>
              <w:t>հաշվի</w:t>
            </w:r>
            <w:r w:rsidRPr="00D524BC">
              <w:rPr>
                <w:rFonts w:ascii="GHEA Grapalat" w:hAnsi="GHEA Grapalat" w:cs="Arial"/>
                <w:sz w:val="20"/>
                <w:szCs w:val="20"/>
              </w:rPr>
              <w:t xml:space="preserve"> </w:t>
            </w:r>
            <w:r w:rsidRPr="00D524BC">
              <w:rPr>
                <w:rFonts w:ascii="GHEA Grapalat" w:hAnsi="GHEA Grapalat" w:cs="Sylfaen"/>
                <w:sz w:val="20"/>
                <w:szCs w:val="20"/>
              </w:rPr>
              <w:t>համարը</w:t>
            </w:r>
            <w:r w:rsidRPr="00D524BC">
              <w:rPr>
                <w:rFonts w:ascii="GHEA Grapalat" w:hAnsi="GHEA Grapalat" w:cs="Arial"/>
                <w:sz w:val="20"/>
                <w:szCs w:val="20"/>
              </w:rPr>
              <w:t>`</w:t>
            </w:r>
          </w:p>
        </w:tc>
      </w:tr>
      <w:tr w:rsidR="006E5207" w:rsidRPr="00D524BC"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7</w:t>
            </w:r>
            <w:r w:rsidRPr="00D524BC">
              <w:rPr>
                <w:rFonts w:ascii="GHEA Grapalat" w:hAnsi="GHEA Grapalat" w:cs="Sylfaen"/>
                <w:sz w:val="20"/>
                <w:szCs w:val="20"/>
              </w:rPr>
              <w:t>. Վճարողի</w:t>
            </w:r>
            <w:r w:rsidRPr="00D524BC">
              <w:rPr>
                <w:rFonts w:ascii="GHEA Grapalat" w:hAnsi="GHEA Grapalat" w:cs="Arial"/>
                <w:sz w:val="20"/>
                <w:szCs w:val="20"/>
              </w:rPr>
              <w:t xml:space="preserve"> </w:t>
            </w:r>
            <w:r w:rsidRPr="00D524BC">
              <w:rPr>
                <w:rFonts w:ascii="GHEA Grapalat" w:hAnsi="GHEA Grapalat" w:cs="Sylfaen"/>
                <w:sz w:val="20"/>
                <w:szCs w:val="20"/>
              </w:rPr>
              <w:t>ՀՎՀՀ</w:t>
            </w:r>
            <w:r w:rsidRPr="00D524BC">
              <w:rPr>
                <w:rFonts w:ascii="GHEA Grapalat" w:hAnsi="GHEA Grapalat" w:cs="Arial"/>
                <w:sz w:val="20"/>
                <w:szCs w:val="20"/>
              </w:rPr>
              <w:t>`</w:t>
            </w:r>
          </w:p>
        </w:tc>
      </w:tr>
      <w:tr w:rsidR="006E5207" w:rsidRPr="00D524BC"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lang w:val="hy-AM"/>
              </w:rPr>
              <w:t>8</w:t>
            </w:r>
            <w:r w:rsidRPr="00D524BC">
              <w:rPr>
                <w:rFonts w:ascii="GHEA Grapalat" w:hAnsi="GHEA Grapalat" w:cs="Sylfaen"/>
                <w:sz w:val="20"/>
                <w:szCs w:val="20"/>
              </w:rPr>
              <w:t>. Վճարողի</w:t>
            </w:r>
            <w:r w:rsidRPr="00D524BC">
              <w:rPr>
                <w:rFonts w:ascii="GHEA Grapalat" w:hAnsi="GHEA Grapalat" w:cs="Arial"/>
                <w:sz w:val="20"/>
                <w:szCs w:val="20"/>
              </w:rPr>
              <w:t xml:space="preserve"> </w:t>
            </w:r>
            <w:r w:rsidRPr="00D524BC">
              <w:rPr>
                <w:rFonts w:ascii="GHEA Grapalat" w:hAnsi="GHEA Grapalat" w:cs="Sylfaen"/>
                <w:sz w:val="20"/>
                <w:szCs w:val="20"/>
              </w:rPr>
              <w:t>ՀԾՀ</w:t>
            </w:r>
            <w:r w:rsidRPr="00D524BC">
              <w:rPr>
                <w:rFonts w:ascii="GHEA Grapalat" w:hAnsi="GHEA Grapalat" w:cs="Arial"/>
                <w:sz w:val="20"/>
                <w:szCs w:val="20"/>
              </w:rPr>
              <w:t>`</w:t>
            </w:r>
          </w:p>
        </w:tc>
      </w:tr>
      <w:tr w:rsidR="00964032" w:rsidRPr="00D524BC" w:rsidTr="00DD0DA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64032" w:rsidRPr="00D524BC" w:rsidRDefault="00964032" w:rsidP="00964032">
            <w:pPr>
              <w:rPr>
                <w:rFonts w:ascii="GHEA Grapalat" w:hAnsi="GHEA Grapalat" w:cs="Arial"/>
                <w:sz w:val="20"/>
                <w:szCs w:val="20"/>
              </w:rPr>
            </w:pPr>
            <w:r w:rsidRPr="00D524BC">
              <w:rPr>
                <w:rFonts w:ascii="GHEA Grapalat" w:hAnsi="GHEA Grapalat" w:cs="Sylfaen"/>
                <w:sz w:val="20"/>
                <w:szCs w:val="20"/>
                <w:lang w:val="hy-AM"/>
              </w:rPr>
              <w:t>9</w:t>
            </w:r>
            <w:r w:rsidRPr="00D524BC">
              <w:rPr>
                <w:rFonts w:ascii="GHEA Grapalat" w:hAnsi="GHEA Grapalat" w:cs="Sylfaen"/>
                <w:sz w:val="20"/>
                <w:szCs w:val="20"/>
              </w:rPr>
              <w:t>. Շահառու</w:t>
            </w:r>
            <w:r w:rsidRPr="00D524BC">
              <w:rPr>
                <w:rFonts w:ascii="GHEA Grapalat" w:hAnsi="GHEA Grapalat" w:cs="Sylfaen"/>
                <w:sz w:val="20"/>
                <w:szCs w:val="20"/>
                <w:lang w:val="hy-AM"/>
              </w:rPr>
              <w:t>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 </w:t>
            </w:r>
            <w:r w:rsidRPr="00D524BC">
              <w:rPr>
                <w:rFonts w:ascii="GHEA Grapalat" w:hAnsi="GHEA Grapalat"/>
                <w:sz w:val="20"/>
                <w:szCs w:val="20"/>
                <w:lang w:val="hy-AM"/>
              </w:rPr>
              <w:t xml:space="preserve">&lt;&lt; ՀՀ Արարատի  մարզ </w:t>
            </w:r>
            <w:r w:rsidRPr="00D524BC">
              <w:rPr>
                <w:rFonts w:ascii="GHEA Grapalat" w:hAnsi="GHEA Grapalat"/>
                <w:sz w:val="20"/>
                <w:szCs w:val="20"/>
              </w:rPr>
              <w:t xml:space="preserve">Մրգավանի  </w:t>
            </w:r>
            <w:r w:rsidRPr="00D524BC">
              <w:rPr>
                <w:rFonts w:ascii="GHEA Grapalat" w:hAnsi="GHEA Grapalat"/>
                <w:sz w:val="20"/>
                <w:szCs w:val="20"/>
                <w:lang w:val="hy-AM"/>
              </w:rPr>
              <w:t>միջ</w:t>
            </w:r>
            <w:r w:rsidRPr="00D524BC">
              <w:rPr>
                <w:rFonts w:ascii="GHEA Grapalat" w:hAnsi="GHEA Grapalat"/>
                <w:sz w:val="20"/>
                <w:szCs w:val="20"/>
                <w:lang w:val="ru-RU"/>
              </w:rPr>
              <w:t>ն</w:t>
            </w:r>
            <w:r w:rsidRPr="00D524BC">
              <w:rPr>
                <w:rFonts w:ascii="GHEA Grapalat" w:hAnsi="GHEA Grapalat"/>
                <w:sz w:val="20"/>
                <w:szCs w:val="20"/>
                <w:lang w:val="hy-AM"/>
              </w:rPr>
              <w:t xml:space="preserve">  դպրոց &gt;&gt; ՊՈԱԿ</w:t>
            </w:r>
          </w:p>
        </w:tc>
      </w:tr>
      <w:tr w:rsidR="00964032" w:rsidRPr="00D524BC" w:rsidTr="00DD0DA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64032" w:rsidRPr="00D524BC" w:rsidRDefault="00964032" w:rsidP="00964032">
            <w:pPr>
              <w:rPr>
                <w:rFonts w:ascii="GHEA Grapalat" w:hAnsi="GHEA Grapalat" w:cs="Sylfaen"/>
                <w:sz w:val="20"/>
                <w:szCs w:val="20"/>
                <w:lang w:val="ru-RU"/>
              </w:rPr>
            </w:pPr>
            <w:r w:rsidRPr="00D524BC">
              <w:rPr>
                <w:rFonts w:ascii="GHEA Grapalat" w:hAnsi="GHEA Grapalat" w:cs="Sylfaen"/>
                <w:sz w:val="20"/>
                <w:szCs w:val="20"/>
                <w:lang w:val="ru-RU"/>
              </w:rPr>
              <w:t xml:space="preserve">10. </w:t>
            </w:r>
            <w:r w:rsidRPr="00D524BC">
              <w:rPr>
                <w:rFonts w:ascii="GHEA Grapalat" w:hAnsi="GHEA Grapalat" w:cs="Sylfaen"/>
                <w:sz w:val="20"/>
                <w:szCs w:val="20"/>
              </w:rPr>
              <w:t xml:space="preserve"> Շահառուի</w:t>
            </w:r>
            <w:r w:rsidRPr="00D524BC">
              <w:rPr>
                <w:rFonts w:ascii="GHEA Grapalat" w:hAnsi="GHEA Grapalat" w:cs="Arial"/>
                <w:sz w:val="20"/>
                <w:szCs w:val="20"/>
              </w:rPr>
              <w:t xml:space="preserve"> </w:t>
            </w:r>
            <w:r w:rsidRPr="00D524BC">
              <w:rPr>
                <w:rFonts w:ascii="GHEA Grapalat" w:hAnsi="GHEA Grapalat" w:cs="Sylfaen"/>
                <w:sz w:val="20"/>
                <w:szCs w:val="20"/>
              </w:rPr>
              <w:t xml:space="preserve"> ՀԾՀ</w:t>
            </w:r>
            <w:r w:rsidRPr="00D524BC">
              <w:rPr>
                <w:rFonts w:ascii="GHEA Grapalat" w:hAnsi="GHEA Grapalat" w:cs="Sylfaen"/>
                <w:sz w:val="20"/>
                <w:szCs w:val="20"/>
                <w:lang w:val="ru-RU"/>
              </w:rPr>
              <w:t xml:space="preserve"> (</w:t>
            </w:r>
            <w:r w:rsidRPr="00D524BC">
              <w:rPr>
                <w:rFonts w:ascii="GHEA Grapalat" w:hAnsi="GHEA Grapalat" w:cs="Sylfaen"/>
                <w:sz w:val="20"/>
                <w:szCs w:val="20"/>
                <w:lang w:val="hy-AM"/>
              </w:rPr>
              <w:t>չի լրացվում</w:t>
            </w:r>
            <w:r w:rsidRPr="00D524BC">
              <w:rPr>
                <w:rFonts w:ascii="GHEA Grapalat" w:hAnsi="GHEA Grapalat" w:cs="Sylfaen"/>
                <w:sz w:val="20"/>
                <w:szCs w:val="20"/>
                <w:lang w:val="ru-RU"/>
              </w:rPr>
              <w:t>)</w:t>
            </w:r>
          </w:p>
        </w:tc>
      </w:tr>
      <w:tr w:rsidR="00964032" w:rsidRPr="00D524BC" w:rsidTr="00DD0DA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64032" w:rsidRPr="00D524BC" w:rsidRDefault="00964032" w:rsidP="00964032">
            <w:pPr>
              <w:rPr>
                <w:rFonts w:ascii="GHEA Grapalat" w:hAnsi="GHEA Grapalat" w:cs="Arial"/>
                <w:sz w:val="20"/>
                <w:szCs w:val="20"/>
              </w:rPr>
            </w:pPr>
            <w:r w:rsidRPr="00D524BC">
              <w:rPr>
                <w:rFonts w:ascii="GHEA Grapalat" w:hAnsi="GHEA Grapalat" w:cs="Sylfaen"/>
                <w:sz w:val="20"/>
                <w:szCs w:val="20"/>
                <w:lang w:val="hy-AM"/>
              </w:rPr>
              <w:t>11</w:t>
            </w:r>
            <w:r w:rsidRPr="00D524BC">
              <w:rPr>
                <w:rFonts w:ascii="GHEA Grapalat" w:hAnsi="GHEA Grapalat" w:cs="Sylfaen"/>
                <w:sz w:val="20"/>
                <w:szCs w:val="20"/>
              </w:rPr>
              <w:t>. Շահառուի</w:t>
            </w:r>
            <w:r w:rsidRPr="00D524BC">
              <w:rPr>
                <w:rFonts w:ascii="GHEA Grapalat" w:hAnsi="GHEA Grapalat" w:cs="Arial"/>
                <w:sz w:val="20"/>
                <w:szCs w:val="20"/>
              </w:rPr>
              <w:t xml:space="preserve"> </w:t>
            </w:r>
            <w:r w:rsidRPr="00D524BC">
              <w:rPr>
                <w:rFonts w:ascii="GHEA Grapalat" w:hAnsi="GHEA Grapalat" w:cs="Sylfaen"/>
                <w:sz w:val="20"/>
                <w:szCs w:val="20"/>
              </w:rPr>
              <w:t>ՀՎՀՀ</w:t>
            </w:r>
            <w:r w:rsidRPr="00D524BC">
              <w:rPr>
                <w:rFonts w:ascii="GHEA Grapalat" w:hAnsi="GHEA Grapalat" w:cs="Arial"/>
                <w:sz w:val="20"/>
                <w:szCs w:val="20"/>
              </w:rPr>
              <w:t xml:space="preserve">` </w:t>
            </w:r>
            <w:r w:rsidRPr="00D524BC">
              <w:rPr>
                <w:rFonts w:ascii="GHEA Grapalat" w:hAnsi="GHEA Grapalat"/>
                <w:sz w:val="20"/>
                <w:lang w:val="hy-AM"/>
              </w:rPr>
              <w:t>042</w:t>
            </w:r>
            <w:r w:rsidRPr="00D524BC">
              <w:rPr>
                <w:rFonts w:ascii="GHEA Grapalat" w:hAnsi="GHEA Grapalat"/>
                <w:sz w:val="20"/>
              </w:rPr>
              <w:t>06828</w:t>
            </w:r>
          </w:p>
        </w:tc>
      </w:tr>
      <w:tr w:rsidR="00964032" w:rsidRPr="00D524BC" w:rsidTr="00DD0DA8">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64032" w:rsidRPr="00D524BC" w:rsidRDefault="00964032" w:rsidP="00964032">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2</w:t>
            </w:r>
            <w:r w:rsidRPr="00D524BC">
              <w:rPr>
                <w:rFonts w:ascii="GHEA Grapalat" w:hAnsi="GHEA Grapalat" w:cs="Sylfaen"/>
                <w:sz w:val="20"/>
                <w:szCs w:val="20"/>
              </w:rPr>
              <w:t>.Շահառուի</w:t>
            </w:r>
            <w:r w:rsidRPr="00D524BC">
              <w:rPr>
                <w:rFonts w:ascii="GHEA Grapalat" w:hAnsi="GHEA Grapalat" w:cs="Sylfaen"/>
                <w:sz w:val="20"/>
                <w:szCs w:val="20"/>
                <w:lang w:val="hy-AM"/>
              </w:rPr>
              <w:t>ն</w:t>
            </w:r>
            <w:r w:rsidRPr="00D524BC">
              <w:rPr>
                <w:rFonts w:ascii="GHEA Grapalat" w:hAnsi="GHEA Grapalat" w:cs="Arial"/>
                <w:sz w:val="20"/>
                <w:szCs w:val="20"/>
              </w:rPr>
              <w:t xml:space="preserve"> </w:t>
            </w:r>
            <w:r w:rsidRPr="00D524BC">
              <w:rPr>
                <w:rFonts w:ascii="GHEA Grapalat" w:hAnsi="GHEA Grapalat" w:cs="Sylfaen"/>
                <w:sz w:val="20"/>
                <w:szCs w:val="20"/>
                <w:lang w:val="hy-AM"/>
              </w:rPr>
              <w:t xml:space="preserve"> սպասարկող Ֆինանսական կազմակերպություն</w:t>
            </w:r>
            <w:r w:rsidRPr="00D524BC">
              <w:rPr>
                <w:rFonts w:ascii="GHEA Grapalat" w:hAnsi="GHEA Grapalat" w:cs="Sylfaen"/>
                <w:sz w:val="20"/>
                <w:szCs w:val="20"/>
              </w:rPr>
              <w:t xml:space="preserve"> (բանկ)</w:t>
            </w:r>
            <w:r w:rsidRPr="00D524BC">
              <w:rPr>
                <w:rFonts w:ascii="GHEA Grapalat" w:hAnsi="GHEA Grapalat" w:cs="Arial"/>
                <w:sz w:val="20"/>
                <w:szCs w:val="20"/>
              </w:rPr>
              <w:t xml:space="preserve">` </w:t>
            </w:r>
            <w:r w:rsidRPr="00D524BC">
              <w:rPr>
                <w:rFonts w:ascii="GHEA Grapalat" w:hAnsi="GHEA Grapalat"/>
                <w:sz w:val="20"/>
                <w:szCs w:val="20"/>
                <w:lang w:val="hy-AM"/>
              </w:rPr>
              <w:t xml:space="preserve"> </w:t>
            </w:r>
            <w:r w:rsidRPr="00D524BC">
              <w:rPr>
                <w:rFonts w:ascii="GHEA Grapalat" w:hAnsi="GHEA Grapalat" w:cs="Arial"/>
                <w:sz w:val="20"/>
                <w:szCs w:val="20"/>
              </w:rPr>
              <w:t>ՀՀ ՖՆ գործառնական վարչություն</w:t>
            </w:r>
          </w:p>
        </w:tc>
      </w:tr>
      <w:tr w:rsidR="00964032" w:rsidRPr="00D524BC" w:rsidTr="00DD0DA8">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964032" w:rsidRPr="00D524BC" w:rsidRDefault="00964032" w:rsidP="00964032">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3</w:t>
            </w:r>
            <w:r w:rsidRPr="00D524BC">
              <w:rPr>
                <w:rFonts w:ascii="GHEA Grapalat" w:hAnsi="GHEA Grapalat" w:cs="Sylfaen"/>
                <w:sz w:val="20"/>
                <w:szCs w:val="20"/>
              </w:rPr>
              <w:t>.Շահառուի</w:t>
            </w:r>
            <w:r w:rsidRPr="00D524BC">
              <w:rPr>
                <w:rFonts w:ascii="GHEA Grapalat" w:hAnsi="GHEA Grapalat" w:cs="Arial"/>
                <w:sz w:val="20"/>
                <w:szCs w:val="20"/>
              </w:rPr>
              <w:t xml:space="preserve"> </w:t>
            </w:r>
            <w:r w:rsidRPr="00D524BC">
              <w:rPr>
                <w:rFonts w:ascii="GHEA Grapalat" w:hAnsi="GHEA Grapalat" w:cs="Sylfaen"/>
                <w:sz w:val="20"/>
                <w:szCs w:val="20"/>
              </w:rPr>
              <w:t>հաշվի</w:t>
            </w:r>
            <w:r w:rsidRPr="00D524BC">
              <w:rPr>
                <w:rFonts w:ascii="GHEA Grapalat" w:hAnsi="GHEA Grapalat" w:cs="Arial"/>
                <w:sz w:val="20"/>
                <w:szCs w:val="20"/>
              </w:rPr>
              <w:t xml:space="preserve"> </w:t>
            </w:r>
            <w:r w:rsidRPr="00D524BC">
              <w:rPr>
                <w:rFonts w:ascii="GHEA Grapalat" w:hAnsi="GHEA Grapalat" w:cs="Sylfaen"/>
                <w:sz w:val="20"/>
                <w:szCs w:val="20"/>
              </w:rPr>
              <w:t>համարը</w:t>
            </w:r>
            <w:r w:rsidRPr="00D524BC">
              <w:rPr>
                <w:rFonts w:ascii="GHEA Grapalat" w:hAnsi="GHEA Grapalat" w:cs="Arial"/>
                <w:sz w:val="20"/>
                <w:szCs w:val="20"/>
              </w:rPr>
              <w:t xml:space="preserve"> (</w:t>
            </w:r>
            <w:r w:rsidRPr="00D524BC">
              <w:rPr>
                <w:rFonts w:ascii="GHEA Grapalat" w:hAnsi="GHEA Grapalat" w:cs="Sylfaen"/>
                <w:sz w:val="20"/>
                <w:szCs w:val="20"/>
              </w:rPr>
              <w:t>հշ</w:t>
            </w:r>
            <w:r w:rsidRPr="00D524BC">
              <w:rPr>
                <w:rFonts w:ascii="GHEA Grapalat" w:hAnsi="GHEA Grapalat" w:cs="Arial"/>
                <w:sz w:val="20"/>
                <w:szCs w:val="20"/>
              </w:rPr>
              <w:t xml:space="preserve">.N)  </w:t>
            </w:r>
            <w:r w:rsidRPr="00D524BC">
              <w:rPr>
                <w:rFonts w:ascii="GHEA Grapalat" w:hAnsi="GHEA Grapalat"/>
                <w:sz w:val="20"/>
                <w:szCs w:val="20"/>
              </w:rPr>
              <w:t>900418000353</w:t>
            </w:r>
          </w:p>
        </w:tc>
      </w:tr>
      <w:tr w:rsidR="006E5207" w:rsidRPr="00D524BC"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4</w:t>
            </w:r>
            <w:r w:rsidRPr="00D524BC">
              <w:rPr>
                <w:rFonts w:ascii="GHEA Grapalat" w:hAnsi="GHEA Grapalat" w:cs="Sylfaen"/>
                <w:sz w:val="20"/>
                <w:szCs w:val="20"/>
              </w:rPr>
              <w:t>.Գումարը</w:t>
            </w:r>
            <w:r w:rsidRPr="00D524BC">
              <w:rPr>
                <w:rFonts w:ascii="GHEA Grapalat" w:hAnsi="GHEA Grapalat" w:cs="Arial"/>
                <w:sz w:val="20"/>
                <w:szCs w:val="20"/>
              </w:rPr>
              <w:t xml:space="preserve"> </w:t>
            </w:r>
            <w:r w:rsidRPr="00D524BC">
              <w:rPr>
                <w:rFonts w:ascii="GHEA Grapalat" w:hAnsi="GHEA Grapalat" w:cs="Arial"/>
                <w:sz w:val="20"/>
                <w:szCs w:val="20"/>
                <w:lang w:val="ru-RU"/>
              </w:rPr>
              <w:t>(</w:t>
            </w:r>
            <w:r w:rsidRPr="00D524BC">
              <w:rPr>
                <w:rFonts w:ascii="GHEA Grapalat" w:hAnsi="GHEA Grapalat" w:cs="Sylfaen"/>
                <w:sz w:val="20"/>
                <w:szCs w:val="20"/>
              </w:rPr>
              <w:t>թվերով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Sylfaen"/>
                <w:sz w:val="20"/>
                <w:szCs w:val="20"/>
                <w:lang w:val="ru-RU"/>
              </w:rPr>
              <w:t>)</w:t>
            </w:r>
            <w:r w:rsidRPr="00D524BC">
              <w:rPr>
                <w:rFonts w:ascii="GHEA Grapalat" w:hAnsi="GHEA Grapalat" w:cs="Arial"/>
                <w:sz w:val="20"/>
                <w:szCs w:val="20"/>
              </w:rPr>
              <w:t>`</w:t>
            </w:r>
          </w:p>
        </w:tc>
      </w:tr>
      <w:tr w:rsidR="006E5207" w:rsidRPr="00D524BC"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15. </w:t>
            </w:r>
            <w:r w:rsidRPr="00D524BC">
              <w:rPr>
                <w:rFonts w:ascii="GHEA Grapalat" w:hAnsi="GHEA Grapalat" w:cs="Sylfaen"/>
                <w:sz w:val="20"/>
                <w:szCs w:val="20"/>
                <w:lang w:val="hy-AM"/>
              </w:rPr>
              <w:t xml:space="preserve">Ակցեպտավորված գումարը՝ </w:t>
            </w:r>
            <w:r w:rsidRPr="00D524BC">
              <w:rPr>
                <w:rFonts w:ascii="GHEA Grapalat" w:hAnsi="GHEA Grapalat" w:cs="Sylfaen"/>
                <w:sz w:val="20"/>
                <w:szCs w:val="20"/>
              </w:rPr>
              <w:t xml:space="preserve"> (թվերով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Sylfaen"/>
                <w:sz w:val="20"/>
                <w:szCs w:val="20"/>
                <w:lang w:val="hy-AM"/>
              </w:rPr>
              <w:t xml:space="preserve">  </w:t>
            </w:r>
            <w:r w:rsidRPr="00D524BC">
              <w:rPr>
                <w:rFonts w:ascii="GHEA Grapalat" w:hAnsi="GHEA Grapalat" w:cs="Sylfaen"/>
                <w:sz w:val="20"/>
                <w:szCs w:val="20"/>
              </w:rPr>
              <w:t>(</w:t>
            </w:r>
            <w:r w:rsidRPr="00D524BC">
              <w:rPr>
                <w:rFonts w:ascii="GHEA Grapalat" w:hAnsi="GHEA Grapalat" w:cs="Sylfaen"/>
                <w:sz w:val="20"/>
                <w:szCs w:val="20"/>
                <w:lang w:val="hy-AM"/>
              </w:rPr>
              <w:t>նախատեսված է նշված գումարի մասնակի ակցեպտի համար, որը չի կիրառվում</w:t>
            </w:r>
            <w:r w:rsidRPr="00D524BC">
              <w:rPr>
                <w:rFonts w:ascii="GHEA Grapalat" w:hAnsi="GHEA Grapalat" w:cs="Sylfaen"/>
                <w:sz w:val="20"/>
                <w:szCs w:val="20"/>
              </w:rPr>
              <w:t>)</w:t>
            </w:r>
          </w:p>
        </w:tc>
      </w:tr>
      <w:tr w:rsidR="006E5207" w:rsidRPr="00D524BC"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ru-RU"/>
              </w:rPr>
              <w:t>6</w:t>
            </w:r>
            <w:r w:rsidRPr="00D524BC">
              <w:rPr>
                <w:rFonts w:ascii="GHEA Grapalat" w:hAnsi="GHEA Grapalat" w:cs="Sylfaen"/>
                <w:sz w:val="20"/>
                <w:szCs w:val="20"/>
              </w:rPr>
              <w:t>.Արժույթը</w:t>
            </w:r>
            <w:r w:rsidRPr="00D524BC">
              <w:rPr>
                <w:rFonts w:ascii="GHEA Grapalat" w:hAnsi="GHEA Grapalat" w:cs="Arial"/>
                <w:sz w:val="20"/>
                <w:szCs w:val="20"/>
              </w:rPr>
              <w:t xml:space="preserve"> (</w:t>
            </w:r>
            <w:r w:rsidRPr="00D524BC">
              <w:rPr>
                <w:rFonts w:ascii="GHEA Grapalat" w:hAnsi="GHEA Grapalat" w:cs="Sylfaen"/>
                <w:sz w:val="20"/>
                <w:szCs w:val="20"/>
              </w:rPr>
              <w:t>բառերով</w:t>
            </w:r>
            <w:r w:rsidRPr="00D524BC">
              <w:rPr>
                <w:rFonts w:ascii="GHEA Grapalat" w:hAnsi="GHEA Grapalat" w:cs="Arial"/>
                <w:sz w:val="20"/>
                <w:szCs w:val="20"/>
              </w:rPr>
              <w:t xml:space="preserve"> </w:t>
            </w:r>
            <w:r w:rsidRPr="00D524BC">
              <w:rPr>
                <w:rFonts w:ascii="GHEA Grapalat" w:hAnsi="GHEA Grapalat" w:cs="Sylfaen"/>
                <w:sz w:val="20"/>
                <w:szCs w:val="20"/>
              </w:rPr>
              <w:t>և</w:t>
            </w:r>
            <w:r w:rsidRPr="00D524BC">
              <w:rPr>
                <w:rFonts w:ascii="GHEA Grapalat" w:hAnsi="GHEA Grapalat" w:cs="Arial"/>
                <w:sz w:val="20"/>
                <w:szCs w:val="20"/>
              </w:rPr>
              <w:t xml:space="preserve"> </w:t>
            </w:r>
            <w:r w:rsidRPr="00D524BC">
              <w:rPr>
                <w:rFonts w:ascii="GHEA Grapalat" w:hAnsi="GHEA Grapalat" w:cs="Sylfaen"/>
                <w:sz w:val="20"/>
                <w:szCs w:val="20"/>
              </w:rPr>
              <w:t>կոդով</w:t>
            </w:r>
            <w:r w:rsidRPr="00D524BC">
              <w:rPr>
                <w:rFonts w:ascii="GHEA Grapalat" w:hAnsi="GHEA Grapalat" w:cs="Arial"/>
                <w:sz w:val="20"/>
                <w:szCs w:val="20"/>
              </w:rPr>
              <w:t>)`</w:t>
            </w:r>
          </w:p>
        </w:tc>
      </w:tr>
      <w:tr w:rsidR="006E5207" w:rsidRPr="00D524BC"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D524BC" w:rsidRDefault="006E5207">
            <w:pPr>
              <w:rPr>
                <w:rFonts w:ascii="GHEA Grapalat" w:hAnsi="GHEA Grapalat" w:cs="Arial"/>
                <w:sz w:val="20"/>
                <w:szCs w:val="20"/>
                <w:lang w:val="hy-AM"/>
              </w:rPr>
            </w:pPr>
            <w:r w:rsidRPr="00D524BC">
              <w:rPr>
                <w:rFonts w:ascii="GHEA Grapalat" w:hAnsi="GHEA Grapalat" w:cs="Sylfaen"/>
                <w:sz w:val="20"/>
                <w:szCs w:val="20"/>
              </w:rPr>
              <w:t>1</w:t>
            </w:r>
            <w:r w:rsidRPr="00D524BC">
              <w:rPr>
                <w:rFonts w:ascii="GHEA Grapalat" w:hAnsi="GHEA Grapalat" w:cs="Sylfaen"/>
                <w:sz w:val="20"/>
                <w:szCs w:val="20"/>
                <w:lang w:val="hy-AM"/>
              </w:rPr>
              <w:t>7</w:t>
            </w:r>
            <w:r w:rsidRPr="00D524BC">
              <w:rPr>
                <w:rFonts w:ascii="GHEA Grapalat" w:hAnsi="GHEA Grapalat" w:cs="Sylfaen"/>
                <w:sz w:val="20"/>
                <w:szCs w:val="20"/>
              </w:rPr>
              <w:t>.Գործարքի</w:t>
            </w:r>
            <w:r w:rsidRPr="00D524BC">
              <w:rPr>
                <w:rFonts w:ascii="GHEA Grapalat" w:hAnsi="GHEA Grapalat" w:cs="Arial"/>
                <w:sz w:val="20"/>
                <w:szCs w:val="20"/>
              </w:rPr>
              <w:t xml:space="preserve"> (</w:t>
            </w:r>
            <w:r w:rsidRPr="00D524BC">
              <w:rPr>
                <w:rFonts w:ascii="GHEA Grapalat" w:hAnsi="GHEA Grapalat" w:cs="Sylfaen"/>
                <w:sz w:val="20"/>
                <w:szCs w:val="20"/>
              </w:rPr>
              <w:t>վճարման</w:t>
            </w:r>
            <w:r w:rsidRPr="00D524BC">
              <w:rPr>
                <w:rFonts w:ascii="GHEA Grapalat" w:hAnsi="GHEA Grapalat" w:cs="Arial"/>
                <w:sz w:val="20"/>
                <w:szCs w:val="20"/>
              </w:rPr>
              <w:t xml:space="preserve">) </w:t>
            </w:r>
            <w:r w:rsidRPr="00D524BC">
              <w:rPr>
                <w:rFonts w:ascii="GHEA Grapalat" w:hAnsi="GHEA Grapalat" w:cs="Sylfaen"/>
                <w:sz w:val="20"/>
                <w:szCs w:val="20"/>
              </w:rPr>
              <w:t>նպատակը</w:t>
            </w:r>
            <w:r w:rsidRPr="00D524BC">
              <w:rPr>
                <w:rFonts w:ascii="GHEA Grapalat" w:hAnsi="GHEA Grapalat" w:cs="Arial"/>
                <w:sz w:val="20"/>
                <w:szCs w:val="20"/>
              </w:rPr>
              <w:t>`</w:t>
            </w:r>
            <w:r w:rsidRPr="00D524BC">
              <w:rPr>
                <w:rFonts w:ascii="GHEA Grapalat" w:hAnsi="GHEA Grapalat" w:cs="Arial"/>
                <w:sz w:val="20"/>
                <w:szCs w:val="20"/>
                <w:lang w:val="hy-AM"/>
              </w:rPr>
              <w:t xml:space="preserve">  </w:t>
            </w:r>
            <w:r w:rsidRPr="00D524BC">
              <w:rPr>
                <w:rFonts w:ascii="GHEA Grapalat" w:hAnsi="GHEA Grapalat" w:cs="Sylfaen"/>
                <w:bCs/>
                <w:i/>
                <w:sz w:val="20"/>
                <w:szCs w:val="20"/>
              </w:rPr>
              <w:t>(որակավորման ապահովմ</w:t>
            </w:r>
            <w:r w:rsidRPr="00D524BC">
              <w:rPr>
                <w:rFonts w:ascii="GHEA Grapalat" w:hAnsi="GHEA Grapalat" w:cs="Sylfaen"/>
                <w:bCs/>
                <w:i/>
                <w:sz w:val="20"/>
                <w:szCs w:val="20"/>
                <w:lang w:val="hy-AM"/>
              </w:rPr>
              <w:t>ան համար</w:t>
            </w:r>
            <w:r w:rsidRPr="00D524BC">
              <w:rPr>
                <w:rFonts w:ascii="GHEA Grapalat" w:hAnsi="GHEA Grapalat" w:cs="Sylfaen"/>
                <w:bCs/>
                <w:i/>
                <w:sz w:val="20"/>
                <w:szCs w:val="20"/>
              </w:rPr>
              <w:t>)</w:t>
            </w:r>
          </w:p>
        </w:tc>
      </w:tr>
      <w:tr w:rsidR="006E5207" w:rsidRPr="00D524BC"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D524BC" w:rsidRDefault="006E5207">
            <w:pPr>
              <w:rPr>
                <w:rFonts w:ascii="GHEA Grapalat" w:hAnsi="GHEA Grapalat" w:cs="Arial"/>
                <w:sz w:val="20"/>
                <w:szCs w:val="20"/>
              </w:rPr>
            </w:pPr>
            <w:r w:rsidRPr="00D524BC">
              <w:rPr>
                <w:rFonts w:ascii="GHEA Grapalat" w:hAnsi="GHEA Grapalat" w:cs="Sylfaen"/>
                <w:sz w:val="20"/>
                <w:szCs w:val="20"/>
              </w:rPr>
              <w:t>1</w:t>
            </w:r>
            <w:r w:rsidRPr="00D524BC">
              <w:rPr>
                <w:rFonts w:ascii="GHEA Grapalat" w:hAnsi="GHEA Grapalat" w:cs="Sylfaen"/>
                <w:sz w:val="20"/>
                <w:szCs w:val="20"/>
                <w:lang w:val="hy-AM"/>
              </w:rPr>
              <w:t>8</w:t>
            </w:r>
            <w:r w:rsidRPr="00D524BC">
              <w:rPr>
                <w:rFonts w:ascii="GHEA Grapalat" w:hAnsi="GHEA Grapalat" w:cs="Sylfaen"/>
                <w:sz w:val="20"/>
                <w:szCs w:val="20"/>
              </w:rPr>
              <w:t xml:space="preserve">. </w:t>
            </w:r>
            <w:r w:rsidRPr="00D524BC">
              <w:rPr>
                <w:rFonts w:ascii="GHEA Grapalat" w:hAnsi="GHEA Grapalat" w:cs="Sylfaen"/>
                <w:sz w:val="20"/>
                <w:szCs w:val="20"/>
                <w:lang w:val="hy-AM"/>
              </w:rPr>
              <w:t xml:space="preserve">Վճարման կատարման հիմքերը՝ </w:t>
            </w:r>
            <w:r w:rsidRPr="00D524BC">
              <w:rPr>
                <w:rFonts w:ascii="GHEA Grapalat" w:hAnsi="GHEA Grapalat" w:cs="Sylfaen"/>
                <w:sz w:val="20"/>
                <w:szCs w:val="20"/>
              </w:rPr>
              <w:t>(</w:t>
            </w:r>
            <w:r w:rsidRPr="00D524BC">
              <w:rPr>
                <w:rFonts w:ascii="GHEA Grapalat" w:hAnsi="GHEA Grapalat" w:cs="Sylfaen"/>
                <w:sz w:val="20"/>
                <w:szCs w:val="20"/>
                <w:lang w:val="hy-AM"/>
              </w:rPr>
              <w:t>Փաստաթղթերի</w:t>
            </w:r>
            <w:r w:rsidRPr="00D524BC">
              <w:rPr>
                <w:rFonts w:ascii="GHEA Grapalat" w:hAnsi="GHEA Grapalat" w:cs="Arial"/>
                <w:sz w:val="20"/>
                <w:szCs w:val="20"/>
                <w:lang w:val="hy-AM"/>
              </w:rPr>
              <w:t xml:space="preserve"> անվանումը</w:t>
            </w:r>
            <w:r w:rsidRPr="00D524BC">
              <w:rPr>
                <w:rFonts w:ascii="GHEA Grapalat" w:hAnsi="GHEA Grapalat" w:cs="Arial"/>
                <w:sz w:val="20"/>
                <w:szCs w:val="20"/>
              </w:rPr>
              <w:t>,</w:t>
            </w:r>
            <w:r w:rsidRPr="00D524BC">
              <w:rPr>
                <w:rFonts w:ascii="GHEA Grapalat" w:hAnsi="GHEA Grapalat" w:cs="Arial"/>
                <w:sz w:val="20"/>
                <w:szCs w:val="20"/>
                <w:lang w:val="hy-AM"/>
              </w:rPr>
              <w:t xml:space="preserve"> այդ թվում՝ տուժանքի մասին համաձայնագիրը, </w:t>
            </w:r>
            <w:r w:rsidRPr="00D524BC">
              <w:rPr>
                <w:rFonts w:ascii="GHEA Grapalat" w:hAnsi="GHEA Grapalat" w:cs="Sylfaen"/>
                <w:sz w:val="20"/>
                <w:szCs w:val="20"/>
                <w:lang w:val="hy-AM"/>
              </w:rPr>
              <w:t>դրանց</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համարները</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պ</w:t>
            </w:r>
            <w:r w:rsidRPr="00D524BC">
              <w:rPr>
                <w:rFonts w:ascii="GHEA Grapalat" w:hAnsi="GHEA Grapalat" w:cs="Sylfaen"/>
                <w:sz w:val="20"/>
                <w:szCs w:val="20"/>
              </w:rPr>
              <w:t xml:space="preserve">այմանագրի </w:t>
            </w:r>
            <w:r w:rsidRPr="00D524BC">
              <w:rPr>
                <w:rFonts w:ascii="GHEA Grapalat" w:hAnsi="GHEA Grapalat" w:cs="Arial"/>
                <w:sz w:val="20"/>
                <w:szCs w:val="20"/>
              </w:rPr>
              <w:t xml:space="preserve"> </w:t>
            </w:r>
            <w:r w:rsidRPr="00D524BC">
              <w:rPr>
                <w:rFonts w:ascii="GHEA Grapalat" w:hAnsi="GHEA Grapalat" w:cs="Sylfaen"/>
                <w:sz w:val="20"/>
                <w:szCs w:val="20"/>
              </w:rPr>
              <w:t>ծածկագիրը</w:t>
            </w:r>
            <w:r w:rsidRPr="00D524BC">
              <w:rPr>
                <w:rFonts w:ascii="GHEA Grapalat" w:hAnsi="GHEA Grapalat" w:cs="Arial"/>
                <w:sz w:val="20"/>
                <w:szCs w:val="20"/>
                <w:lang w:val="hy-AM"/>
              </w:rPr>
              <w:t xml:space="preserve"> որի հիման վրա կատարվում է  գանձումը</w:t>
            </w:r>
            <w:r w:rsidRPr="00D524BC">
              <w:rPr>
                <w:rFonts w:ascii="GHEA Grapalat" w:hAnsi="GHEA Grapalat" w:cs="Arial"/>
                <w:sz w:val="20"/>
                <w:szCs w:val="20"/>
              </w:rPr>
              <w:t>)</w:t>
            </w:r>
            <w:r w:rsidRPr="00D524BC">
              <w:rPr>
                <w:rFonts w:ascii="GHEA Grapalat" w:hAnsi="GHEA Grapalat" w:cs="Sylfaen"/>
                <w:sz w:val="20"/>
                <w:szCs w:val="20"/>
              </w:rPr>
              <w:t>`</w:t>
            </w:r>
          </w:p>
        </w:tc>
      </w:tr>
      <w:tr w:rsidR="006E5207" w:rsidRPr="00D524BC"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Arial"/>
                <w:sz w:val="20"/>
                <w:szCs w:val="20"/>
                <w:lang w:val="hy-AM"/>
              </w:rPr>
            </w:pPr>
          </w:p>
        </w:tc>
      </w:tr>
      <w:tr w:rsidR="006E5207" w:rsidRPr="00D524BC"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sz w:val="20"/>
                <w:szCs w:val="20"/>
                <w:lang w:val="ru-RU"/>
              </w:rPr>
            </w:pPr>
            <w:r w:rsidRPr="00D524BC">
              <w:rPr>
                <w:rFonts w:ascii="GHEA Grapalat" w:hAnsi="GHEA Grapalat" w:cs="Sylfaen"/>
                <w:sz w:val="20"/>
                <w:szCs w:val="20"/>
                <w:lang w:val="hy-AM"/>
              </w:rPr>
              <w:t xml:space="preserve">19. Վճարման պայմանները՝                        </w:t>
            </w:r>
            <w:r w:rsidR="0069073C" w:rsidRPr="00D524BC">
              <w:rPr>
                <w:rFonts w:ascii="GHEA Grapalat" w:hAnsi="GHEA Grapalat" w:cs="Sylfaen"/>
                <w:sz w:val="20"/>
                <w:szCs w:val="20"/>
                <w:lang w:val="hy-AM"/>
              </w:rPr>
              <w:t xml:space="preserve">        &lt;ակցեպտավորված վճարում&gt;</w:t>
            </w:r>
          </w:p>
        </w:tc>
      </w:tr>
      <w:tr w:rsidR="006E5207" w:rsidRPr="00D524BC"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D524BC" w:rsidRDefault="006E5207">
            <w:pPr>
              <w:rPr>
                <w:rFonts w:ascii="GHEA Grapalat" w:hAnsi="GHEA Grapalat" w:cs="Sylfaen"/>
                <w:sz w:val="20"/>
                <w:szCs w:val="20"/>
                <w:lang w:val="ru-RU"/>
              </w:rPr>
            </w:pPr>
            <w:r w:rsidRPr="00D524BC">
              <w:rPr>
                <w:rFonts w:ascii="GHEA Grapalat" w:hAnsi="GHEA Grapalat" w:cs="Sylfaen"/>
                <w:sz w:val="20"/>
                <w:szCs w:val="20"/>
                <w:lang w:val="hy-AM"/>
              </w:rPr>
              <w:t xml:space="preserve">20. Առդիր էջերի քանակը՝    </w:t>
            </w:r>
            <w:r w:rsidRPr="00D524BC">
              <w:rPr>
                <w:rFonts w:ascii="GHEA Grapalat" w:hAnsi="GHEA Grapalat" w:cs="Arial"/>
                <w:sz w:val="20"/>
                <w:szCs w:val="20"/>
              </w:rPr>
              <w:t xml:space="preserve">--- </w:t>
            </w:r>
            <w:r w:rsidRPr="00D524BC">
              <w:rPr>
                <w:rFonts w:ascii="GHEA Grapalat" w:hAnsi="GHEA Grapalat" w:cs="Arial"/>
                <w:sz w:val="20"/>
                <w:szCs w:val="20"/>
                <w:lang w:val="hy-AM"/>
              </w:rPr>
              <w:t xml:space="preserve">    </w:t>
            </w:r>
            <w:r w:rsidR="0069073C" w:rsidRPr="00D524BC">
              <w:rPr>
                <w:rFonts w:ascii="GHEA Grapalat" w:hAnsi="GHEA Grapalat" w:cs="Sylfaen"/>
                <w:sz w:val="20"/>
                <w:szCs w:val="20"/>
              </w:rPr>
              <w:t>էջ</w:t>
            </w:r>
          </w:p>
        </w:tc>
      </w:tr>
      <w:tr w:rsidR="006E5207" w:rsidRPr="00D524BC"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Courier New" w:hAnsi="Courier New" w:cs="Courier New"/>
                <w:sz w:val="20"/>
                <w:szCs w:val="20"/>
              </w:rPr>
              <w:t> </w:t>
            </w:r>
            <w:r w:rsidRPr="00D524BC">
              <w:rPr>
                <w:rFonts w:ascii="GHEA Grapalat" w:hAnsi="GHEA Grapalat" w:cs="Arial"/>
                <w:sz w:val="20"/>
                <w:szCs w:val="20"/>
                <w:lang w:val="hy-AM"/>
              </w:rPr>
              <w:t>22</w:t>
            </w:r>
            <w:r w:rsidRPr="00D524BC">
              <w:rPr>
                <w:rFonts w:ascii="GHEA Grapalat" w:hAnsi="GHEA Grapalat" w:cs="Arial"/>
                <w:sz w:val="20"/>
                <w:szCs w:val="20"/>
              </w:rPr>
              <w:t>.</w:t>
            </w:r>
            <w:r w:rsidRPr="00D524BC">
              <w:rPr>
                <w:rFonts w:ascii="GHEA Grapalat" w:hAnsi="GHEA Grapalat" w:cs="Sylfaen"/>
                <w:sz w:val="20"/>
                <w:szCs w:val="20"/>
              </w:rPr>
              <w:t>ա. Շահառուի ստորագրությունները</w:t>
            </w: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Tahoma"/>
                <w:color w:val="000000"/>
                <w:sz w:val="20"/>
                <w:szCs w:val="20"/>
              </w:rPr>
            </w:pPr>
            <w:r w:rsidRPr="00D524BC">
              <w:rPr>
                <w:rFonts w:ascii="GHEA Grapalat" w:hAnsi="GHEA Grapalat" w:cs="Tahoma"/>
                <w:color w:val="000000"/>
                <w:sz w:val="20"/>
                <w:szCs w:val="20"/>
              </w:rPr>
              <w:t>/____________________/</w:t>
            </w: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Tahoma"/>
                <w:color w:val="000000"/>
                <w:sz w:val="20"/>
                <w:szCs w:val="20"/>
              </w:rPr>
              <w:t>/____________________/</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lang w:val="hy-AM"/>
              </w:rPr>
              <w:t>22</w:t>
            </w:r>
            <w:r w:rsidRPr="00D524BC">
              <w:rPr>
                <w:rFonts w:ascii="GHEA Grapalat" w:hAnsi="GHEA Grapalat" w:cs="Sylfaen"/>
                <w:sz w:val="20"/>
                <w:szCs w:val="20"/>
              </w:rPr>
              <w:t>.բ.</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Կ.Տ.</w:t>
            </w:r>
          </w:p>
          <w:p w:rsidR="006E5207" w:rsidRPr="00D524BC"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Arial"/>
                <w:sz w:val="20"/>
                <w:szCs w:val="20"/>
                <w:lang w:val="hy-AM"/>
              </w:rPr>
              <w:t>2</w:t>
            </w:r>
            <w:r w:rsidRPr="00D524BC">
              <w:rPr>
                <w:rFonts w:ascii="GHEA Grapalat" w:hAnsi="GHEA Grapalat" w:cs="Arial"/>
                <w:sz w:val="20"/>
                <w:szCs w:val="20"/>
              </w:rPr>
              <w:t>1.</w:t>
            </w:r>
            <w:r w:rsidRPr="00D524BC">
              <w:rPr>
                <w:rFonts w:ascii="GHEA Grapalat" w:hAnsi="GHEA Grapalat" w:cs="Sylfaen"/>
                <w:sz w:val="20"/>
                <w:szCs w:val="20"/>
              </w:rPr>
              <w:t xml:space="preserve">ա. </w:t>
            </w:r>
            <w:r w:rsidRPr="00D524BC">
              <w:rPr>
                <w:rFonts w:ascii="Courier New" w:hAnsi="Courier New" w:cs="Courier New"/>
                <w:sz w:val="20"/>
                <w:szCs w:val="20"/>
              </w:rPr>
              <w:t> </w:t>
            </w:r>
            <w:r w:rsidRPr="00D524BC">
              <w:rPr>
                <w:rFonts w:ascii="GHEA Grapalat" w:hAnsi="GHEA Grapalat" w:cs="Sylfaen"/>
                <w:sz w:val="20"/>
                <w:szCs w:val="20"/>
              </w:rPr>
              <w:t>Վճարողի ստորագրությունները`</w:t>
            </w:r>
          </w:p>
          <w:p w:rsidR="006E5207" w:rsidRPr="00D524BC" w:rsidRDefault="006E5207">
            <w:pPr>
              <w:jc w:val="right"/>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Tahoma"/>
                <w:color w:val="000000"/>
                <w:sz w:val="20"/>
                <w:szCs w:val="20"/>
              </w:rPr>
              <w:t xml:space="preserve">                                               /____________________/</w:t>
            </w: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Tahoma"/>
                <w:color w:val="000000"/>
                <w:sz w:val="20"/>
                <w:szCs w:val="20"/>
              </w:rPr>
              <w:t>/____________________/</w:t>
            </w:r>
          </w:p>
          <w:p w:rsidR="006E5207" w:rsidRPr="00D524BC" w:rsidRDefault="006E5207">
            <w:pPr>
              <w:jc w:val="right"/>
              <w:rPr>
                <w:rFonts w:ascii="GHEA Grapalat" w:hAnsi="GHEA Grapalat" w:cs="Sylfaen"/>
                <w:sz w:val="20"/>
                <w:szCs w:val="20"/>
              </w:rPr>
            </w:pPr>
          </w:p>
          <w:p w:rsidR="006E5207" w:rsidRPr="00D524BC" w:rsidRDefault="006E5207">
            <w:pPr>
              <w:jc w:val="right"/>
              <w:rPr>
                <w:rFonts w:ascii="GHEA Grapalat" w:hAnsi="GHEA Grapalat" w:cs="Sylfaen"/>
                <w:sz w:val="20"/>
                <w:szCs w:val="20"/>
              </w:rPr>
            </w:pPr>
            <w:r w:rsidRPr="00D524BC">
              <w:rPr>
                <w:rFonts w:ascii="GHEA Grapalat" w:hAnsi="GHEA Grapalat" w:cs="Sylfaen"/>
                <w:sz w:val="20"/>
                <w:szCs w:val="20"/>
                <w:lang w:val="hy-AM"/>
              </w:rPr>
              <w:t>2</w:t>
            </w:r>
            <w:r w:rsidRPr="00D524BC">
              <w:rPr>
                <w:rFonts w:ascii="GHEA Grapalat" w:hAnsi="GHEA Grapalat" w:cs="Sylfaen"/>
                <w:sz w:val="20"/>
                <w:szCs w:val="20"/>
              </w:rPr>
              <w:t>1.բ.                                                                    Կ.Տ.</w:t>
            </w:r>
          </w:p>
          <w:p w:rsidR="006E5207" w:rsidRPr="00D524BC" w:rsidRDefault="006E5207">
            <w:pPr>
              <w:jc w:val="right"/>
              <w:rPr>
                <w:rFonts w:ascii="GHEA Grapalat" w:hAnsi="GHEA Grapalat" w:cs="Sylfaen"/>
                <w:sz w:val="20"/>
                <w:szCs w:val="20"/>
              </w:rPr>
            </w:pPr>
          </w:p>
        </w:tc>
      </w:tr>
      <w:tr w:rsidR="006E5207" w:rsidRPr="00D524BC"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rPr>
              <w:t>2</w:t>
            </w:r>
            <w:r w:rsidRPr="00D524BC">
              <w:rPr>
                <w:rFonts w:ascii="GHEA Grapalat" w:hAnsi="GHEA Grapalat" w:cs="Tahoma"/>
                <w:color w:val="000000"/>
                <w:sz w:val="20"/>
                <w:szCs w:val="20"/>
                <w:lang w:val="hy-AM"/>
              </w:rPr>
              <w:t>4</w:t>
            </w:r>
            <w:r w:rsidRPr="00D524BC">
              <w:rPr>
                <w:rFonts w:ascii="GHEA Grapalat" w:hAnsi="GHEA Grapalat" w:cs="Tahoma"/>
                <w:color w:val="000000"/>
                <w:sz w:val="20"/>
                <w:szCs w:val="20"/>
              </w:rPr>
              <w:t xml:space="preserve">.ա.   </w:t>
            </w:r>
            <w:r w:rsidRPr="00D524BC">
              <w:rPr>
                <w:rFonts w:ascii="GHEA Grapalat" w:hAnsi="GHEA Grapalat" w:cs="Tahoma"/>
                <w:color w:val="000000"/>
                <w:sz w:val="20"/>
                <w:szCs w:val="20"/>
                <w:lang w:val="hy-AM"/>
              </w:rPr>
              <w:t>Շահառուին  սպասարկող ֆինանսական կազմակերպություն</w:t>
            </w:r>
            <w:r w:rsidRPr="00D524BC">
              <w:rPr>
                <w:rFonts w:ascii="GHEA Grapalat" w:hAnsi="GHEA Grapalat" w:cs="Tahoma"/>
                <w:color w:val="000000"/>
                <w:sz w:val="20"/>
                <w:szCs w:val="20"/>
              </w:rPr>
              <w:t xml:space="preserve"> </w:t>
            </w:r>
          </w:p>
          <w:p w:rsidR="006E5207" w:rsidRPr="00D524BC" w:rsidRDefault="006E5207">
            <w:pPr>
              <w:rPr>
                <w:rFonts w:ascii="GHEA Grapalat" w:hAnsi="GHEA Grapalat" w:cs="Tahoma"/>
                <w:color w:val="000000"/>
                <w:sz w:val="20"/>
                <w:szCs w:val="20"/>
                <w:lang w:val="hy-AM"/>
              </w:rPr>
            </w:pPr>
            <w:r w:rsidRPr="00D524BC">
              <w:rPr>
                <w:rFonts w:ascii="GHEA Grapalat" w:hAnsi="GHEA Grapalat" w:cs="Tahoma"/>
                <w:color w:val="000000"/>
                <w:sz w:val="20"/>
                <w:szCs w:val="20"/>
              </w:rPr>
              <w:t xml:space="preserve">                             </w:t>
            </w:r>
            <w:r w:rsidRPr="00D524BC">
              <w:rPr>
                <w:rFonts w:ascii="GHEA Grapalat" w:hAnsi="GHEA Grapalat" w:cs="Tahoma"/>
                <w:color w:val="000000"/>
                <w:sz w:val="20"/>
                <w:szCs w:val="20"/>
                <w:lang w:val="hy-AM"/>
              </w:rPr>
              <w:t xml:space="preserve">                 </w:t>
            </w:r>
          </w:p>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lang w:val="hy-AM"/>
              </w:rPr>
              <w:t xml:space="preserve">                                                 </w:t>
            </w:r>
            <w:r w:rsidRPr="00D524BC">
              <w:rPr>
                <w:rFonts w:ascii="GHEA Grapalat" w:hAnsi="GHEA Grapalat" w:cs="Tahoma"/>
                <w:color w:val="000000"/>
                <w:sz w:val="20"/>
                <w:szCs w:val="20"/>
              </w:rPr>
              <w:t xml:space="preserve">   /____________________/</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/ստորագրություն/</w:t>
            </w:r>
          </w:p>
          <w:p w:rsidR="006E5207" w:rsidRPr="00D524BC" w:rsidRDefault="006E5207">
            <w:pPr>
              <w:rPr>
                <w:rFonts w:ascii="GHEA Grapalat" w:hAnsi="GHEA Grapalat" w:cs="Tahoma"/>
                <w:color w:val="000000"/>
                <w:sz w:val="20"/>
                <w:szCs w:val="20"/>
              </w:rPr>
            </w:pPr>
          </w:p>
          <w:p w:rsidR="006E5207" w:rsidRPr="00D524BC"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Pr="00D524BC" w:rsidRDefault="006E5207">
            <w:pPr>
              <w:rPr>
                <w:rFonts w:ascii="GHEA Grapalat" w:hAnsi="GHEA Grapalat" w:cs="Tahoma"/>
                <w:color w:val="000000"/>
                <w:sz w:val="20"/>
                <w:szCs w:val="20"/>
              </w:rPr>
            </w:pPr>
            <w:r w:rsidRPr="00D524BC">
              <w:rPr>
                <w:rFonts w:ascii="GHEA Grapalat" w:hAnsi="GHEA Grapalat" w:cs="Tahoma"/>
                <w:color w:val="000000"/>
                <w:sz w:val="20"/>
                <w:szCs w:val="20"/>
              </w:rPr>
              <w:t>2</w:t>
            </w:r>
            <w:r w:rsidRPr="00D524BC">
              <w:rPr>
                <w:rFonts w:ascii="GHEA Grapalat" w:hAnsi="GHEA Grapalat" w:cs="Tahoma"/>
                <w:color w:val="000000"/>
                <w:sz w:val="20"/>
                <w:szCs w:val="20"/>
                <w:lang w:val="hy-AM"/>
              </w:rPr>
              <w:t>3</w:t>
            </w:r>
            <w:r w:rsidRPr="00D524BC">
              <w:rPr>
                <w:rFonts w:ascii="GHEA Grapalat" w:hAnsi="GHEA Grapalat" w:cs="Tahoma"/>
                <w:color w:val="000000"/>
                <w:sz w:val="20"/>
                <w:szCs w:val="20"/>
              </w:rPr>
              <w:t xml:space="preserve">.ա.   </w:t>
            </w:r>
            <w:r w:rsidRPr="00D524BC">
              <w:rPr>
                <w:rFonts w:ascii="GHEA Grapalat" w:hAnsi="GHEA Grapalat" w:cs="Tahoma"/>
                <w:color w:val="000000"/>
                <w:sz w:val="20"/>
                <w:szCs w:val="20"/>
                <w:lang w:val="hy-AM"/>
              </w:rPr>
              <w:t>Վճարողին  սպասարկող ֆինանսական կազմակերպություն</w:t>
            </w:r>
            <w:r w:rsidRPr="00D524BC">
              <w:rPr>
                <w:rFonts w:ascii="GHEA Grapalat" w:hAnsi="GHEA Grapalat" w:cs="Tahoma"/>
                <w:color w:val="000000"/>
                <w:sz w:val="20"/>
                <w:szCs w:val="20"/>
              </w:rPr>
              <w:t xml:space="preserve"> </w:t>
            </w: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p>
          <w:p w:rsidR="006E5207" w:rsidRPr="00D524BC" w:rsidRDefault="006E5207">
            <w:pPr>
              <w:jc w:val="right"/>
              <w:rPr>
                <w:rFonts w:ascii="GHEA Grapalat" w:hAnsi="GHEA Grapalat" w:cs="Tahoma"/>
                <w:color w:val="000000"/>
                <w:sz w:val="20"/>
                <w:szCs w:val="20"/>
              </w:rPr>
            </w:pPr>
            <w:r w:rsidRPr="00D524BC">
              <w:rPr>
                <w:rFonts w:ascii="GHEA Grapalat" w:hAnsi="GHEA Grapalat" w:cs="Tahoma"/>
                <w:color w:val="000000"/>
                <w:sz w:val="20"/>
                <w:szCs w:val="20"/>
              </w:rPr>
              <w:t>/____________________/</w:t>
            </w:r>
          </w:p>
          <w:p w:rsidR="006E5207" w:rsidRPr="00D524BC" w:rsidRDefault="006E5207">
            <w:pPr>
              <w:jc w:val="center"/>
              <w:rPr>
                <w:rFonts w:ascii="GHEA Grapalat" w:hAnsi="GHEA Grapalat" w:cs="Sylfaen"/>
                <w:sz w:val="20"/>
                <w:szCs w:val="20"/>
              </w:rPr>
            </w:pPr>
            <w:r w:rsidRPr="00D524BC">
              <w:rPr>
                <w:rFonts w:ascii="GHEA Grapalat" w:hAnsi="GHEA Grapalat" w:cs="Tahoma"/>
                <w:color w:val="000000"/>
                <w:sz w:val="20"/>
                <w:szCs w:val="20"/>
              </w:rPr>
              <w:t xml:space="preserve">                                                   </w:t>
            </w:r>
            <w:r w:rsidRPr="00D524BC">
              <w:rPr>
                <w:rFonts w:ascii="GHEA Grapalat" w:hAnsi="GHEA Grapalat" w:cs="Sylfaen"/>
                <w:sz w:val="20"/>
                <w:szCs w:val="20"/>
              </w:rPr>
              <w:t>/ստորագրություն/</w:t>
            </w:r>
          </w:p>
          <w:p w:rsidR="006E5207" w:rsidRPr="00D524BC" w:rsidRDefault="006E5207">
            <w:pPr>
              <w:jc w:val="right"/>
              <w:rPr>
                <w:rFonts w:ascii="GHEA Grapalat" w:hAnsi="GHEA Grapalat" w:cs="Arial"/>
                <w:sz w:val="20"/>
                <w:szCs w:val="20"/>
                <w:lang w:val="hy-AM"/>
              </w:rPr>
            </w:pPr>
          </w:p>
        </w:tc>
      </w:tr>
      <w:tr w:rsidR="006E5207" w:rsidRPr="00D524BC"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24.բ.                                                       Կ.Տ.</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Tahoma"/>
                <w:color w:val="000000"/>
                <w:sz w:val="20"/>
                <w:szCs w:val="20"/>
              </w:rPr>
              <w:t xml:space="preserve"> </w:t>
            </w:r>
            <w:r w:rsidRPr="00D524BC">
              <w:rPr>
                <w:rFonts w:ascii="GHEA Grapalat" w:hAnsi="GHEA Grapalat" w:cs="Sylfaen"/>
                <w:sz w:val="20"/>
                <w:szCs w:val="20"/>
              </w:rPr>
              <w:t>2</w:t>
            </w:r>
            <w:r w:rsidRPr="00D524BC">
              <w:rPr>
                <w:rFonts w:ascii="GHEA Grapalat" w:hAnsi="GHEA Grapalat" w:cs="Sylfaen"/>
                <w:sz w:val="20"/>
                <w:szCs w:val="20"/>
                <w:lang w:val="hy-AM"/>
              </w:rPr>
              <w:t>4</w:t>
            </w:r>
            <w:r w:rsidRPr="00D524BC">
              <w:rPr>
                <w:rFonts w:ascii="GHEA Grapalat" w:hAnsi="GHEA Grapalat" w:cs="Sylfaen"/>
                <w:sz w:val="20"/>
                <w:szCs w:val="20"/>
              </w:rPr>
              <w:t>.</w:t>
            </w:r>
            <w:r w:rsidRPr="00D524BC">
              <w:rPr>
                <w:rFonts w:ascii="GHEA Grapalat" w:hAnsi="GHEA Grapalat" w:cs="Sylfaen"/>
                <w:sz w:val="20"/>
                <w:szCs w:val="20"/>
                <w:lang w:val="hy-AM"/>
              </w:rPr>
              <w:t>գ</w:t>
            </w:r>
            <w:r w:rsidRPr="00D524BC">
              <w:rPr>
                <w:rFonts w:ascii="GHEA Grapalat" w:hAnsi="GHEA Grapalat" w:cs="Tahoma"/>
                <w:color w:val="000000"/>
                <w:sz w:val="20"/>
                <w:szCs w:val="20"/>
              </w:rPr>
              <w:t xml:space="preserve">                                                 "___"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 xml:space="preserve">20___ </w:t>
            </w:r>
            <w:r w:rsidRPr="00D524BC">
              <w:rPr>
                <w:rFonts w:ascii="GHEA Grapalat" w:hAnsi="GHEA Grapalat" w:cs="Sylfaen"/>
                <w:color w:val="000000"/>
                <w:sz w:val="20"/>
                <w:szCs w:val="20"/>
              </w:rPr>
              <w:t>թ.</w:t>
            </w:r>
            <w:r w:rsidRPr="00D524BC">
              <w:rPr>
                <w:rFonts w:ascii="GHEA Grapalat" w:hAnsi="GHEA Grapalat" w:cs="Sylfaen"/>
                <w:sz w:val="20"/>
                <w:szCs w:val="20"/>
              </w:rPr>
              <w:t xml:space="preserve"> </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23.բ.                                                                 Կ.Տ.    </w:t>
            </w:r>
          </w:p>
          <w:p w:rsidR="006E5207" w:rsidRPr="00D524BC" w:rsidRDefault="006E5207">
            <w:pPr>
              <w:rPr>
                <w:rFonts w:ascii="GHEA Grapalat" w:hAnsi="GHEA Grapalat" w:cs="Sylfaen"/>
                <w:sz w:val="20"/>
                <w:szCs w:val="20"/>
              </w:rPr>
            </w:pPr>
          </w:p>
          <w:p w:rsidR="006E5207" w:rsidRPr="00D524BC" w:rsidRDefault="006E5207">
            <w:pPr>
              <w:rPr>
                <w:rFonts w:ascii="GHEA Grapalat" w:hAnsi="GHEA Grapalat" w:cs="Sylfaen"/>
                <w:sz w:val="20"/>
                <w:szCs w:val="20"/>
              </w:rPr>
            </w:pPr>
            <w:r w:rsidRPr="00D524BC">
              <w:rPr>
                <w:rFonts w:ascii="GHEA Grapalat" w:hAnsi="GHEA Grapalat" w:cs="Sylfaen"/>
                <w:sz w:val="20"/>
                <w:szCs w:val="20"/>
              </w:rPr>
              <w:t xml:space="preserve">                     </w:t>
            </w:r>
          </w:p>
          <w:p w:rsidR="006E5207" w:rsidRPr="00D524BC" w:rsidRDefault="006E5207">
            <w:pPr>
              <w:rPr>
                <w:rFonts w:ascii="GHEA Grapalat" w:hAnsi="GHEA Grapalat" w:cs="Sylfaen"/>
                <w:color w:val="000000"/>
                <w:sz w:val="20"/>
                <w:szCs w:val="20"/>
              </w:rPr>
            </w:pPr>
            <w:r w:rsidRPr="00D524BC">
              <w:rPr>
                <w:rFonts w:ascii="GHEA Grapalat" w:hAnsi="GHEA Grapalat" w:cs="Sylfaen"/>
                <w:sz w:val="20"/>
                <w:szCs w:val="20"/>
              </w:rPr>
              <w:t>23.</w:t>
            </w:r>
            <w:r w:rsidRPr="00D524BC">
              <w:rPr>
                <w:rFonts w:ascii="GHEA Grapalat" w:hAnsi="GHEA Grapalat" w:cs="Sylfaen"/>
                <w:sz w:val="20"/>
                <w:szCs w:val="20"/>
                <w:lang w:val="hy-AM"/>
              </w:rPr>
              <w:t>գ</w:t>
            </w:r>
            <w:r w:rsidRPr="00D524BC">
              <w:rPr>
                <w:rFonts w:ascii="GHEA Grapalat" w:hAnsi="GHEA Grapalat" w:cs="Sylfaen"/>
                <w:sz w:val="20"/>
                <w:szCs w:val="20"/>
              </w:rPr>
              <w:t xml:space="preserve">.Կատարման ամսաթիվը`           </w:t>
            </w:r>
            <w:r w:rsidRPr="00D524BC">
              <w:rPr>
                <w:rFonts w:ascii="GHEA Grapalat" w:hAnsi="GHEA Grapalat" w:cs="Tahoma"/>
                <w:color w:val="000000"/>
                <w:sz w:val="20"/>
                <w:szCs w:val="20"/>
              </w:rPr>
              <w:t xml:space="preserve">"___" </w:t>
            </w:r>
            <w:r w:rsidRPr="00D524BC">
              <w:rPr>
                <w:rFonts w:ascii="GHEA Grapalat" w:hAnsi="GHEA Grapalat" w:cs="Sylfaen"/>
                <w:color w:val="000000"/>
                <w:sz w:val="20"/>
                <w:szCs w:val="20"/>
              </w:rPr>
              <w:t xml:space="preserve">___ </w:t>
            </w:r>
            <w:r w:rsidRPr="00D524BC">
              <w:rPr>
                <w:rFonts w:ascii="GHEA Grapalat" w:hAnsi="GHEA Grapalat" w:cs="Tahoma"/>
                <w:color w:val="000000"/>
                <w:sz w:val="20"/>
                <w:szCs w:val="20"/>
              </w:rPr>
              <w:t>20___</w:t>
            </w:r>
            <w:r w:rsidRPr="00D524BC">
              <w:rPr>
                <w:rFonts w:ascii="GHEA Grapalat" w:hAnsi="GHEA Grapalat" w:cs="Sylfaen"/>
                <w:color w:val="000000"/>
                <w:sz w:val="20"/>
                <w:szCs w:val="20"/>
              </w:rPr>
              <w:t>թ.</w:t>
            </w:r>
          </w:p>
          <w:p w:rsidR="006E5207" w:rsidRPr="00D524BC" w:rsidRDefault="006E5207">
            <w:pPr>
              <w:rPr>
                <w:rFonts w:ascii="GHEA Grapalat" w:hAnsi="GHEA Grapalat" w:cs="Sylfaen"/>
                <w:color w:val="000000"/>
                <w:sz w:val="20"/>
                <w:szCs w:val="20"/>
              </w:rPr>
            </w:pPr>
          </w:p>
          <w:p w:rsidR="006E5207" w:rsidRPr="00D524BC" w:rsidRDefault="006E5207">
            <w:pPr>
              <w:rPr>
                <w:rFonts w:ascii="GHEA Grapalat" w:hAnsi="GHEA Grapalat" w:cs="Sylfaen"/>
                <w:sz w:val="20"/>
                <w:szCs w:val="20"/>
              </w:rPr>
            </w:pPr>
          </w:p>
          <w:p w:rsidR="006E5207" w:rsidRPr="00D524BC" w:rsidRDefault="006E5207">
            <w:pPr>
              <w:jc w:val="right"/>
              <w:rPr>
                <w:rFonts w:ascii="GHEA Grapalat" w:hAnsi="GHEA Grapalat" w:cs="Arial"/>
                <w:sz w:val="20"/>
                <w:szCs w:val="20"/>
              </w:rPr>
            </w:pPr>
          </w:p>
        </w:tc>
      </w:tr>
    </w:tbl>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D524BC"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524B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Pr="00D524BC" w:rsidRDefault="006E5207" w:rsidP="006E5207">
      <w:pPr>
        <w:jc w:val="center"/>
        <w:rPr>
          <w:rFonts w:ascii="GHEA Grapalat" w:hAnsi="GHEA Grapalat"/>
          <w:b/>
          <w:sz w:val="22"/>
          <w:szCs w:val="22"/>
          <w:lang w:val="nl-NL"/>
        </w:rPr>
      </w:pPr>
      <w:r w:rsidRPr="00D524BC">
        <w:rPr>
          <w:rFonts w:ascii="GHEA Grapalat" w:hAnsi="GHEA Grapalat"/>
          <w:b/>
          <w:lang w:val="hy-AM"/>
        </w:rPr>
        <w:br w:type="page"/>
      </w:r>
      <w:r w:rsidRPr="00D524BC">
        <w:rPr>
          <w:rFonts w:ascii="GHEA Grapalat" w:hAnsi="GHEA Grapalat"/>
          <w:b/>
          <w:sz w:val="22"/>
          <w:szCs w:val="22"/>
          <w:lang w:val="hy-AM"/>
        </w:rPr>
        <w:lastRenderedPageBreak/>
        <w:t>Վճարման</w:t>
      </w:r>
      <w:r w:rsidRPr="00D524BC">
        <w:rPr>
          <w:rFonts w:ascii="GHEA Grapalat" w:hAnsi="GHEA Grapalat"/>
          <w:b/>
          <w:sz w:val="22"/>
          <w:szCs w:val="22"/>
          <w:lang w:val="nl-NL"/>
        </w:rPr>
        <w:t xml:space="preserve"> </w:t>
      </w:r>
      <w:r w:rsidRPr="00D524BC">
        <w:rPr>
          <w:rFonts w:ascii="GHEA Grapalat" w:hAnsi="GHEA Grapalat"/>
          <w:b/>
          <w:sz w:val="22"/>
          <w:szCs w:val="22"/>
          <w:lang w:val="hy-AM"/>
        </w:rPr>
        <w:t>պահանջագրի</w:t>
      </w:r>
      <w:r w:rsidRPr="00D524BC">
        <w:rPr>
          <w:rFonts w:ascii="GHEA Grapalat" w:hAnsi="GHEA Grapalat"/>
          <w:b/>
          <w:sz w:val="22"/>
          <w:szCs w:val="22"/>
          <w:lang w:val="nl-NL"/>
        </w:rPr>
        <w:t xml:space="preserve"> </w:t>
      </w:r>
      <w:r w:rsidRPr="00D524BC">
        <w:rPr>
          <w:rFonts w:ascii="GHEA Grapalat" w:hAnsi="GHEA Grapalat"/>
          <w:b/>
          <w:sz w:val="22"/>
          <w:szCs w:val="22"/>
          <w:lang w:val="hy-AM"/>
        </w:rPr>
        <w:t>պարտադիր</w:t>
      </w:r>
      <w:r w:rsidRPr="00D524BC">
        <w:rPr>
          <w:rFonts w:ascii="GHEA Grapalat" w:hAnsi="GHEA Grapalat"/>
          <w:b/>
          <w:sz w:val="22"/>
          <w:szCs w:val="22"/>
          <w:lang w:val="nl-NL"/>
        </w:rPr>
        <w:t xml:space="preserve"> </w:t>
      </w:r>
      <w:r w:rsidRPr="00D524BC">
        <w:rPr>
          <w:rFonts w:ascii="GHEA Grapalat" w:hAnsi="GHEA Grapalat"/>
          <w:b/>
          <w:sz w:val="22"/>
          <w:szCs w:val="22"/>
          <w:lang w:val="hy-AM"/>
        </w:rPr>
        <w:t>վավերապայմանները</w:t>
      </w:r>
      <w:r w:rsidRPr="00D524BC">
        <w:rPr>
          <w:rFonts w:ascii="GHEA Grapalat" w:hAnsi="GHEA Grapalat"/>
          <w:b/>
          <w:sz w:val="22"/>
          <w:szCs w:val="22"/>
          <w:lang w:val="nl-NL"/>
        </w:rPr>
        <w:t xml:space="preserve"> </w:t>
      </w:r>
      <w:r w:rsidRPr="00D524BC">
        <w:rPr>
          <w:rFonts w:ascii="GHEA Grapalat" w:hAnsi="GHEA Grapalat"/>
          <w:b/>
          <w:sz w:val="22"/>
          <w:szCs w:val="22"/>
          <w:lang w:val="hy-AM"/>
        </w:rPr>
        <w:t>և</w:t>
      </w:r>
      <w:r w:rsidRPr="00D524BC">
        <w:rPr>
          <w:rFonts w:ascii="GHEA Grapalat" w:hAnsi="GHEA Grapalat"/>
          <w:b/>
          <w:sz w:val="22"/>
          <w:szCs w:val="22"/>
          <w:lang w:val="nl-NL"/>
        </w:rPr>
        <w:t xml:space="preserve"> </w:t>
      </w:r>
      <w:r w:rsidRPr="00D524BC">
        <w:rPr>
          <w:rFonts w:ascii="GHEA Grapalat" w:hAnsi="GHEA Grapalat"/>
          <w:b/>
          <w:sz w:val="22"/>
          <w:szCs w:val="22"/>
          <w:lang w:val="hy-AM"/>
        </w:rPr>
        <w:t>լրացման</w:t>
      </w:r>
      <w:r w:rsidRPr="00D524BC">
        <w:rPr>
          <w:rFonts w:ascii="GHEA Grapalat" w:hAnsi="GHEA Grapalat"/>
          <w:b/>
          <w:sz w:val="22"/>
          <w:szCs w:val="22"/>
          <w:lang w:val="nl-NL"/>
        </w:rPr>
        <w:t xml:space="preserve"> </w:t>
      </w:r>
      <w:r w:rsidRPr="00D524BC">
        <w:rPr>
          <w:rFonts w:ascii="GHEA Grapalat" w:hAnsi="GHEA Grapalat"/>
          <w:b/>
          <w:sz w:val="22"/>
          <w:szCs w:val="22"/>
          <w:lang w:val="hy-AM"/>
        </w:rPr>
        <w:t>ուղեցույցը</w:t>
      </w:r>
    </w:p>
    <w:p w:rsidR="006E5207" w:rsidRPr="00D524BC"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both"/>
              <w:rPr>
                <w:rFonts w:ascii="GHEA Grapalat" w:hAnsi="GHEA Grapalat"/>
                <w:sz w:val="20"/>
                <w:szCs w:val="20"/>
              </w:rPr>
            </w:pPr>
            <w:r w:rsidRPr="00D524B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Նշված դաշտի/</w:t>
            </w:r>
          </w:p>
          <w:p w:rsidR="006E5207" w:rsidRPr="00D524BC" w:rsidRDefault="006E5207">
            <w:pPr>
              <w:jc w:val="center"/>
              <w:rPr>
                <w:rFonts w:ascii="GHEA Grapalat" w:hAnsi="GHEA Grapalat"/>
                <w:b/>
                <w:sz w:val="20"/>
                <w:szCs w:val="20"/>
              </w:rPr>
            </w:pPr>
            <w:r w:rsidRPr="00D524B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lang w:val="hy-AM"/>
              </w:rPr>
            </w:pPr>
            <w:r w:rsidRPr="00D524BC">
              <w:rPr>
                <w:rFonts w:ascii="GHEA Grapalat" w:hAnsi="GHEA Grapalat"/>
                <w:b/>
                <w:sz w:val="20"/>
                <w:szCs w:val="20"/>
              </w:rPr>
              <w:t>Վավերապայմանի լրացման պահանջը</w:t>
            </w:r>
            <w:r w:rsidRPr="00D524BC">
              <w:rPr>
                <w:rFonts w:ascii="GHEA Grapalat" w:hAnsi="GHEA Grapalat"/>
                <w:b/>
                <w:sz w:val="20"/>
                <w:szCs w:val="20"/>
                <w:lang w:val="hy-AM"/>
              </w:rPr>
              <w:t xml:space="preserve"> </w:t>
            </w:r>
          </w:p>
          <w:p w:rsidR="006E5207" w:rsidRPr="00D524BC" w:rsidRDefault="006E5207">
            <w:pPr>
              <w:jc w:val="center"/>
              <w:rPr>
                <w:rFonts w:ascii="GHEA Grapalat" w:hAnsi="GHEA Grapalat"/>
                <w:b/>
                <w:sz w:val="20"/>
                <w:szCs w:val="20"/>
              </w:rPr>
            </w:pPr>
            <w:r w:rsidRPr="00D524BC">
              <w:rPr>
                <w:rFonts w:ascii="GHEA Grapalat" w:hAnsi="GHEA Grapalat"/>
                <w:b/>
                <w:sz w:val="20"/>
                <w:szCs w:val="20"/>
              </w:rPr>
              <w:t>(</w:t>
            </w:r>
            <w:r w:rsidRPr="00D524BC">
              <w:rPr>
                <w:rFonts w:ascii="GHEA Grapalat" w:hAnsi="GHEA Grapalat"/>
                <w:b/>
                <w:sz w:val="20"/>
                <w:szCs w:val="20"/>
                <w:lang w:val="hy-AM"/>
              </w:rPr>
              <w:t>գնումների գործընթացի հետ կապված</w:t>
            </w:r>
            <w:r w:rsidRPr="00D524B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Վավերապայմանը</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 xml:space="preserve">լրացնող կողմը` </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շահառուն կամ վճարողը</w:t>
            </w:r>
          </w:p>
          <w:p w:rsidR="006E5207" w:rsidRPr="00D524BC" w:rsidRDefault="006E5207">
            <w:pPr>
              <w:ind w:left="-588" w:firstLine="588"/>
              <w:jc w:val="center"/>
              <w:rPr>
                <w:rFonts w:ascii="GHEA Grapalat" w:hAnsi="GHEA Grapalat"/>
                <w:b/>
                <w:sz w:val="20"/>
                <w:szCs w:val="20"/>
              </w:rPr>
            </w:pPr>
            <w:r w:rsidRPr="00D524BC">
              <w:rPr>
                <w:rFonts w:ascii="GHEA Grapalat" w:hAnsi="GHEA Grapalat"/>
                <w:b/>
                <w:sz w:val="20"/>
                <w:szCs w:val="20"/>
              </w:rPr>
              <w:t>(</w:t>
            </w:r>
            <w:r w:rsidRPr="00D524BC">
              <w:rPr>
                <w:rFonts w:ascii="GHEA Grapalat" w:hAnsi="GHEA Grapalat"/>
                <w:b/>
                <w:sz w:val="20"/>
                <w:szCs w:val="20"/>
                <w:lang w:val="hy-AM"/>
              </w:rPr>
              <w:t>գնումների գործընթացի հետ կապված</w:t>
            </w:r>
            <w:r w:rsidRPr="00D524BC">
              <w:rPr>
                <w:rFonts w:ascii="GHEA Grapalat" w:hAnsi="GHEA Grapalat"/>
                <w:b/>
                <w:sz w:val="20"/>
                <w:szCs w:val="20"/>
              </w:rPr>
              <w:t>)</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b/>
                <w:sz w:val="20"/>
                <w:szCs w:val="20"/>
              </w:rPr>
            </w:pPr>
            <w:r w:rsidRPr="00D524BC">
              <w:rPr>
                <w:rFonts w:ascii="GHEA Grapalat" w:hAnsi="GHEA Grapalat"/>
                <w:b/>
                <w:sz w:val="20"/>
                <w:szCs w:val="20"/>
              </w:rPr>
              <w:t>5</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Փաստաթղթի վրա նախապես լրացված է &lt;Վճարման պահանջագիր&gt;</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tcPr>
          <w:p w:rsidR="006E5207" w:rsidRPr="00D524BC" w:rsidRDefault="006E5207">
            <w:pPr>
              <w:pStyle w:val="aff0"/>
              <w:numPr>
                <w:ilvl w:val="0"/>
                <w:numId w:val="21"/>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both"/>
              <w:rPr>
                <w:rFonts w:ascii="GHEA Grapalat" w:hAnsi="GHEA Grapalat"/>
                <w:sz w:val="20"/>
                <w:szCs w:val="20"/>
              </w:rPr>
            </w:pPr>
            <w:r w:rsidRPr="00D524B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շահառուի կողմից` վճարողի բանկին վճարման պահանջագիրը ներկայացնելիս</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tcPr>
          <w:p w:rsidR="006E5207" w:rsidRPr="00D524BC"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both"/>
              <w:rPr>
                <w:rFonts w:ascii="GHEA Grapalat" w:hAnsi="GHEA Grapalat"/>
                <w:sz w:val="20"/>
                <w:szCs w:val="20"/>
              </w:rPr>
            </w:pPr>
            <w:r w:rsidRPr="00D524B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ind w:left="132" w:hanging="132"/>
              <w:jc w:val="center"/>
              <w:rPr>
                <w:rFonts w:ascii="GHEA Grapalat" w:hAnsi="GHEA Grapalat"/>
                <w:sz w:val="20"/>
                <w:szCs w:val="20"/>
                <w:lang w:val="hy-AM"/>
              </w:rPr>
            </w:pPr>
            <w:r w:rsidRPr="00D524BC">
              <w:rPr>
                <w:rFonts w:ascii="GHEA Grapalat" w:hAnsi="GHEA Grapalat"/>
                <w:sz w:val="20"/>
                <w:szCs w:val="20"/>
              </w:rPr>
              <w:t>լրացվում է շահառուի կողմից` վճարողի բանկին վճարման պահանջագրի ներկայացման օրը</w:t>
            </w:r>
            <w:r w:rsidRPr="00D524BC">
              <w:rPr>
                <w:rFonts w:ascii="GHEA Grapalat" w:hAnsi="GHEA Grapalat"/>
                <w:sz w:val="20"/>
                <w:szCs w:val="20"/>
                <w:lang w:val="hy-AM"/>
              </w:rPr>
              <w:t xml:space="preserve">: </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tcPr>
          <w:p w:rsidR="006E5207" w:rsidRPr="00D524BC"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both"/>
              <w:rPr>
                <w:rFonts w:ascii="GHEA Grapalat" w:hAnsi="GHEA Grapalat"/>
                <w:sz w:val="20"/>
                <w:szCs w:val="20"/>
              </w:rPr>
            </w:pPr>
            <w:r w:rsidRPr="00D524BC">
              <w:rPr>
                <w:rFonts w:ascii="GHEA Grapalat" w:hAnsi="GHEA Grapalat" w:cs="Sylfaen"/>
                <w:sz w:val="20"/>
                <w:szCs w:val="20"/>
                <w:lang w:val="hy-AM"/>
              </w:rPr>
              <w:t>Վճարողի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D524BC">
              <w:rPr>
                <w:rFonts w:ascii="GHEA Grapalat" w:hAnsi="GHEA Grapalat"/>
                <w:sz w:val="20"/>
                <w:szCs w:val="20"/>
                <w:lang w:val="hy-AM"/>
              </w:rPr>
              <w:t xml:space="preserve"> </w:t>
            </w:r>
            <w:r w:rsidRPr="00D524B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ind w:left="252" w:hanging="252"/>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D524BC">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lastRenderedPageBreak/>
              <w:t>լրացվում է վճարողի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w:t>
            </w:r>
            <w:r w:rsidRPr="00D524BC">
              <w:rPr>
                <w:rFonts w:ascii="GHEA Grapalat" w:hAnsi="GHEA Grapalat" w:cs="Sylfaen"/>
                <w:sz w:val="20"/>
                <w:szCs w:val="20"/>
                <w:lang w:val="hy-AM"/>
              </w:rPr>
              <w:t>ի  անվանումը</w:t>
            </w:r>
            <w:r w:rsidRPr="00D524BC">
              <w:rPr>
                <w:rFonts w:ascii="GHEA Grapalat" w:hAnsi="GHEA Grapalat" w:cs="Sylfaen"/>
                <w:sz w:val="20"/>
                <w:szCs w:val="20"/>
              </w:rPr>
              <w:t>,</w:t>
            </w:r>
            <w:r w:rsidRPr="00D524B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 Հ</w:t>
            </w:r>
            <w:r w:rsidRPr="00D524B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cs="Sylfaen"/>
                <w:sz w:val="20"/>
                <w:szCs w:val="20"/>
              </w:rPr>
              <w:t xml:space="preserve"> (</w:t>
            </w:r>
            <w:r w:rsidRPr="00D524BC">
              <w:rPr>
                <w:rFonts w:ascii="GHEA Grapalat" w:hAnsi="GHEA Grapalat" w:cs="Sylfaen"/>
                <w:sz w:val="20"/>
                <w:szCs w:val="20"/>
                <w:lang w:val="hy-AM"/>
              </w:rPr>
              <w:t>գնումների հետ կապված գործընթացում չի լրացվում</w:t>
            </w:r>
            <w:r w:rsidRPr="00D524B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cs="Sylfaen"/>
                <w:sz w:val="20"/>
                <w:szCs w:val="20"/>
                <w:lang w:val="ru-RU"/>
              </w:rPr>
              <w:t>(</w:t>
            </w:r>
            <w:r w:rsidRPr="00D524BC">
              <w:rPr>
                <w:rFonts w:ascii="GHEA Grapalat" w:hAnsi="GHEA Grapalat" w:cs="Sylfaen"/>
                <w:sz w:val="20"/>
                <w:szCs w:val="20"/>
                <w:lang w:val="hy-AM"/>
              </w:rPr>
              <w:t>չի լրացվում</w:t>
            </w:r>
            <w:r w:rsidRPr="00D524BC">
              <w:rPr>
                <w:rFonts w:ascii="GHEA Grapalat" w:hAnsi="GHEA Grapalat" w:cs="Sylfaen"/>
                <w:sz w:val="20"/>
                <w:szCs w:val="20"/>
                <w:lang w:val="ru-RU"/>
              </w:rPr>
              <w:t>)</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շահառուի այն բանկային (</w:t>
            </w:r>
            <w:r w:rsidRPr="00D524BC">
              <w:rPr>
                <w:rFonts w:ascii="GHEA Grapalat" w:hAnsi="GHEA Grapalat"/>
                <w:sz w:val="20"/>
                <w:szCs w:val="20"/>
                <w:lang w:val="hy-AM"/>
              </w:rPr>
              <w:t>գանձապետական</w:t>
            </w:r>
            <w:r w:rsidRPr="00D524B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նախապես լրացվում է շահառուի կողմից` հրավերով</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լրացվում է վճարողի կողմից</w:t>
            </w:r>
            <w:r w:rsidRPr="00D524BC">
              <w:rPr>
                <w:rFonts w:ascii="GHEA Grapalat" w:hAnsi="GHEA Grapalat"/>
                <w:sz w:val="20"/>
                <w:szCs w:val="20"/>
                <w:lang w:val="hy-AM"/>
              </w:rPr>
              <w:t xml:space="preserve"> </w:t>
            </w:r>
          </w:p>
        </w:tc>
      </w:tr>
      <w:tr w:rsidR="006E5207" w:rsidRPr="009A39B7"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cs="Sylfaen"/>
                <w:sz w:val="20"/>
                <w:szCs w:val="20"/>
                <w:lang w:val="hy-AM"/>
              </w:rPr>
              <w:t>Ակցեպտավորված գումարը՝  (թվերով</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և</w:t>
            </w:r>
            <w:r w:rsidRPr="00D524BC">
              <w:rPr>
                <w:rFonts w:ascii="GHEA Grapalat" w:hAnsi="GHEA Grapalat" w:cs="Arial"/>
                <w:sz w:val="20"/>
                <w:szCs w:val="20"/>
                <w:lang w:val="hy-AM"/>
              </w:rPr>
              <w:t xml:space="preserve"> </w:t>
            </w:r>
            <w:r w:rsidRPr="00D524B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ոչ պարտադիր</w:t>
            </w:r>
          </w:p>
          <w:p w:rsidR="006E5207" w:rsidRPr="00D524BC" w:rsidRDefault="006E5207">
            <w:pPr>
              <w:jc w:val="center"/>
              <w:rPr>
                <w:rFonts w:ascii="GHEA Grapalat" w:hAnsi="GHEA Grapalat"/>
                <w:sz w:val="20"/>
                <w:szCs w:val="20"/>
                <w:lang w:val="hy-AM"/>
              </w:rPr>
            </w:pPr>
            <w:r w:rsidRPr="00D524B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cs="Sylfaen"/>
                <w:sz w:val="20"/>
                <w:szCs w:val="20"/>
                <w:lang w:val="hy-AM"/>
              </w:rPr>
              <w:t>(չի լրացվում եւ չի կիրառվում)</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վճարողի կողմից</w:t>
            </w:r>
          </w:p>
        </w:tc>
      </w:tr>
      <w:tr w:rsidR="006E5207" w:rsidRPr="009A39B7"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 xml:space="preserve">Պարտադիր </w:t>
            </w:r>
            <w:r w:rsidRPr="00D524BC">
              <w:rPr>
                <w:rFonts w:ascii="GHEA Grapalat" w:hAnsi="GHEA Grapalat"/>
                <w:sz w:val="20"/>
                <w:szCs w:val="20"/>
                <w:lang w:val="hy-AM"/>
              </w:rPr>
              <w:t xml:space="preserve">լրացվում է </w:t>
            </w:r>
            <w:r w:rsidRPr="00D524BC">
              <w:rPr>
                <w:rFonts w:ascii="GHEA Grapalat" w:hAnsi="GHEA Grapalat"/>
                <w:sz w:val="20"/>
                <w:szCs w:val="20"/>
              </w:rPr>
              <w:t>«</w:t>
            </w:r>
            <w:r w:rsidRPr="00D524BC">
              <w:rPr>
                <w:rFonts w:ascii="GHEA Grapalat" w:hAnsi="GHEA Grapalat"/>
                <w:sz w:val="20"/>
                <w:szCs w:val="20"/>
                <w:lang w:val="hy-AM"/>
              </w:rPr>
              <w:t>պայմանագրի կատարման ապահովման համար</w:t>
            </w:r>
            <w:r w:rsidRPr="00D524BC">
              <w:rPr>
                <w:rFonts w:ascii="GHEA Grapalat" w:hAnsi="GHEA Grapalat"/>
                <w:sz w:val="20"/>
                <w:szCs w:val="20"/>
              </w:rPr>
              <w:t>»</w:t>
            </w:r>
            <w:r w:rsidRPr="00D524B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նախապես լրացվում է շահառուի կողմից` հրավերով</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D524BC">
              <w:rPr>
                <w:rFonts w:ascii="GHEA Grapalat" w:hAnsi="GHEA Grapalat"/>
                <w:sz w:val="20"/>
                <w:szCs w:val="20"/>
                <w:lang w:val="hy-AM"/>
              </w:rPr>
              <w:t>,</w:t>
            </w:r>
            <w:r w:rsidRPr="00D524BC">
              <w:rPr>
                <w:rFonts w:ascii="GHEA Grapalat" w:hAnsi="GHEA Grapalat" w:cs="Arial"/>
                <w:sz w:val="20"/>
                <w:szCs w:val="20"/>
                <w:lang w:val="hy-AM"/>
              </w:rPr>
              <w:t xml:space="preserve"> </w:t>
            </w:r>
            <w:r w:rsidRPr="00D524BC">
              <w:rPr>
                <w:rFonts w:ascii="GHEA Grapalat" w:hAnsi="GHEA Grapalat"/>
                <w:sz w:val="20"/>
                <w:szCs w:val="20"/>
              </w:rPr>
              <w:t xml:space="preserve"> գնման ընթացակարգի ծածկագիրը</w:t>
            </w:r>
            <w:r w:rsidRPr="00D524B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 xml:space="preserve">լրացվում է </w:t>
            </w:r>
            <w:r w:rsidRPr="00D524BC">
              <w:rPr>
                <w:rFonts w:ascii="GHEA Grapalat" w:hAnsi="GHEA Grapalat"/>
                <w:sz w:val="20"/>
                <w:szCs w:val="20"/>
                <w:lang w:val="hy-AM"/>
              </w:rPr>
              <w:t>շահառու</w:t>
            </w:r>
            <w:r w:rsidRPr="00D524BC">
              <w:rPr>
                <w:rFonts w:ascii="GHEA Grapalat" w:hAnsi="GHEA Grapalat"/>
                <w:sz w:val="20"/>
                <w:szCs w:val="20"/>
              </w:rPr>
              <w:t>ի կողմից</w:t>
            </w:r>
          </w:p>
        </w:tc>
      </w:tr>
      <w:tr w:rsidR="006E5207" w:rsidRPr="009A39B7"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cs="Sylfaen"/>
                <w:sz w:val="20"/>
                <w:szCs w:val="20"/>
                <w:lang w:val="hy-AM"/>
              </w:rPr>
            </w:pPr>
            <w:r w:rsidRPr="00D524BC">
              <w:rPr>
                <w:rFonts w:ascii="GHEA Grapalat" w:hAnsi="GHEA Grapalat"/>
                <w:sz w:val="20"/>
                <w:szCs w:val="20"/>
              </w:rPr>
              <w:t>պարտադիր</w:t>
            </w:r>
            <w:r w:rsidRPr="00D524BC">
              <w:rPr>
                <w:rFonts w:ascii="GHEA Grapalat" w:hAnsi="GHEA Grapalat" w:cs="Sylfaen"/>
                <w:sz w:val="20"/>
                <w:szCs w:val="20"/>
                <w:lang w:val="hy-AM"/>
              </w:rPr>
              <w:t xml:space="preserve"> </w:t>
            </w:r>
          </w:p>
          <w:p w:rsidR="006E5207" w:rsidRPr="00D524BC" w:rsidRDefault="006E5207">
            <w:pPr>
              <w:jc w:val="center"/>
              <w:rPr>
                <w:rFonts w:ascii="GHEA Grapalat" w:hAnsi="GHEA Grapalat" w:cs="Sylfaen"/>
                <w:sz w:val="20"/>
                <w:szCs w:val="20"/>
                <w:lang w:val="hy-AM"/>
              </w:rPr>
            </w:pPr>
            <w:r w:rsidRPr="00D524BC">
              <w:rPr>
                <w:rFonts w:ascii="GHEA Grapalat" w:hAnsi="GHEA Grapalat" w:cs="Sylfaen"/>
                <w:sz w:val="20"/>
                <w:szCs w:val="20"/>
                <w:lang w:val="hy-AM"/>
              </w:rPr>
              <w:t xml:space="preserve">լրացվում է &lt;ակցեպտավորված վճարում&gt; բառերը, </w:t>
            </w:r>
          </w:p>
          <w:p w:rsidR="006E5207" w:rsidRPr="00D524BC" w:rsidRDefault="006E5207">
            <w:pPr>
              <w:jc w:val="center"/>
              <w:rPr>
                <w:rFonts w:ascii="GHEA Grapalat" w:hAnsi="GHEA Grapalat"/>
                <w:sz w:val="20"/>
                <w:szCs w:val="20"/>
                <w:lang w:val="hy-AM"/>
              </w:rPr>
            </w:pPr>
            <w:r w:rsidRPr="00D524BC">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lastRenderedPageBreak/>
              <w:t xml:space="preserve">նախապես լրացվում է շահառուի կողմից </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D524BC">
              <w:rPr>
                <w:rFonts w:ascii="GHEA Grapalat" w:hAnsi="GHEA Grapalat"/>
                <w:sz w:val="20"/>
                <w:szCs w:val="20"/>
                <w:lang w:val="hy-AM"/>
              </w:rPr>
              <w:t xml:space="preserve"> </w:t>
            </w:r>
            <w:r w:rsidRPr="00D524BC">
              <w:rPr>
                <w:rFonts w:ascii="GHEA Grapalat" w:hAnsi="GHEA Grapalat"/>
                <w:sz w:val="20"/>
                <w:szCs w:val="20"/>
              </w:rPr>
              <w:t>(</w:t>
            </w:r>
            <w:r w:rsidRPr="00D524BC">
              <w:rPr>
                <w:rFonts w:ascii="GHEA Grapalat" w:hAnsi="GHEA Grapalat"/>
                <w:sz w:val="20"/>
                <w:szCs w:val="20"/>
                <w:lang w:val="hy-AM"/>
              </w:rPr>
              <w:t>վճարողի բանկին</w:t>
            </w:r>
            <w:r w:rsidRPr="00D524BC">
              <w:rPr>
                <w:rFonts w:ascii="GHEA Grapalat" w:hAnsi="GHEA Grapalat"/>
                <w:sz w:val="20"/>
                <w:szCs w:val="20"/>
              </w:rPr>
              <w:t>)</w:t>
            </w:r>
          </w:p>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Եթ ե լրացվել է &lt;</w:t>
            </w:r>
            <w:r w:rsidRPr="00D524BC">
              <w:rPr>
                <w:rFonts w:ascii="GHEA Grapalat" w:hAnsi="GHEA Grapalat" w:cs="Sylfaen"/>
                <w:sz w:val="20"/>
                <w:szCs w:val="20"/>
                <w:lang w:val="hy-AM"/>
              </w:rPr>
              <w:t>Վճարման կատարման հիմքեր&gt; դաշտը ապա այս տվյալը պարտադիր լրացվում է</w:t>
            </w:r>
            <w:r w:rsidRPr="00D524B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շահառուի</w:t>
            </w:r>
            <w:r w:rsidRPr="00D524BC">
              <w:rPr>
                <w:rFonts w:ascii="GHEA Grapalat" w:hAnsi="GHEA Grapalat"/>
                <w:sz w:val="20"/>
                <w:szCs w:val="20"/>
                <w:lang w:val="hy-AM"/>
              </w:rPr>
              <w:t xml:space="preserve"> </w:t>
            </w:r>
            <w:r w:rsidRPr="00D524BC">
              <w:rPr>
                <w:rFonts w:ascii="GHEA Grapalat" w:hAnsi="GHEA Grapalat"/>
                <w:sz w:val="20"/>
                <w:szCs w:val="20"/>
              </w:rPr>
              <w:t>կողմից</w:t>
            </w:r>
          </w:p>
        </w:tc>
      </w:tr>
      <w:tr w:rsidR="006E5207" w:rsidRPr="009A39B7"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2</w:t>
            </w:r>
            <w:r w:rsidRPr="00D524B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այս դաշտը լրացվում</w:t>
            </w:r>
            <w:r w:rsidRPr="00D524BC">
              <w:rPr>
                <w:rFonts w:ascii="GHEA Grapalat" w:hAnsi="GHEA Grapalat"/>
                <w:sz w:val="20"/>
                <w:szCs w:val="20"/>
                <w:lang w:val="hy-AM"/>
              </w:rPr>
              <w:t xml:space="preserve"> է վճարողի կողմից պահանջագրի ներկայացման դեպքում: Ընդ որում</w:t>
            </w:r>
            <w:r w:rsidRPr="00D524BC">
              <w:rPr>
                <w:rFonts w:ascii="GHEA Grapalat" w:hAnsi="GHEA Grapalat"/>
                <w:sz w:val="20"/>
                <w:szCs w:val="20"/>
              </w:rPr>
              <w:t xml:space="preserve"> եթե </w:t>
            </w:r>
            <w:r w:rsidRPr="00D524BC">
              <w:rPr>
                <w:rFonts w:ascii="GHEA Grapalat" w:hAnsi="GHEA Grapalat" w:cs="Sylfaen"/>
                <w:sz w:val="20"/>
                <w:szCs w:val="20"/>
                <w:lang w:val="hy-AM"/>
              </w:rPr>
              <w:t xml:space="preserve">Վճարման պայմաններ դաշտում </w:t>
            </w:r>
            <w:r w:rsidRPr="00D524BC">
              <w:rPr>
                <w:rFonts w:ascii="GHEA Grapalat" w:hAnsi="GHEA Grapalat"/>
                <w:sz w:val="20"/>
                <w:szCs w:val="20"/>
                <w:lang w:val="hy-AM"/>
              </w:rPr>
              <w:t>նշված է &lt;ակցեպտավորված վճարում&gt; ապա</w:t>
            </w:r>
            <w:r w:rsidRPr="00D524BC">
              <w:rPr>
                <w:rFonts w:ascii="GHEA Grapalat" w:hAnsi="GHEA Grapalat" w:cs="Sylfaen"/>
                <w:sz w:val="20"/>
                <w:szCs w:val="20"/>
                <w:lang w:val="hy-AM"/>
              </w:rPr>
              <w:t xml:space="preserve"> </w:t>
            </w:r>
            <w:r w:rsidRPr="00D524BC">
              <w:rPr>
                <w:rFonts w:ascii="GHEA Grapalat" w:hAnsi="GHEA Grapalat"/>
                <w:sz w:val="20"/>
                <w:szCs w:val="20"/>
              </w:rPr>
              <w:t>վճարող</w:t>
            </w:r>
            <w:r w:rsidRPr="00D524BC">
              <w:rPr>
                <w:rFonts w:ascii="GHEA Grapalat" w:hAnsi="GHEA Grapalat"/>
                <w:sz w:val="20"/>
                <w:szCs w:val="20"/>
                <w:lang w:val="hy-AM"/>
              </w:rPr>
              <w:t xml:space="preserve">ը ստորագրելով՝ </w:t>
            </w:r>
            <w:r w:rsidRPr="00D524BC">
              <w:rPr>
                <w:rFonts w:ascii="GHEA Grapalat" w:hAnsi="GHEA Grapalat" w:cs="Sylfaen"/>
                <w:sz w:val="20"/>
                <w:szCs w:val="20"/>
                <w:lang w:val="hy-AM"/>
              </w:rPr>
              <w:t xml:space="preserve">նախապես </w:t>
            </w:r>
            <w:r w:rsidRPr="00D524BC">
              <w:rPr>
                <w:rFonts w:ascii="GHEA Grapalat" w:hAnsi="GHEA Grapalat"/>
                <w:sz w:val="20"/>
                <w:szCs w:val="20"/>
                <w:lang w:val="hy-AM"/>
              </w:rPr>
              <w:t xml:space="preserve">համաձայնվում  </w:t>
            </w:r>
            <w:r w:rsidRPr="00D524BC">
              <w:rPr>
                <w:rFonts w:ascii="GHEA Grapalat" w:hAnsi="GHEA Grapalat" w:cs="Sylfaen"/>
                <w:sz w:val="20"/>
                <w:szCs w:val="20"/>
                <w:lang w:val="hy-AM"/>
              </w:rPr>
              <w:t xml:space="preserve">  </w:t>
            </w:r>
            <w:r w:rsidRPr="00D524B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Pr="00D524BC"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 xml:space="preserve">ստորագրվում է վճարողի կողմից կամ </w:t>
            </w:r>
          </w:p>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դրվում է վճարողի էլեկտրոնային ստորագրությունը</w:t>
            </w:r>
          </w:p>
          <w:p w:rsidR="006E5207" w:rsidRPr="00D524BC" w:rsidRDefault="006E5207">
            <w:pPr>
              <w:jc w:val="center"/>
              <w:rPr>
                <w:rFonts w:ascii="GHEA Grapalat" w:hAnsi="GHEA Grapalat"/>
                <w:sz w:val="20"/>
                <w:szCs w:val="20"/>
                <w:lang w:val="hy-AM"/>
              </w:rPr>
            </w:pPr>
          </w:p>
        </w:tc>
      </w:tr>
      <w:tr w:rsidR="006E5207" w:rsidRPr="009A39B7"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20"/>
                <w:szCs w:val="20"/>
              </w:rPr>
            </w:pPr>
            <w:r w:rsidRPr="00D524BC">
              <w:rPr>
                <w:rFonts w:ascii="GHEA Grapalat" w:hAnsi="GHEA Grapalat"/>
                <w:sz w:val="20"/>
                <w:szCs w:val="20"/>
                <w:lang w:val="hy-AM"/>
              </w:rPr>
              <w:t>2</w:t>
            </w:r>
            <w:r w:rsidRPr="00D524B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պարտադիր` </w:t>
            </w:r>
          </w:p>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կնիքի առկայության դեպքում</w:t>
            </w:r>
            <w:r w:rsidRPr="00D524B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 xml:space="preserve">կնքվում է վճարողի կողմից </w:t>
            </w:r>
          </w:p>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թղթային եղանակով ներկայացնելիս</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22</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r w:rsidRPr="00D524BC">
              <w:rPr>
                <w:rFonts w:ascii="GHEA Grapalat" w:hAnsi="GHEA Grapalat"/>
                <w:sz w:val="20"/>
                <w:szCs w:val="20"/>
                <w:lang w:val="hy-AM"/>
              </w:rPr>
              <w:t>՝</w:t>
            </w:r>
            <w:r w:rsidRPr="00D524BC">
              <w:rPr>
                <w:rFonts w:ascii="GHEA Grapalat" w:hAnsi="GHEA Grapalat"/>
                <w:sz w:val="20"/>
                <w:szCs w:val="20"/>
              </w:rPr>
              <w:t xml:space="preserve"> </w:t>
            </w:r>
          </w:p>
          <w:p w:rsidR="006E5207" w:rsidRPr="00D524BC" w:rsidRDefault="006E5207">
            <w:pPr>
              <w:jc w:val="center"/>
              <w:rPr>
                <w:rFonts w:ascii="GHEA Grapalat" w:hAnsi="GHEA Grapalat"/>
                <w:sz w:val="20"/>
                <w:szCs w:val="20"/>
              </w:rPr>
            </w:pPr>
            <w:r w:rsidRPr="00D524B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ստորագրվում է շահառուի կողմից</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20"/>
                <w:szCs w:val="20"/>
              </w:rPr>
            </w:pPr>
            <w:r w:rsidRPr="00D524BC">
              <w:rPr>
                <w:rFonts w:ascii="GHEA Grapalat" w:hAnsi="GHEA Grapalat"/>
                <w:sz w:val="20"/>
                <w:szCs w:val="20"/>
                <w:lang w:val="hy-AM"/>
              </w:rPr>
              <w:t>22</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պարտադիր` </w:t>
            </w:r>
          </w:p>
          <w:p w:rsidR="006E5207" w:rsidRPr="00D524BC" w:rsidRDefault="006E5207">
            <w:pPr>
              <w:jc w:val="center"/>
              <w:rPr>
                <w:rFonts w:ascii="GHEA Grapalat" w:hAnsi="GHEA Grapalat"/>
                <w:sz w:val="20"/>
                <w:szCs w:val="20"/>
              </w:rPr>
            </w:pPr>
            <w:r w:rsidRPr="00D524B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կնքվում է շահառուի կողմից</w:t>
            </w:r>
            <w:r w:rsidRPr="00D524BC">
              <w:rPr>
                <w:rFonts w:ascii="GHEA Grapalat" w:hAnsi="GHEA Grapalat"/>
                <w:sz w:val="20"/>
                <w:szCs w:val="20"/>
                <w:lang w:val="hy-AM"/>
              </w:rPr>
              <w:t xml:space="preserve"> </w:t>
            </w:r>
          </w:p>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թղթային եղանակով բանկ ներկայացնելիս</w:t>
            </w: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վճարման պահանջագիրը վճարողին սպասարկող ֆինանսական կազմակերպության</w:t>
            </w:r>
            <w:r w:rsidRPr="00D524BC">
              <w:rPr>
                <w:rFonts w:ascii="GHEA Grapalat" w:hAnsi="GHEA Grapalat"/>
                <w:sz w:val="20"/>
                <w:szCs w:val="20"/>
                <w:lang w:val="hy-AM"/>
              </w:rPr>
              <w:t>ը</w:t>
            </w:r>
            <w:r w:rsidRPr="00D524BC">
              <w:rPr>
                <w:rFonts w:ascii="GHEA Grapalat" w:hAnsi="GHEA Grapalat"/>
                <w:sz w:val="20"/>
                <w:szCs w:val="20"/>
              </w:rPr>
              <w:t xml:space="preserve"> թղթային եղանակով </w:t>
            </w:r>
            <w:r w:rsidRPr="00D524BC">
              <w:rPr>
                <w:rFonts w:ascii="GHEA Grapalat" w:hAnsi="GHEA Grapalat"/>
                <w:sz w:val="20"/>
                <w:szCs w:val="20"/>
                <w:lang w:val="hy-AM"/>
              </w:rPr>
              <w:t xml:space="preserve"> </w:t>
            </w:r>
            <w:r w:rsidRPr="00D524BC">
              <w:rPr>
                <w:rFonts w:ascii="GHEA Grapalat" w:hAnsi="GHEA Grapalat"/>
                <w:sz w:val="20"/>
                <w:szCs w:val="20"/>
              </w:rPr>
              <w:t>ներկայաց</w:t>
            </w:r>
            <w:r w:rsidRPr="00D524BC">
              <w:rPr>
                <w:rFonts w:ascii="GHEA Grapalat" w:hAnsi="GHEA Grapalat"/>
                <w:sz w:val="20"/>
                <w:szCs w:val="20"/>
                <w:lang w:val="hy-AM"/>
              </w:rPr>
              <w:t>ված լի</w:t>
            </w:r>
            <w:r w:rsidRPr="00D524B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վճարողին սպասարկող ֆինանսական կազմակերպության (մասնաճյուղի) </w:t>
            </w:r>
            <w:r w:rsidRPr="00D524BC">
              <w:rPr>
                <w:rFonts w:ascii="GHEA Grapalat" w:hAnsi="GHEA Grapalat"/>
                <w:sz w:val="20"/>
                <w:szCs w:val="20"/>
                <w:lang w:val="hy-AM"/>
              </w:rPr>
              <w:t>դրոշմա</w:t>
            </w:r>
            <w:r w:rsidRPr="00D524B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վճարման պահանջագիրը վճարողին սպասարկող ֆինանսական կազմակերպության</w:t>
            </w:r>
            <w:r w:rsidRPr="00D524BC">
              <w:rPr>
                <w:rFonts w:ascii="GHEA Grapalat" w:hAnsi="GHEA Grapalat"/>
                <w:sz w:val="20"/>
                <w:szCs w:val="20"/>
                <w:lang w:val="hy-AM"/>
              </w:rPr>
              <w:t>ը</w:t>
            </w:r>
            <w:r w:rsidRPr="00D524BC">
              <w:rPr>
                <w:rFonts w:ascii="GHEA Grapalat" w:hAnsi="GHEA Grapalat"/>
                <w:sz w:val="20"/>
                <w:szCs w:val="20"/>
              </w:rPr>
              <w:t xml:space="preserve"> թղթային եղանակով ներկայաց</w:t>
            </w:r>
            <w:r w:rsidRPr="00D524BC">
              <w:rPr>
                <w:rFonts w:ascii="GHEA Grapalat" w:hAnsi="GHEA Grapalat"/>
                <w:sz w:val="20"/>
                <w:szCs w:val="20"/>
                <w:lang w:val="hy-AM"/>
              </w:rPr>
              <w:t>ված լի</w:t>
            </w:r>
            <w:r w:rsidRPr="00D524B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rPr>
              <w:t>2</w:t>
            </w:r>
            <w:r w:rsidRPr="00D524BC">
              <w:rPr>
                <w:rFonts w:ascii="GHEA Grapalat" w:hAnsi="GHEA Grapalat"/>
                <w:sz w:val="20"/>
                <w:szCs w:val="20"/>
                <w:lang w:val="hy-AM"/>
              </w:rPr>
              <w:t>3</w:t>
            </w:r>
            <w:r w:rsidRPr="00D524BC">
              <w:rPr>
                <w:rFonts w:ascii="GHEA Grapalat" w:hAnsi="GHEA Grapalat"/>
                <w:sz w:val="20"/>
                <w:szCs w:val="20"/>
              </w:rPr>
              <w:t>.</w:t>
            </w:r>
            <w:r w:rsidRPr="00D524B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lang w:val="hy-AM"/>
              </w:rPr>
            </w:pPr>
            <w:r w:rsidRPr="00D524BC">
              <w:rPr>
                <w:rFonts w:ascii="GHEA Grapalat" w:hAnsi="GHEA Grapalat"/>
                <w:sz w:val="20"/>
                <w:szCs w:val="20"/>
                <w:lang w:val="hy-AM"/>
              </w:rPr>
              <w:t xml:space="preserve">վճարողին սպասարկող ֆինանսական </w:t>
            </w:r>
            <w:r w:rsidRPr="00D524BC">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վճարողին սպասարկող ֆինանսական </w:t>
            </w:r>
            <w:r w:rsidRPr="00D524BC">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lastRenderedPageBreak/>
              <w:t>2</w:t>
            </w:r>
            <w:r w:rsidRPr="00D524BC">
              <w:rPr>
                <w:rFonts w:ascii="GHEA Grapalat" w:hAnsi="GHEA Grapalat"/>
                <w:sz w:val="20"/>
                <w:szCs w:val="20"/>
                <w:lang w:val="hy-AM"/>
              </w:rPr>
              <w:t>4</w:t>
            </w:r>
            <w:r w:rsidRPr="00D524B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ոչ 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վճարման պահանջագիրը շահառուին սպասարկող ֆինանսական կազմակերպության</w:t>
            </w:r>
            <w:r w:rsidRPr="00D524BC">
              <w:rPr>
                <w:rFonts w:ascii="GHEA Grapalat" w:hAnsi="GHEA Grapalat"/>
                <w:sz w:val="20"/>
                <w:szCs w:val="20"/>
                <w:lang w:val="hy-AM"/>
              </w:rPr>
              <w:t xml:space="preserve">ը </w:t>
            </w:r>
            <w:r w:rsidRPr="00D524BC">
              <w:rPr>
                <w:rFonts w:ascii="GHEA Grapalat" w:hAnsi="GHEA Grapalat"/>
                <w:sz w:val="20"/>
                <w:szCs w:val="20"/>
              </w:rPr>
              <w:t xml:space="preserve"> 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w:t>
            </w:r>
            <w:r w:rsidRPr="00D524BC">
              <w:rPr>
                <w:rFonts w:ascii="GHEA Grapalat" w:hAnsi="GHEA Grapalat"/>
                <w:sz w:val="20"/>
                <w:szCs w:val="20"/>
              </w:rPr>
              <w:t xml:space="preserve">աշխատակցի ստորագրությունը </w:t>
            </w:r>
            <w:r w:rsidRPr="00D524BC">
              <w:rPr>
                <w:rFonts w:ascii="GHEA Grapalat" w:hAnsi="GHEA Grapalat"/>
                <w:sz w:val="20"/>
                <w:szCs w:val="20"/>
                <w:lang w:val="hy-AM"/>
              </w:rPr>
              <w:t xml:space="preserve">դրվում է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4</w:t>
            </w:r>
            <w:r w:rsidRPr="00D524B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 xml:space="preserve">շահառռւին սպասարկող ֆինանսական կազմակերպության (մասնաճյուղի) </w:t>
            </w:r>
            <w:r w:rsidRPr="00D524BC">
              <w:rPr>
                <w:rFonts w:ascii="GHEA Grapalat" w:hAnsi="GHEA Grapalat"/>
                <w:sz w:val="20"/>
                <w:szCs w:val="20"/>
                <w:lang w:val="hy-AM"/>
              </w:rPr>
              <w:t>դրոշմա</w:t>
            </w:r>
            <w:r w:rsidRPr="00D524B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 xml:space="preserve">ոչ </w:t>
            </w: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 xml:space="preserve">վճարման պահանջագիրը </w:t>
            </w:r>
            <w:r w:rsidRPr="00D524BC">
              <w:rPr>
                <w:rFonts w:ascii="GHEA Grapalat" w:hAnsi="GHEA Grapalat"/>
                <w:sz w:val="20"/>
                <w:szCs w:val="20"/>
                <w:lang w:val="hy-AM"/>
              </w:rPr>
              <w:t xml:space="preserve">վերջինիս </w:t>
            </w:r>
            <w:r w:rsidRPr="00D524BC">
              <w:rPr>
                <w:rFonts w:ascii="GHEA Grapalat" w:hAnsi="GHEA Grapalat"/>
                <w:sz w:val="20"/>
                <w:szCs w:val="20"/>
              </w:rPr>
              <w:t>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դրոշմակնիքը դրվում է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r w:rsidR="006E5207" w:rsidRPr="00D524BC" w:rsidTr="006E5207">
        <w:tc>
          <w:tcPr>
            <w:tcW w:w="72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2</w:t>
            </w:r>
            <w:r w:rsidRPr="00D524BC">
              <w:rPr>
                <w:rFonts w:ascii="GHEA Grapalat" w:hAnsi="GHEA Grapalat"/>
                <w:sz w:val="20"/>
                <w:szCs w:val="20"/>
                <w:lang w:val="hy-AM"/>
              </w:rPr>
              <w:t>4</w:t>
            </w:r>
            <w:r w:rsidRPr="00D524B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 xml:space="preserve">ոչ </w:t>
            </w:r>
            <w:r w:rsidRPr="00D524BC">
              <w:rPr>
                <w:rFonts w:ascii="GHEA Grapalat" w:hAnsi="GHEA Grapalat"/>
                <w:sz w:val="20"/>
                <w:szCs w:val="20"/>
              </w:rPr>
              <w:t>պարտադիր</w:t>
            </w:r>
          </w:p>
          <w:p w:rsidR="006E5207" w:rsidRPr="00D524BC" w:rsidRDefault="006E5207">
            <w:pPr>
              <w:jc w:val="center"/>
              <w:rPr>
                <w:rFonts w:ascii="GHEA Grapalat" w:hAnsi="GHEA Grapalat"/>
                <w:sz w:val="20"/>
                <w:szCs w:val="20"/>
              </w:rPr>
            </w:pPr>
            <w:r w:rsidRPr="00D524BC">
              <w:rPr>
                <w:rFonts w:ascii="GHEA Grapalat" w:hAnsi="GHEA Grapalat"/>
                <w:sz w:val="20"/>
                <w:szCs w:val="20"/>
                <w:lang w:val="hy-AM"/>
              </w:rPr>
              <w:t xml:space="preserve">լրացվում է </w:t>
            </w:r>
            <w:r w:rsidRPr="00D524BC">
              <w:rPr>
                <w:rFonts w:ascii="GHEA Grapalat" w:hAnsi="GHEA Grapalat"/>
                <w:sz w:val="20"/>
                <w:szCs w:val="20"/>
              </w:rPr>
              <w:t xml:space="preserve">վճարման պահանջագիրը </w:t>
            </w:r>
            <w:r w:rsidRPr="00D524BC">
              <w:rPr>
                <w:rFonts w:ascii="GHEA Grapalat" w:hAnsi="GHEA Grapalat"/>
                <w:sz w:val="20"/>
                <w:szCs w:val="20"/>
                <w:lang w:val="hy-AM"/>
              </w:rPr>
              <w:t xml:space="preserve">վերջինիս </w:t>
            </w:r>
            <w:r w:rsidRPr="00D524BC">
              <w:rPr>
                <w:rFonts w:ascii="GHEA Grapalat" w:hAnsi="GHEA Grapalat"/>
                <w:sz w:val="20"/>
                <w:szCs w:val="20"/>
              </w:rPr>
              <w:t>ներկայաց</w:t>
            </w:r>
            <w:r w:rsidRPr="00D524BC">
              <w:rPr>
                <w:rFonts w:ascii="GHEA Grapalat" w:hAnsi="GHEA Grapalat"/>
                <w:sz w:val="20"/>
                <w:szCs w:val="20"/>
                <w:lang w:val="hy-AM"/>
              </w:rPr>
              <w:t>վ</w:t>
            </w:r>
            <w:r w:rsidRPr="00D524BC">
              <w:rPr>
                <w:rFonts w:ascii="GHEA Grapalat" w:hAnsi="GHEA Grapalat"/>
                <w:sz w:val="20"/>
                <w:szCs w:val="20"/>
              </w:rPr>
              <w:t>ելու դեպքում</w:t>
            </w:r>
            <w:r w:rsidRPr="00D524BC">
              <w:rPr>
                <w:rFonts w:ascii="GHEA Grapalat" w:hAnsi="GHEA Grapalat"/>
                <w:sz w:val="20"/>
                <w:szCs w:val="20"/>
                <w:lang w:val="hy-AM"/>
              </w:rPr>
              <w:t xml:space="preserve">,   որտեղ   սույն տվյալները դրվում են </w:t>
            </w:r>
            <w:r w:rsidRPr="00D524BC">
              <w:rPr>
                <w:rFonts w:ascii="GHEA Grapalat" w:hAnsi="GHEA Grapalat"/>
                <w:sz w:val="20"/>
                <w:szCs w:val="20"/>
              </w:rPr>
              <w:t>թղթային եղանակով ներկայաց</w:t>
            </w:r>
            <w:r w:rsidRPr="00D524B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D524BC" w:rsidRDefault="006E5207">
            <w:pPr>
              <w:jc w:val="center"/>
              <w:rPr>
                <w:rFonts w:ascii="GHEA Grapalat" w:hAnsi="GHEA Grapalat"/>
                <w:sz w:val="20"/>
                <w:szCs w:val="20"/>
              </w:rPr>
            </w:pPr>
          </w:p>
        </w:tc>
      </w:tr>
    </w:tbl>
    <w:p w:rsidR="006E5207" w:rsidRPr="00D524BC" w:rsidRDefault="006E5207" w:rsidP="006E5207">
      <w:pPr>
        <w:pStyle w:val="af6"/>
        <w:spacing w:after="0"/>
        <w:ind w:firstLine="720"/>
        <w:jc w:val="right"/>
        <w:rPr>
          <w:rFonts w:ascii="GHEA Grapalat" w:hAnsi="GHEA Grapalat" w:cs="Sylfaen"/>
          <w:sz w:val="20"/>
          <w:szCs w:val="20"/>
          <w:lang w:val="en-US"/>
        </w:rPr>
      </w:pPr>
    </w:p>
    <w:p w:rsidR="006E5207" w:rsidRPr="00D524BC" w:rsidRDefault="006E5207" w:rsidP="006E5207">
      <w:pPr>
        <w:pStyle w:val="af6"/>
        <w:spacing w:after="0"/>
        <w:ind w:firstLine="720"/>
        <w:jc w:val="right"/>
        <w:rPr>
          <w:rFonts w:ascii="GHEA Grapalat" w:hAnsi="GHEA Grapalat" w:cs="Sylfaen"/>
          <w:sz w:val="20"/>
        </w:rPr>
      </w:pPr>
    </w:p>
    <w:p w:rsidR="006E5207" w:rsidRPr="00D524BC" w:rsidRDefault="006E5207" w:rsidP="006E5207">
      <w:pPr>
        <w:pStyle w:val="af6"/>
        <w:spacing w:after="0"/>
        <w:ind w:firstLine="720"/>
        <w:jc w:val="right"/>
        <w:rPr>
          <w:rFonts w:ascii="GHEA Grapalat" w:hAnsi="GHEA Grapalat" w:cs="Sylfaen"/>
          <w:sz w:val="20"/>
        </w:rPr>
      </w:pPr>
    </w:p>
    <w:p w:rsidR="006E5207" w:rsidRPr="00D524BC" w:rsidRDefault="006E5207" w:rsidP="006E5207">
      <w:pPr>
        <w:pStyle w:val="af6"/>
        <w:spacing w:after="0"/>
        <w:ind w:firstLine="720"/>
        <w:jc w:val="right"/>
        <w:rPr>
          <w:rFonts w:ascii="GHEA Grapalat" w:hAnsi="GHEA Grapalat" w:cs="Sylfaen"/>
          <w:sz w:val="20"/>
        </w:rPr>
      </w:pPr>
    </w:p>
    <w:p w:rsidR="006E5207" w:rsidRPr="00D524BC" w:rsidRDefault="006E5207" w:rsidP="006E5207">
      <w:pPr>
        <w:ind w:left="-66"/>
        <w:jc w:val="center"/>
        <w:rPr>
          <w:rFonts w:ascii="GHEA Grapalat" w:hAnsi="GHEA Grapalat" w:cs="Sylfaen"/>
          <w:b/>
          <w:lang w:val="hy-AM"/>
        </w:rPr>
      </w:pPr>
      <w:r w:rsidRPr="00D524BC">
        <w:rPr>
          <w:rFonts w:ascii="GHEA Grapalat" w:hAnsi="GHEA Grapalat"/>
          <w:b/>
          <w:lang w:val="hy-AM"/>
        </w:rPr>
        <w:br w:type="page"/>
      </w:r>
    </w:p>
    <w:p w:rsidR="006E5207" w:rsidRPr="00D524BC" w:rsidRDefault="006E5207" w:rsidP="006E5207">
      <w:pPr>
        <w:pStyle w:val="33"/>
        <w:spacing w:line="240" w:lineRule="auto"/>
        <w:jc w:val="right"/>
        <w:rPr>
          <w:rFonts w:ascii="GHEA Grapalat" w:hAnsi="GHEA Grapalat" w:cs="Sylfaen"/>
          <w:b/>
          <w:lang w:val="hy-AM"/>
        </w:rPr>
      </w:pPr>
      <w:r w:rsidRPr="00D524BC">
        <w:rPr>
          <w:rFonts w:ascii="GHEA Grapalat" w:hAnsi="GHEA Grapalat" w:cs="Sylfaen"/>
          <w:b/>
          <w:lang w:val="hy-AM"/>
        </w:rPr>
        <w:lastRenderedPageBreak/>
        <w:t>Հավելված 6</w:t>
      </w:r>
    </w:p>
    <w:p w:rsidR="006E5207" w:rsidRPr="00D524BC" w:rsidRDefault="0069073C" w:rsidP="006E5207">
      <w:pPr>
        <w:pStyle w:val="33"/>
        <w:spacing w:line="240" w:lineRule="auto"/>
        <w:jc w:val="right"/>
        <w:rPr>
          <w:rFonts w:ascii="GHEA Grapalat" w:hAnsi="GHEA Grapalat" w:cs="Sylfaen"/>
          <w:b/>
          <w:lang w:val="hy-AM"/>
        </w:rPr>
      </w:pPr>
      <w:r w:rsidRPr="00D524BC">
        <w:rPr>
          <w:rFonts w:ascii="GHEA Grapalat" w:hAnsi="GHEA Grapalat"/>
          <w:lang w:val="af-ZA"/>
        </w:rPr>
        <w:t>ԱՄ</w:t>
      </w:r>
      <w:r w:rsidR="00964032" w:rsidRPr="006835A6">
        <w:rPr>
          <w:rFonts w:ascii="GHEA Grapalat" w:hAnsi="GHEA Grapalat"/>
          <w:lang w:val="hy-AM"/>
        </w:rPr>
        <w:t>Մ</w:t>
      </w:r>
      <w:r w:rsidRPr="00D524BC">
        <w:rPr>
          <w:rFonts w:ascii="GHEA Grapalat" w:hAnsi="GHEA Grapalat"/>
          <w:lang w:val="af-ZA"/>
        </w:rPr>
        <w:t>ՀՄԴ-ԳՀԱՊՁԲ-</w:t>
      </w:r>
      <w:r w:rsidR="00CB0B33">
        <w:rPr>
          <w:rFonts w:ascii="GHEA Grapalat" w:hAnsi="GHEA Grapalat"/>
          <w:lang w:val="af-ZA"/>
        </w:rPr>
        <w:t>20</w:t>
      </w:r>
      <w:r w:rsidRPr="00D524BC">
        <w:rPr>
          <w:rFonts w:ascii="GHEA Grapalat" w:hAnsi="GHEA Grapalat"/>
          <w:lang w:val="af-ZA"/>
        </w:rPr>
        <w:t>/0</w:t>
      </w:r>
      <w:r w:rsidR="009A39B7">
        <w:rPr>
          <w:rFonts w:ascii="GHEA Grapalat" w:hAnsi="GHEA Grapalat"/>
          <w:lang w:val="af-ZA"/>
        </w:rPr>
        <w:t>2</w:t>
      </w:r>
      <w:r w:rsidRPr="00D524BC">
        <w:rPr>
          <w:rFonts w:ascii="GHEA Grapalat" w:hAnsi="GHEA Grapalat" w:cs="Sylfaen"/>
          <w:b/>
          <w:lang w:val="es-ES"/>
        </w:rPr>
        <w:t xml:space="preserve"> </w:t>
      </w:r>
      <w:r w:rsidR="006E5207" w:rsidRPr="00D524BC">
        <w:rPr>
          <w:rFonts w:ascii="GHEA Grapalat" w:hAnsi="GHEA Grapalat" w:cs="Sylfaen"/>
          <w:b/>
          <w:lang w:val="hy-AM"/>
        </w:rPr>
        <w:t>ծածկագրով</w:t>
      </w:r>
    </w:p>
    <w:p w:rsidR="006E5207" w:rsidRPr="00D524BC" w:rsidRDefault="0069073C" w:rsidP="006E5207">
      <w:pPr>
        <w:pStyle w:val="33"/>
        <w:spacing w:line="240" w:lineRule="auto"/>
        <w:jc w:val="right"/>
        <w:rPr>
          <w:rFonts w:ascii="GHEA Grapalat" w:hAnsi="GHEA Grapalat" w:cs="Sylfaen"/>
          <w:b/>
          <w:lang w:val="hy-AM"/>
        </w:rPr>
      </w:pPr>
      <w:r w:rsidRPr="00D524BC">
        <w:rPr>
          <w:rFonts w:ascii="GHEA Grapalat" w:hAnsi="GHEA Grapalat" w:cs="Sylfaen"/>
          <w:b/>
          <w:lang w:val="hy-AM"/>
        </w:rPr>
        <w:t xml:space="preserve">Գնանշման հարցման </w:t>
      </w:r>
      <w:r w:rsidR="006E5207" w:rsidRPr="00D524BC">
        <w:rPr>
          <w:rFonts w:ascii="GHEA Grapalat" w:hAnsi="GHEA Grapalat" w:cs="Sylfaen"/>
          <w:b/>
          <w:lang w:val="hy-AM"/>
        </w:rPr>
        <w:t xml:space="preserve"> հրավերի</w:t>
      </w:r>
    </w:p>
    <w:p w:rsidR="006E5207" w:rsidRPr="00D524BC" w:rsidRDefault="006E5207" w:rsidP="006E5207">
      <w:pPr>
        <w:jc w:val="right"/>
        <w:rPr>
          <w:rFonts w:ascii="GHEA Grapalat" w:hAnsi="GHEA Grapalat"/>
          <w:i/>
          <w:sz w:val="20"/>
          <w:lang w:val="hy-AM"/>
        </w:rPr>
      </w:pPr>
    </w:p>
    <w:p w:rsidR="006E5207" w:rsidRPr="00D524BC" w:rsidRDefault="006E5207" w:rsidP="006E5207">
      <w:pPr>
        <w:tabs>
          <w:tab w:val="left" w:pos="2268"/>
        </w:tabs>
        <w:ind w:left="-284" w:firstLine="284"/>
        <w:jc w:val="right"/>
        <w:rPr>
          <w:rFonts w:ascii="GHEA Grapalat" w:hAnsi="GHEA Grapalat"/>
          <w:lang w:val="hy-AM"/>
        </w:rPr>
      </w:pPr>
    </w:p>
    <w:p w:rsidR="006E5207" w:rsidRPr="00D524BC" w:rsidRDefault="0069073C" w:rsidP="006E5207">
      <w:pPr>
        <w:ind w:left="-142" w:firstLine="142"/>
        <w:jc w:val="center"/>
        <w:rPr>
          <w:rFonts w:ascii="GHEA Grapalat" w:hAnsi="GHEA Grapalat"/>
          <w:b/>
          <w:sz w:val="22"/>
          <w:lang w:val="hy-AM"/>
        </w:rPr>
      </w:pPr>
      <w:r w:rsidRPr="00D524BC">
        <w:rPr>
          <w:rFonts w:ascii="GHEA Grapalat" w:hAnsi="GHEA Grapalat" w:cs="Sylfaen"/>
          <w:b/>
          <w:sz w:val="22"/>
          <w:lang w:val="hy-AM"/>
        </w:rPr>
        <w:t xml:space="preserve"> ՀՀ ԱՐԱՐԱՏԻ </w:t>
      </w:r>
      <w:r w:rsidR="001A28B0" w:rsidRPr="00D524BC">
        <w:rPr>
          <w:rFonts w:ascii="GHEA Grapalat" w:hAnsi="GHEA Grapalat" w:cs="Sylfaen"/>
          <w:b/>
          <w:sz w:val="22"/>
          <w:lang w:val="hy-AM"/>
        </w:rPr>
        <w:t xml:space="preserve">ՄԱՐԶ </w:t>
      </w:r>
      <w:r w:rsidR="00964032" w:rsidRPr="00D524BC">
        <w:rPr>
          <w:rFonts w:ascii="GHEA Grapalat" w:hAnsi="GHEA Grapalat" w:cs="Sylfaen"/>
          <w:b/>
          <w:sz w:val="22"/>
          <w:lang w:val="hy-AM"/>
        </w:rPr>
        <w:t>ՄՐԳԱՎԱ</w:t>
      </w:r>
      <w:r w:rsidR="00672AC8" w:rsidRPr="00D524BC">
        <w:rPr>
          <w:rFonts w:ascii="GHEA Grapalat" w:hAnsi="GHEA Grapalat" w:cs="Sylfaen"/>
          <w:b/>
          <w:sz w:val="22"/>
          <w:lang w:val="hy-AM"/>
        </w:rPr>
        <w:t>Ն</w:t>
      </w:r>
      <w:r w:rsidR="001A28B0" w:rsidRPr="00D524BC">
        <w:rPr>
          <w:rFonts w:ascii="GHEA Grapalat" w:hAnsi="GHEA Grapalat" w:cs="Sylfaen"/>
          <w:b/>
          <w:sz w:val="22"/>
          <w:lang w:val="hy-AM"/>
        </w:rPr>
        <w:t xml:space="preserve">Ի </w:t>
      </w:r>
      <w:r w:rsidRPr="00D524BC">
        <w:rPr>
          <w:rFonts w:ascii="GHEA Grapalat" w:hAnsi="GHEA Grapalat" w:cs="Sylfaen"/>
          <w:b/>
          <w:sz w:val="22"/>
          <w:lang w:val="hy-AM"/>
        </w:rPr>
        <w:t xml:space="preserve"> ՄԻՋՆԱԿԱՐԳ ԴՊՐՈՑ ՊՈԱԿ-Ի</w:t>
      </w:r>
      <w:r w:rsidR="006E5207" w:rsidRPr="00D524BC">
        <w:rPr>
          <w:rFonts w:ascii="GHEA Grapalat" w:hAnsi="GHEA Grapalat" w:cs="Times Armenian"/>
          <w:b/>
          <w:sz w:val="22"/>
          <w:lang w:val="hy-AM"/>
        </w:rPr>
        <w:t xml:space="preserve">  </w:t>
      </w:r>
      <w:r w:rsidR="006E5207" w:rsidRPr="00D524BC">
        <w:rPr>
          <w:rFonts w:ascii="GHEA Grapalat" w:hAnsi="GHEA Grapalat" w:cs="Sylfaen"/>
          <w:b/>
          <w:sz w:val="22"/>
          <w:lang w:val="hy-AM"/>
        </w:rPr>
        <w:t>ԿԱՐԻՔՆԵՐԻ</w:t>
      </w:r>
      <w:r w:rsidR="006E5207" w:rsidRPr="00D524BC">
        <w:rPr>
          <w:rFonts w:ascii="GHEA Grapalat" w:hAnsi="GHEA Grapalat" w:cs="Times Armenian"/>
          <w:b/>
          <w:sz w:val="22"/>
          <w:lang w:val="hy-AM"/>
        </w:rPr>
        <w:t xml:space="preserve"> </w:t>
      </w:r>
      <w:r w:rsidR="006E5207" w:rsidRPr="00D524BC">
        <w:rPr>
          <w:rFonts w:ascii="GHEA Grapalat" w:hAnsi="GHEA Grapalat" w:cs="Sylfaen"/>
          <w:b/>
          <w:sz w:val="22"/>
          <w:lang w:val="hy-AM"/>
        </w:rPr>
        <w:t>ՀԱՄԱՐ ԱՊՐԱՆՔԻ ՄԱՏԱԿԱՐԱՐՄԱՆ</w:t>
      </w:r>
    </w:p>
    <w:p w:rsidR="006E5207" w:rsidRPr="00D524BC" w:rsidRDefault="006E5207" w:rsidP="006E5207">
      <w:pPr>
        <w:ind w:left="-142" w:firstLine="142"/>
        <w:jc w:val="center"/>
        <w:rPr>
          <w:rFonts w:ascii="GHEA Grapalat" w:hAnsi="GHEA Grapalat" w:cs="Times Armenian"/>
          <w:b/>
          <w:lang w:val="hy-AM"/>
        </w:rPr>
      </w:pPr>
      <w:r w:rsidRPr="00D524BC">
        <w:rPr>
          <w:rFonts w:ascii="GHEA Grapalat" w:hAnsi="GHEA Grapalat" w:cs="Sylfaen"/>
          <w:b/>
          <w:sz w:val="22"/>
          <w:lang w:val="hy-AM"/>
        </w:rPr>
        <w:t>ՊԱՅՄԱՆԱԳԻՐ</w:t>
      </w:r>
      <w:r w:rsidRPr="00D524BC">
        <w:rPr>
          <w:rFonts w:ascii="GHEA Grapalat" w:hAnsi="GHEA Grapalat" w:cs="Times Armenian"/>
          <w:b/>
          <w:sz w:val="22"/>
          <w:lang w:val="hy-AM"/>
        </w:rPr>
        <w:t xml:space="preserve">   </w:t>
      </w:r>
    </w:p>
    <w:p w:rsidR="006E5207" w:rsidRPr="00D524BC" w:rsidRDefault="006E5207" w:rsidP="006E5207">
      <w:pPr>
        <w:ind w:left="-142" w:firstLine="142"/>
        <w:jc w:val="center"/>
        <w:rPr>
          <w:rFonts w:ascii="GHEA Grapalat" w:hAnsi="GHEA Grapalat"/>
          <w:b/>
          <w:sz w:val="22"/>
          <w:szCs w:val="22"/>
          <w:u w:val="single"/>
          <w:lang w:val="hy-AM"/>
        </w:rPr>
      </w:pPr>
      <w:r w:rsidRPr="00D524BC">
        <w:rPr>
          <w:rFonts w:ascii="GHEA Grapalat" w:hAnsi="GHEA Grapalat"/>
          <w:b/>
          <w:sz w:val="22"/>
          <w:szCs w:val="22"/>
          <w:lang w:val="hy-AM"/>
        </w:rPr>
        <w:t xml:space="preserve">N </w:t>
      </w:r>
      <w:r w:rsidR="0069073C" w:rsidRPr="00D524BC">
        <w:rPr>
          <w:rFonts w:ascii="GHEA Grapalat" w:hAnsi="GHEA Grapalat"/>
          <w:b/>
          <w:sz w:val="22"/>
          <w:szCs w:val="22"/>
          <w:lang w:val="af-ZA"/>
        </w:rPr>
        <w:t>ԱՄ</w:t>
      </w:r>
      <w:r w:rsidR="00964032" w:rsidRPr="00D524BC">
        <w:rPr>
          <w:rFonts w:ascii="GHEA Grapalat" w:hAnsi="GHEA Grapalat"/>
          <w:b/>
          <w:sz w:val="22"/>
          <w:szCs w:val="22"/>
          <w:lang w:val="hy-AM"/>
        </w:rPr>
        <w:t>Մ</w:t>
      </w:r>
      <w:r w:rsidR="0069073C" w:rsidRPr="00D524BC">
        <w:rPr>
          <w:rFonts w:ascii="GHEA Grapalat" w:hAnsi="GHEA Grapalat"/>
          <w:b/>
          <w:sz w:val="22"/>
          <w:szCs w:val="22"/>
          <w:lang w:val="af-ZA"/>
        </w:rPr>
        <w:t>ՀՄԴ-ԳՀԱՊՁԲ-</w:t>
      </w:r>
      <w:r w:rsidR="00CB0B33">
        <w:rPr>
          <w:rFonts w:ascii="GHEA Grapalat" w:hAnsi="GHEA Grapalat"/>
          <w:b/>
          <w:sz w:val="22"/>
          <w:szCs w:val="22"/>
          <w:lang w:val="af-ZA"/>
        </w:rPr>
        <w:t>20</w:t>
      </w:r>
      <w:r w:rsidR="0069073C" w:rsidRPr="00D524BC">
        <w:rPr>
          <w:rFonts w:ascii="GHEA Grapalat" w:hAnsi="GHEA Grapalat"/>
          <w:b/>
          <w:sz w:val="22"/>
          <w:szCs w:val="22"/>
          <w:lang w:val="af-ZA"/>
        </w:rPr>
        <w:t>/0</w:t>
      </w:r>
      <w:r w:rsidR="00CB0B33">
        <w:rPr>
          <w:rFonts w:ascii="GHEA Grapalat" w:hAnsi="GHEA Grapalat"/>
          <w:b/>
          <w:sz w:val="22"/>
          <w:szCs w:val="22"/>
          <w:lang w:val="af-ZA"/>
        </w:rPr>
        <w:t>1</w:t>
      </w:r>
    </w:p>
    <w:p w:rsidR="006E5207" w:rsidRPr="00D524BC" w:rsidRDefault="006E5207" w:rsidP="006E5207">
      <w:pPr>
        <w:jc w:val="center"/>
        <w:rPr>
          <w:rFonts w:ascii="GHEA Grapalat" w:hAnsi="GHEA Grapalat" w:cs="Sylfaen"/>
          <w:sz w:val="20"/>
          <w:lang w:val="hy-AM"/>
        </w:rPr>
      </w:pPr>
    </w:p>
    <w:p w:rsidR="006E5207" w:rsidRPr="00D524BC" w:rsidRDefault="006E5207" w:rsidP="006E5207">
      <w:pPr>
        <w:tabs>
          <w:tab w:val="left" w:pos="720"/>
          <w:tab w:val="left" w:pos="1440"/>
          <w:tab w:val="left" w:pos="8865"/>
        </w:tabs>
        <w:jc w:val="both"/>
        <w:rPr>
          <w:rFonts w:ascii="GHEA Grapalat" w:hAnsi="GHEA Grapalat" w:cs="Sylfaen"/>
          <w:sz w:val="20"/>
          <w:lang w:val="hy-AM"/>
        </w:rPr>
      </w:pPr>
      <w:r w:rsidRPr="00D524BC">
        <w:rPr>
          <w:rFonts w:ascii="GHEA Grapalat" w:hAnsi="GHEA Grapalat" w:cs="Sylfaen"/>
          <w:sz w:val="20"/>
          <w:lang w:val="hy-AM"/>
        </w:rPr>
        <w:tab/>
        <w:t xml:space="preserve">        </w:t>
      </w:r>
      <w:r w:rsidR="00964032" w:rsidRPr="00D524BC">
        <w:rPr>
          <w:rFonts w:ascii="GHEA Grapalat" w:hAnsi="GHEA Grapalat" w:cs="Sylfaen"/>
          <w:sz w:val="20"/>
          <w:lang w:val="hy-AM"/>
        </w:rPr>
        <w:t>Մրգավա</w:t>
      </w:r>
      <w:r w:rsidR="00672AC8" w:rsidRPr="00D524BC">
        <w:rPr>
          <w:rFonts w:ascii="GHEA Grapalat" w:hAnsi="GHEA Grapalat" w:cs="Sylfaen"/>
          <w:sz w:val="20"/>
          <w:lang w:val="hy-AM"/>
        </w:rPr>
        <w:t>ն</w:t>
      </w:r>
      <w:r w:rsidR="001A28B0" w:rsidRPr="00D524BC">
        <w:rPr>
          <w:rFonts w:ascii="GHEA Grapalat" w:hAnsi="GHEA Grapalat" w:cs="Sylfaen"/>
          <w:sz w:val="20"/>
          <w:lang w:val="hy-AM"/>
        </w:rPr>
        <w:t xml:space="preserve"> </w:t>
      </w:r>
      <w:r w:rsidR="0069073C" w:rsidRPr="00D524BC">
        <w:rPr>
          <w:rFonts w:ascii="GHEA Grapalat" w:hAnsi="GHEA Grapalat" w:cs="Sylfaen"/>
          <w:sz w:val="20"/>
          <w:lang w:val="hy-AM"/>
        </w:rPr>
        <w:t xml:space="preserve"> համայնք</w:t>
      </w:r>
      <w:r w:rsidRPr="00D524BC">
        <w:rPr>
          <w:rFonts w:ascii="GHEA Grapalat" w:hAnsi="GHEA Grapalat" w:cs="Sylfaen"/>
          <w:sz w:val="20"/>
          <w:lang w:val="hy-AM"/>
        </w:rPr>
        <w:t xml:space="preserve">                                              </w:t>
      </w:r>
      <w:r w:rsidR="001A28B0" w:rsidRPr="00D524BC">
        <w:rPr>
          <w:rFonts w:ascii="GHEA Grapalat" w:hAnsi="GHEA Grapalat" w:cs="Sylfaen"/>
          <w:sz w:val="20"/>
          <w:lang w:val="hy-AM"/>
        </w:rPr>
        <w:t xml:space="preserve">                  </w:t>
      </w:r>
      <w:r w:rsidR="0069073C" w:rsidRPr="00D524BC">
        <w:rPr>
          <w:rFonts w:ascii="GHEA Grapalat" w:hAnsi="GHEA Grapalat" w:cs="Sylfaen"/>
          <w:sz w:val="20"/>
          <w:lang w:val="hy-AM"/>
        </w:rPr>
        <w:t xml:space="preserve"> </w:t>
      </w:r>
      <w:r w:rsidRPr="00D524BC">
        <w:rPr>
          <w:rFonts w:ascii="GHEA Grapalat" w:hAnsi="GHEA Grapalat" w:cs="Sylfaen"/>
          <w:sz w:val="20"/>
          <w:lang w:val="hy-AM"/>
        </w:rPr>
        <w:t xml:space="preserve">            </w:t>
      </w:r>
      <w:r w:rsidRPr="00D524BC">
        <w:rPr>
          <w:rFonts w:ascii="GHEA Grapalat" w:hAnsi="GHEA Grapalat"/>
          <w:lang w:val="hy-AM"/>
        </w:rPr>
        <w:t>«</w:t>
      </w:r>
      <w:r w:rsidRPr="00D524BC">
        <w:rPr>
          <w:rFonts w:ascii="GHEA Grapalat" w:hAnsi="GHEA Grapalat"/>
          <w:u w:val="single"/>
          <w:lang w:val="hy-AM"/>
        </w:rPr>
        <w:t xml:space="preserve">     </w:t>
      </w:r>
      <w:r w:rsidRPr="00D524BC">
        <w:rPr>
          <w:rFonts w:ascii="GHEA Grapalat" w:hAnsi="GHEA Grapalat"/>
          <w:lang w:val="hy-AM"/>
        </w:rPr>
        <w:t xml:space="preserve">» </w:t>
      </w:r>
      <w:r w:rsidRPr="00D524BC">
        <w:rPr>
          <w:rFonts w:ascii="GHEA Grapalat" w:hAnsi="GHEA Grapalat"/>
          <w:u w:val="single"/>
          <w:lang w:val="hy-AM"/>
        </w:rPr>
        <w:t xml:space="preserve">          </w:t>
      </w:r>
      <w:r w:rsidRPr="00D524BC">
        <w:rPr>
          <w:rFonts w:ascii="GHEA Grapalat" w:hAnsi="GHEA Grapalat"/>
          <w:lang w:val="hy-AM"/>
        </w:rPr>
        <w:t xml:space="preserve"> </w:t>
      </w:r>
      <w:r w:rsidRPr="00D524BC">
        <w:rPr>
          <w:rFonts w:ascii="GHEA Grapalat" w:hAnsi="GHEA Grapalat" w:cs="Sylfaen"/>
          <w:sz w:val="20"/>
          <w:lang w:val="hy-AM"/>
        </w:rPr>
        <w:t>20   թ.</w:t>
      </w:r>
    </w:p>
    <w:p w:rsidR="006E5207" w:rsidRPr="00D524BC" w:rsidRDefault="006E5207" w:rsidP="006E5207">
      <w:pPr>
        <w:tabs>
          <w:tab w:val="left" w:pos="720"/>
          <w:tab w:val="left" w:pos="1440"/>
          <w:tab w:val="left" w:pos="8865"/>
        </w:tabs>
        <w:jc w:val="both"/>
        <w:rPr>
          <w:rFonts w:ascii="GHEA Grapalat" w:hAnsi="GHEA Grapalat" w:cs="Sylfaen"/>
          <w:sz w:val="20"/>
          <w:lang w:val="hy-AM"/>
        </w:rPr>
      </w:pPr>
    </w:p>
    <w:p w:rsidR="0069073C" w:rsidRPr="00D524BC" w:rsidRDefault="001A28B0" w:rsidP="0069073C">
      <w:pPr>
        <w:tabs>
          <w:tab w:val="left" w:pos="720"/>
          <w:tab w:val="left" w:pos="1440"/>
          <w:tab w:val="left" w:pos="8865"/>
        </w:tabs>
        <w:jc w:val="both"/>
        <w:rPr>
          <w:rFonts w:ascii="GHEA Grapalat" w:hAnsi="GHEA Grapalat"/>
          <w:sz w:val="20"/>
          <w:szCs w:val="20"/>
          <w:lang w:val="hy-AM"/>
        </w:rPr>
      </w:pPr>
      <w:r w:rsidRPr="00D524BC">
        <w:rPr>
          <w:rFonts w:ascii="GHEA Grapalat" w:hAnsi="GHEA Grapalat"/>
          <w:sz w:val="20"/>
          <w:szCs w:val="20"/>
          <w:lang w:val="hy-AM"/>
        </w:rPr>
        <w:t>&lt;&lt; ՀՀ Արարատի  մարզ</w:t>
      </w:r>
      <w:r w:rsidR="00672AC8" w:rsidRPr="00D524BC">
        <w:rPr>
          <w:rFonts w:ascii="GHEA Grapalat" w:hAnsi="GHEA Grapalat"/>
          <w:sz w:val="20"/>
          <w:szCs w:val="20"/>
          <w:lang w:val="hy-AM"/>
        </w:rPr>
        <w:t xml:space="preserve"> </w:t>
      </w:r>
      <w:r w:rsidR="00964032" w:rsidRPr="00D524BC">
        <w:rPr>
          <w:rFonts w:ascii="GHEA Grapalat" w:hAnsi="GHEA Grapalat"/>
          <w:sz w:val="20"/>
          <w:szCs w:val="20"/>
          <w:lang w:val="hy-AM"/>
        </w:rPr>
        <w:t>Մրգավանի</w:t>
      </w:r>
      <w:r w:rsidR="004C5203" w:rsidRPr="00D524BC">
        <w:rPr>
          <w:rFonts w:ascii="GHEA Grapalat" w:hAnsi="GHEA Grapalat"/>
          <w:sz w:val="20"/>
          <w:szCs w:val="20"/>
          <w:lang w:val="hy-AM"/>
        </w:rPr>
        <w:t xml:space="preserve"> </w:t>
      </w:r>
      <w:r w:rsidR="0069073C" w:rsidRPr="00D524BC">
        <w:rPr>
          <w:rFonts w:ascii="GHEA Grapalat" w:hAnsi="GHEA Grapalat"/>
          <w:sz w:val="20"/>
          <w:szCs w:val="20"/>
          <w:lang w:val="af-ZA"/>
        </w:rPr>
        <w:t xml:space="preserve"> </w:t>
      </w:r>
      <w:r w:rsidR="0069073C" w:rsidRPr="00D524BC">
        <w:rPr>
          <w:rFonts w:ascii="GHEA Grapalat" w:hAnsi="GHEA Grapalat"/>
          <w:sz w:val="20"/>
          <w:szCs w:val="20"/>
          <w:lang w:val="hy-AM"/>
        </w:rPr>
        <w:t xml:space="preserve">միջնակարգ  դպրոց &gt;&gt; </w:t>
      </w:r>
      <w:r w:rsidRPr="00D524BC">
        <w:rPr>
          <w:rFonts w:ascii="GHEA Grapalat" w:hAnsi="GHEA Grapalat"/>
          <w:sz w:val="20"/>
          <w:szCs w:val="20"/>
          <w:lang w:val="hy-AM"/>
        </w:rPr>
        <w:t xml:space="preserve">ՊՈԱԿ-ը, ի դեմս  </w:t>
      </w:r>
      <w:r w:rsidR="00964032" w:rsidRPr="00D524BC">
        <w:rPr>
          <w:rFonts w:ascii="GHEA Grapalat" w:hAnsi="GHEA Grapalat"/>
          <w:sz w:val="20"/>
          <w:szCs w:val="20"/>
          <w:lang w:val="hy-AM"/>
        </w:rPr>
        <w:t>Գ,Հարություն</w:t>
      </w:r>
      <w:r w:rsidR="008D79C7" w:rsidRPr="00D524BC">
        <w:rPr>
          <w:rFonts w:ascii="GHEA Grapalat" w:hAnsi="GHEA Grapalat"/>
          <w:sz w:val="20"/>
          <w:szCs w:val="20"/>
          <w:lang w:val="hy-AM"/>
        </w:rPr>
        <w:t>յանի,</w:t>
      </w:r>
      <w:r w:rsidR="0069073C" w:rsidRPr="00D524BC">
        <w:rPr>
          <w:rFonts w:ascii="GHEA Grapalat" w:hAnsi="GHEA Grapalat" w:cs="Sylfaen"/>
          <w:sz w:val="20"/>
          <w:szCs w:val="20"/>
          <w:lang w:val="hy-AM" w:eastAsia="ru-RU"/>
        </w:rPr>
        <w:t xml:space="preserve"> </w:t>
      </w:r>
      <w:r w:rsidR="0069073C" w:rsidRPr="00D524BC">
        <w:rPr>
          <w:rFonts w:ascii="GHEA Grapalat" w:hAnsi="GHEA Grapalat"/>
          <w:sz w:val="20"/>
          <w:szCs w:val="20"/>
          <w:lang w:val="hy-AM"/>
        </w:rPr>
        <w:t xml:space="preserve">որը գործում է   ՊՈԱԿ -ի կանոնադրության հիման վրա, այսուհետ «Գնորդ», մի կողմից,  և __________________-ը, ի դեմս տնօրեն _____________________-ի, որը գործում է </w:t>
      </w:r>
      <w:r w:rsidR="0069073C" w:rsidRPr="00D524BC">
        <w:rPr>
          <w:rFonts w:ascii="GHEA Grapalat" w:hAnsi="GHEA Grapalat"/>
          <w:sz w:val="20"/>
          <w:szCs w:val="20"/>
          <w:u w:val="single"/>
          <w:lang w:val="hy-AM"/>
        </w:rPr>
        <w:t xml:space="preserve">                       </w:t>
      </w:r>
      <w:r w:rsidR="0069073C" w:rsidRPr="00D524BC">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Pr="00D524BC" w:rsidRDefault="006E5207" w:rsidP="006E5207">
      <w:pPr>
        <w:ind w:firstLine="709"/>
        <w:jc w:val="both"/>
        <w:rPr>
          <w:rFonts w:ascii="GHEA Grapalat" w:hAnsi="GHEA Grapalat"/>
          <w:b/>
          <w:sz w:val="20"/>
          <w:lang w:val="hy-AM"/>
        </w:rPr>
      </w:pPr>
    </w:p>
    <w:p w:rsidR="006E5207" w:rsidRPr="00D524BC" w:rsidRDefault="006E5207" w:rsidP="006E5207">
      <w:pPr>
        <w:ind w:firstLine="709"/>
        <w:jc w:val="center"/>
        <w:rPr>
          <w:rFonts w:ascii="GHEA Grapalat" w:hAnsi="GHEA Grapalat" w:cs="Times Armenian"/>
          <w:b/>
          <w:sz w:val="20"/>
          <w:lang w:val="hy-AM"/>
        </w:rPr>
      </w:pPr>
      <w:r w:rsidRPr="00D524BC">
        <w:rPr>
          <w:rFonts w:ascii="GHEA Grapalat" w:hAnsi="GHEA Grapalat"/>
          <w:b/>
          <w:sz w:val="20"/>
          <w:lang w:val="hy-AM"/>
        </w:rPr>
        <w:t xml:space="preserve">1. </w:t>
      </w:r>
      <w:r w:rsidRPr="00D524BC">
        <w:rPr>
          <w:rFonts w:ascii="GHEA Grapalat" w:hAnsi="GHEA Grapalat" w:cs="Sylfaen"/>
          <w:b/>
          <w:sz w:val="20"/>
          <w:lang w:val="hy-AM"/>
        </w:rPr>
        <w:t>ՊԱՅՄԱՆԱԳՐԻ</w:t>
      </w:r>
      <w:r w:rsidRPr="00D524BC">
        <w:rPr>
          <w:rFonts w:ascii="GHEA Grapalat" w:hAnsi="GHEA Grapalat" w:cs="Times Armenian"/>
          <w:b/>
          <w:sz w:val="20"/>
          <w:lang w:val="hy-AM"/>
        </w:rPr>
        <w:t xml:space="preserve"> </w:t>
      </w:r>
      <w:r w:rsidRPr="00D524BC">
        <w:rPr>
          <w:rFonts w:ascii="GHEA Grapalat" w:hAnsi="GHEA Grapalat" w:cs="Sylfaen"/>
          <w:b/>
          <w:sz w:val="20"/>
          <w:lang w:val="hy-AM"/>
        </w:rPr>
        <w:t>ԱՌԱՐԿԱՆ</w:t>
      </w:r>
    </w:p>
    <w:p w:rsidR="006E5207" w:rsidRPr="00D524BC" w:rsidRDefault="006E5207" w:rsidP="006E5207">
      <w:pPr>
        <w:ind w:firstLine="709"/>
        <w:jc w:val="center"/>
        <w:rPr>
          <w:rFonts w:ascii="GHEA Grapalat" w:hAnsi="GHEA Grapalat" w:cs="Times Armenian"/>
          <w:b/>
          <w:sz w:val="20"/>
          <w:lang w:val="hy-AM"/>
        </w:rPr>
      </w:pPr>
    </w:p>
    <w:p w:rsidR="006E5207" w:rsidRPr="00D524BC" w:rsidRDefault="006E5207" w:rsidP="0069073C">
      <w:pPr>
        <w:jc w:val="both"/>
        <w:rPr>
          <w:rFonts w:ascii="GHEA Grapalat" w:hAnsi="GHEA Grapalat" w:cs="Times Armenian"/>
          <w:sz w:val="20"/>
          <w:lang w:val="hy-AM"/>
        </w:rPr>
      </w:pPr>
      <w:r w:rsidRPr="00D524BC">
        <w:rPr>
          <w:rFonts w:ascii="GHEA Grapalat" w:hAnsi="GHEA Grapalat"/>
          <w:sz w:val="20"/>
          <w:lang w:val="hy-AM"/>
        </w:rPr>
        <w:t xml:space="preserve">1.1. </w:t>
      </w:r>
      <w:r w:rsidRPr="00D524BC">
        <w:rPr>
          <w:rFonts w:ascii="GHEA Grapalat" w:hAnsi="GHEA Grapalat" w:cs="Sylfaen"/>
          <w:sz w:val="20"/>
          <w:lang w:val="hy-AM"/>
        </w:rPr>
        <w:t>Վաճառողը</w:t>
      </w:r>
      <w:r w:rsidRPr="00D524BC">
        <w:rPr>
          <w:rFonts w:ascii="GHEA Grapalat" w:hAnsi="GHEA Grapalat" w:cs="Times Armenian"/>
          <w:sz w:val="20"/>
          <w:lang w:val="hy-AM"/>
        </w:rPr>
        <w:t xml:space="preserve"> </w:t>
      </w:r>
      <w:r w:rsidRPr="00D524BC">
        <w:rPr>
          <w:rFonts w:ascii="GHEA Grapalat" w:hAnsi="GHEA Grapalat" w:cs="Sylfaen"/>
          <w:sz w:val="20"/>
          <w:lang w:val="hy-AM"/>
        </w:rPr>
        <w:t>պարտավորվում</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cs="Sylfaen"/>
          <w:sz w:val="20"/>
          <w:lang w:val="hy-AM"/>
        </w:rPr>
        <w:t>սույն</w:t>
      </w:r>
      <w:r w:rsidRPr="00D524BC">
        <w:rPr>
          <w:rFonts w:ascii="GHEA Grapalat" w:hAnsi="GHEA Grapalat" w:cs="Times Armenian"/>
          <w:sz w:val="20"/>
          <w:lang w:val="hy-AM"/>
        </w:rPr>
        <w:t xml:space="preserve"> </w:t>
      </w:r>
      <w:r w:rsidRPr="00D524BC">
        <w:rPr>
          <w:rFonts w:ascii="GHEA Grapalat" w:hAnsi="GHEA Grapalat" w:cs="Sylfaen"/>
          <w:sz w:val="20"/>
          <w:lang w:val="hy-AM"/>
        </w:rPr>
        <w:t>պայմանա</w:t>
      </w:r>
      <w:r w:rsidRPr="00D524BC">
        <w:rPr>
          <w:rFonts w:ascii="GHEA Grapalat" w:hAnsi="GHEA Grapalat" w:cs="Times Armenian"/>
          <w:sz w:val="20"/>
          <w:lang w:val="hy-AM"/>
        </w:rPr>
        <w:t>գ</w:t>
      </w:r>
      <w:r w:rsidRPr="00D524BC">
        <w:rPr>
          <w:rFonts w:ascii="GHEA Grapalat" w:hAnsi="GHEA Grapalat" w:cs="Sylfaen"/>
          <w:sz w:val="20"/>
          <w:lang w:val="hy-AM"/>
        </w:rPr>
        <w:t>րով (այսուհետ</w:t>
      </w:r>
      <w:r w:rsidRPr="00D524BC">
        <w:rPr>
          <w:rFonts w:ascii="GHEA Grapalat" w:hAnsi="GHEA Grapalat" w:cs="Times Armenian"/>
          <w:sz w:val="20"/>
          <w:lang w:val="hy-AM"/>
        </w:rPr>
        <w:t xml:space="preserve">` </w:t>
      </w:r>
      <w:r w:rsidRPr="00D524BC">
        <w:rPr>
          <w:rFonts w:ascii="GHEA Grapalat" w:hAnsi="GHEA Grapalat" w:cs="Sylfaen"/>
          <w:sz w:val="20"/>
          <w:lang w:val="hy-AM"/>
        </w:rPr>
        <w:t>պայմանա</w:t>
      </w:r>
      <w:r w:rsidRPr="00D524BC">
        <w:rPr>
          <w:rFonts w:ascii="GHEA Grapalat" w:hAnsi="GHEA Grapalat" w:cs="Times Armenian"/>
          <w:sz w:val="20"/>
          <w:lang w:val="hy-AM"/>
        </w:rPr>
        <w:t>գ</w:t>
      </w:r>
      <w:r w:rsidRPr="00D524BC">
        <w:rPr>
          <w:rFonts w:ascii="GHEA Grapalat" w:hAnsi="GHEA Grapalat" w:cs="Sylfaen"/>
          <w:sz w:val="20"/>
          <w:lang w:val="hy-AM"/>
        </w:rPr>
        <w:t>իր) սահմանված</w:t>
      </w:r>
      <w:r w:rsidRPr="00D524BC">
        <w:rPr>
          <w:rFonts w:ascii="GHEA Grapalat" w:hAnsi="GHEA Grapalat" w:cs="Times Armenian"/>
          <w:sz w:val="20"/>
          <w:lang w:val="hy-AM"/>
        </w:rPr>
        <w:t xml:space="preserve"> </w:t>
      </w:r>
      <w:r w:rsidRPr="00D524BC">
        <w:rPr>
          <w:rFonts w:ascii="GHEA Grapalat" w:hAnsi="GHEA Grapalat" w:cs="Sylfaen"/>
          <w:sz w:val="20"/>
          <w:lang w:val="hy-AM"/>
        </w:rPr>
        <w:t>կար</w:t>
      </w:r>
      <w:r w:rsidRPr="00D524BC">
        <w:rPr>
          <w:rFonts w:ascii="GHEA Grapalat" w:hAnsi="GHEA Grapalat" w:cs="Times Armenian"/>
          <w:sz w:val="20"/>
          <w:lang w:val="hy-AM"/>
        </w:rPr>
        <w:t>գ</w:t>
      </w:r>
      <w:r w:rsidRPr="00D524BC">
        <w:rPr>
          <w:rFonts w:ascii="GHEA Grapalat" w:hAnsi="GHEA Grapalat" w:cs="Sylfaen"/>
          <w:sz w:val="20"/>
          <w:lang w:val="hy-AM"/>
        </w:rPr>
        <w:t>ով</w:t>
      </w:r>
      <w:r w:rsidRPr="00D524BC">
        <w:rPr>
          <w:rFonts w:ascii="GHEA Grapalat" w:hAnsi="GHEA Grapalat" w:cs="Times Armenian"/>
          <w:sz w:val="20"/>
          <w:lang w:val="hy-AM"/>
        </w:rPr>
        <w:t xml:space="preserve">, </w:t>
      </w:r>
      <w:r w:rsidRPr="00D524BC">
        <w:rPr>
          <w:rFonts w:ascii="GHEA Grapalat" w:hAnsi="GHEA Grapalat" w:cs="Sylfaen"/>
          <w:sz w:val="20"/>
          <w:lang w:val="hy-AM"/>
        </w:rPr>
        <w:t>ծավալներով,</w:t>
      </w:r>
      <w:r w:rsidRPr="00D524BC">
        <w:rPr>
          <w:rFonts w:ascii="GHEA Grapalat" w:hAnsi="GHEA Grapalat" w:cs="Times Armenian"/>
          <w:sz w:val="20"/>
          <w:lang w:val="hy-AM"/>
        </w:rPr>
        <w:t xml:space="preserve"> ժամկետներում և հասցեով </w:t>
      </w:r>
      <w:r w:rsidRPr="00D524BC">
        <w:rPr>
          <w:rFonts w:ascii="GHEA Grapalat" w:hAnsi="GHEA Grapalat" w:cs="Sylfaen"/>
          <w:sz w:val="20"/>
          <w:lang w:val="hy-AM"/>
        </w:rPr>
        <w:t>Գնորդին</w:t>
      </w:r>
      <w:r w:rsidRPr="00D524BC">
        <w:rPr>
          <w:rFonts w:ascii="GHEA Grapalat" w:hAnsi="GHEA Grapalat" w:cs="Times Armenian"/>
          <w:sz w:val="20"/>
          <w:lang w:val="hy-AM"/>
        </w:rPr>
        <w:t xml:space="preserve"> </w:t>
      </w:r>
      <w:r w:rsidRPr="00D524BC">
        <w:rPr>
          <w:rFonts w:ascii="GHEA Grapalat" w:hAnsi="GHEA Grapalat" w:cs="Sylfaen"/>
          <w:sz w:val="20"/>
          <w:lang w:val="hy-AM"/>
        </w:rPr>
        <w:t>մատակարարել</w:t>
      </w:r>
      <w:r w:rsidRPr="00D524BC">
        <w:rPr>
          <w:rFonts w:ascii="GHEA Grapalat" w:hAnsi="GHEA Grapalat" w:cs="Times Armenian"/>
          <w:sz w:val="20"/>
          <w:lang w:val="hy-AM"/>
        </w:rPr>
        <w:t xml:space="preserve"> պ</w:t>
      </w:r>
      <w:r w:rsidRPr="00D524BC">
        <w:rPr>
          <w:rFonts w:ascii="GHEA Grapalat" w:hAnsi="GHEA Grapalat" w:cs="Sylfaen"/>
          <w:sz w:val="20"/>
          <w:lang w:val="hy-AM"/>
        </w:rPr>
        <w:t>այմանա</w:t>
      </w:r>
      <w:r w:rsidRPr="00D524BC">
        <w:rPr>
          <w:rFonts w:ascii="GHEA Grapalat" w:hAnsi="GHEA Grapalat"/>
          <w:sz w:val="20"/>
          <w:lang w:val="hy-AM"/>
        </w:rPr>
        <w:t>գ</w:t>
      </w:r>
      <w:r w:rsidRPr="00D524BC">
        <w:rPr>
          <w:rFonts w:ascii="GHEA Grapalat" w:hAnsi="GHEA Grapalat" w:cs="Sylfaen"/>
          <w:sz w:val="20"/>
          <w:lang w:val="hy-AM"/>
        </w:rPr>
        <w:t>րի</w:t>
      </w:r>
      <w:r w:rsidRPr="00D524BC">
        <w:rPr>
          <w:rFonts w:ascii="GHEA Grapalat" w:hAnsi="GHEA Grapalat" w:cs="Times Armenian"/>
          <w:sz w:val="20"/>
          <w:lang w:val="hy-AM"/>
        </w:rPr>
        <w:t xml:space="preserve"> N 1 </w:t>
      </w:r>
      <w:r w:rsidRPr="00D524BC">
        <w:rPr>
          <w:rFonts w:ascii="GHEA Grapalat" w:hAnsi="GHEA Grapalat" w:cs="Sylfaen"/>
          <w:sz w:val="20"/>
          <w:lang w:val="hy-AM"/>
        </w:rPr>
        <w:t>հավելվածով`</w:t>
      </w:r>
      <w:r w:rsidRPr="00D524BC">
        <w:rPr>
          <w:rFonts w:ascii="GHEA Grapalat" w:hAnsi="GHEA Grapalat" w:cs="Times Armenian"/>
          <w:sz w:val="20"/>
          <w:lang w:val="hy-AM"/>
        </w:rPr>
        <w:t xml:space="preserve"> </w:t>
      </w:r>
      <w:r w:rsidRPr="00D524BC">
        <w:rPr>
          <w:rFonts w:ascii="GHEA Grapalat" w:hAnsi="GHEA Grapalat" w:cs="Sylfaen"/>
          <w:sz w:val="20"/>
          <w:lang w:val="hy-AM"/>
        </w:rPr>
        <w:t>Տեխնիկական</w:t>
      </w:r>
      <w:r w:rsidRPr="00D524BC">
        <w:rPr>
          <w:rFonts w:ascii="GHEA Grapalat" w:hAnsi="GHEA Grapalat" w:cs="Times Armenian"/>
          <w:sz w:val="20"/>
          <w:lang w:val="hy-AM"/>
        </w:rPr>
        <w:t xml:space="preserve"> </w:t>
      </w:r>
      <w:r w:rsidRPr="00D524BC">
        <w:rPr>
          <w:rFonts w:ascii="GHEA Grapalat" w:hAnsi="GHEA Grapalat" w:cs="Sylfaen"/>
          <w:sz w:val="20"/>
          <w:lang w:val="hy-AM"/>
        </w:rPr>
        <w:t>բնութա</w:t>
      </w:r>
      <w:r w:rsidRPr="00D524BC">
        <w:rPr>
          <w:rFonts w:ascii="GHEA Grapalat" w:hAnsi="GHEA Grapalat" w:cs="Times Armenian"/>
          <w:sz w:val="20"/>
          <w:lang w:val="hy-AM"/>
        </w:rPr>
        <w:t>գի</w:t>
      </w:r>
      <w:r w:rsidRPr="00D524BC">
        <w:rPr>
          <w:rFonts w:ascii="GHEA Grapalat" w:hAnsi="GHEA Grapalat" w:cs="Sylfaen"/>
          <w:sz w:val="20"/>
          <w:lang w:val="hy-AM"/>
        </w:rPr>
        <w:t>ր-գնման-ժամանակացուցով նախատեսված</w:t>
      </w:r>
      <w:r w:rsidRPr="00D524BC">
        <w:rPr>
          <w:rFonts w:ascii="GHEA Grapalat" w:hAnsi="GHEA Grapalat" w:cs="Times Armenian"/>
          <w:sz w:val="20"/>
          <w:lang w:val="hy-AM"/>
        </w:rPr>
        <w:t xml:space="preserve"> ապրանքը (այսուհետ` ապրանք), </w:t>
      </w:r>
      <w:r w:rsidRPr="00D524BC">
        <w:rPr>
          <w:rFonts w:ascii="GHEA Grapalat" w:hAnsi="GHEA Grapalat" w:cs="Sylfaen"/>
          <w:sz w:val="20"/>
          <w:lang w:val="hy-AM"/>
        </w:rPr>
        <w:t>իսկ</w:t>
      </w:r>
      <w:r w:rsidRPr="00D524BC">
        <w:rPr>
          <w:rFonts w:ascii="GHEA Grapalat" w:hAnsi="GHEA Grapalat" w:cs="Times Armenian"/>
          <w:sz w:val="20"/>
          <w:lang w:val="hy-AM"/>
        </w:rPr>
        <w:t xml:space="preserve"> </w:t>
      </w:r>
      <w:r w:rsidRPr="00D524BC">
        <w:rPr>
          <w:rFonts w:ascii="GHEA Grapalat" w:hAnsi="GHEA Grapalat" w:cs="Sylfaen"/>
          <w:sz w:val="20"/>
          <w:lang w:val="hy-AM"/>
        </w:rPr>
        <w:t>Գնորդը</w:t>
      </w:r>
      <w:r w:rsidRPr="00D524BC">
        <w:rPr>
          <w:rFonts w:ascii="GHEA Grapalat" w:hAnsi="GHEA Grapalat" w:cs="Times Armenian"/>
          <w:sz w:val="20"/>
          <w:lang w:val="hy-AM"/>
        </w:rPr>
        <w:t xml:space="preserve"> </w:t>
      </w:r>
      <w:r w:rsidRPr="00D524BC">
        <w:rPr>
          <w:rFonts w:ascii="GHEA Grapalat" w:hAnsi="GHEA Grapalat" w:cs="Sylfaen"/>
          <w:sz w:val="20"/>
          <w:lang w:val="hy-AM"/>
        </w:rPr>
        <w:t>պարտավորվում</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cs="Sylfaen"/>
          <w:sz w:val="20"/>
          <w:lang w:val="hy-AM"/>
        </w:rPr>
        <w:t>ընդունել</w:t>
      </w:r>
      <w:r w:rsidRPr="00D524BC">
        <w:rPr>
          <w:rFonts w:ascii="GHEA Grapalat" w:hAnsi="GHEA Grapalat" w:cs="Times Armenian"/>
          <w:sz w:val="20"/>
          <w:lang w:val="hy-AM"/>
        </w:rPr>
        <w:t xml:space="preserve"> ա</w:t>
      </w:r>
      <w:r w:rsidRPr="00D524BC">
        <w:rPr>
          <w:rFonts w:ascii="GHEA Grapalat" w:hAnsi="GHEA Grapalat" w:cs="Sylfaen"/>
          <w:sz w:val="20"/>
          <w:lang w:val="hy-AM"/>
        </w:rPr>
        <w:t>պրանքը</w:t>
      </w:r>
      <w:r w:rsidRPr="00D524BC">
        <w:rPr>
          <w:rFonts w:ascii="GHEA Grapalat" w:hAnsi="GHEA Grapalat" w:cs="Times Armenian"/>
          <w:sz w:val="20"/>
          <w:lang w:val="hy-AM"/>
        </w:rPr>
        <w:t xml:space="preserve"> </w:t>
      </w:r>
      <w:r w:rsidRPr="00D524BC">
        <w:rPr>
          <w:rFonts w:ascii="GHEA Grapalat" w:hAnsi="GHEA Grapalat" w:cs="Sylfaen"/>
          <w:sz w:val="20"/>
          <w:lang w:val="hy-AM"/>
        </w:rPr>
        <w:t>և</w:t>
      </w:r>
      <w:r w:rsidRPr="00D524BC">
        <w:rPr>
          <w:rFonts w:ascii="GHEA Grapalat" w:hAnsi="GHEA Grapalat" w:cs="Times Armenian"/>
          <w:sz w:val="20"/>
          <w:lang w:val="hy-AM"/>
        </w:rPr>
        <w:t xml:space="preserve"> </w:t>
      </w:r>
      <w:r w:rsidRPr="00D524BC">
        <w:rPr>
          <w:rFonts w:ascii="GHEA Grapalat" w:hAnsi="GHEA Grapalat" w:cs="Sylfaen"/>
          <w:sz w:val="20"/>
          <w:lang w:val="hy-AM"/>
        </w:rPr>
        <w:t>վճարել</w:t>
      </w:r>
      <w:r w:rsidRPr="00D524BC">
        <w:rPr>
          <w:rFonts w:ascii="GHEA Grapalat" w:hAnsi="GHEA Grapalat" w:cs="Times Armenian"/>
          <w:sz w:val="20"/>
          <w:lang w:val="hy-AM"/>
        </w:rPr>
        <w:t xml:space="preserve"> </w:t>
      </w:r>
      <w:r w:rsidRPr="00D524BC">
        <w:rPr>
          <w:rFonts w:ascii="GHEA Grapalat" w:hAnsi="GHEA Grapalat" w:cs="Sylfaen"/>
          <w:sz w:val="20"/>
          <w:lang w:val="hy-AM"/>
        </w:rPr>
        <w:t>դրա</w:t>
      </w:r>
      <w:r w:rsidRPr="00D524BC">
        <w:rPr>
          <w:rFonts w:ascii="GHEA Grapalat" w:hAnsi="GHEA Grapalat" w:cs="Times Armenian"/>
          <w:sz w:val="20"/>
          <w:lang w:val="hy-AM"/>
        </w:rPr>
        <w:t xml:space="preserve"> </w:t>
      </w:r>
      <w:r w:rsidRPr="00D524BC">
        <w:rPr>
          <w:rFonts w:ascii="GHEA Grapalat" w:hAnsi="GHEA Grapalat" w:cs="Sylfaen"/>
          <w:sz w:val="20"/>
          <w:lang w:val="hy-AM"/>
        </w:rPr>
        <w:t>համար</w:t>
      </w:r>
      <w:r w:rsidRPr="00D524BC">
        <w:rPr>
          <w:rFonts w:ascii="GHEA Grapalat" w:hAnsi="GHEA Grapalat" w:cs="Times Armenian"/>
          <w:sz w:val="20"/>
          <w:lang w:val="hy-AM"/>
        </w:rPr>
        <w:t xml:space="preserve">։ </w:t>
      </w:r>
    </w:p>
    <w:p w:rsidR="006E5207" w:rsidRPr="00D524BC" w:rsidRDefault="006E5207" w:rsidP="006E5207">
      <w:pPr>
        <w:ind w:firstLine="709"/>
        <w:jc w:val="both"/>
        <w:rPr>
          <w:rFonts w:ascii="GHEA Grapalat" w:hAnsi="GHEA Grapalat" w:cs="Times Armenian"/>
          <w:sz w:val="20"/>
          <w:lang w:val="hy-AM"/>
        </w:rPr>
      </w:pPr>
    </w:p>
    <w:p w:rsidR="006E5207" w:rsidRPr="00D524BC" w:rsidRDefault="006E5207" w:rsidP="006E5207">
      <w:pPr>
        <w:ind w:firstLine="709"/>
        <w:jc w:val="both"/>
        <w:rPr>
          <w:rFonts w:ascii="GHEA Grapalat" w:hAnsi="GHEA Grapalat"/>
          <w:b/>
          <w:sz w:val="20"/>
          <w:lang w:val="hy-AM"/>
        </w:rPr>
      </w:pPr>
      <w:r w:rsidRPr="00D524BC">
        <w:rPr>
          <w:rFonts w:ascii="GHEA Grapalat" w:hAnsi="GHEA Grapalat"/>
          <w:sz w:val="20"/>
          <w:lang w:val="hy-AM"/>
        </w:rPr>
        <w:tab/>
      </w:r>
      <w:r w:rsidRPr="00D524BC">
        <w:rPr>
          <w:rFonts w:ascii="GHEA Grapalat" w:hAnsi="GHEA Grapalat"/>
          <w:b/>
          <w:sz w:val="20"/>
          <w:lang w:val="hy-AM"/>
        </w:rPr>
        <w:t>2. ԿՈՂՄԵՐԻ ԻՐԱՎՈՒՆՔՆԵՐԸ ԵՎ ՊԱՐՏԱԿԱՆՈՒԹՅՈՒՆՆԵՐԸ</w:t>
      </w:r>
    </w:p>
    <w:p w:rsidR="006E5207" w:rsidRPr="00D524BC" w:rsidRDefault="006E5207" w:rsidP="006E5207">
      <w:pPr>
        <w:ind w:firstLine="709"/>
        <w:jc w:val="both"/>
        <w:rPr>
          <w:rFonts w:ascii="GHEA Grapalat" w:hAnsi="GHEA Grapalat"/>
          <w:sz w:val="20"/>
          <w:lang w:val="hy-AM"/>
        </w:rPr>
      </w:pPr>
    </w:p>
    <w:p w:rsidR="006E5207" w:rsidRPr="00D524BC" w:rsidRDefault="006E5207" w:rsidP="006E5207">
      <w:pPr>
        <w:ind w:firstLine="709"/>
        <w:jc w:val="both"/>
        <w:rPr>
          <w:rFonts w:ascii="GHEA Grapalat" w:hAnsi="GHEA Grapalat"/>
          <w:b/>
          <w:sz w:val="20"/>
          <w:lang w:val="hy-AM"/>
        </w:rPr>
      </w:pPr>
      <w:r w:rsidRPr="00D524BC">
        <w:rPr>
          <w:rFonts w:ascii="GHEA Grapalat" w:hAnsi="GHEA Grapalat"/>
          <w:b/>
          <w:sz w:val="20"/>
          <w:lang w:val="hy-AM"/>
        </w:rPr>
        <w:t>2.1 Գնորդն իրավունք ունի`</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D524BC">
        <w:rPr>
          <w:rFonts w:ascii="GHEA Grapalat" w:hAnsi="GHEA Grapalat"/>
          <w:sz w:val="20"/>
          <w:u w:val="single"/>
          <w:lang w:val="hy-AM"/>
        </w:rPr>
        <w:t xml:space="preserve">         </w:t>
      </w:r>
      <w:r w:rsidRPr="00D524BC">
        <w:rPr>
          <w:rFonts w:ascii="GHEA Grapalat" w:hAnsi="GHEA Grapalat"/>
          <w:sz w:val="20"/>
          <w:lang w:val="hy-AM"/>
        </w:rPr>
        <w:t xml:space="preserve"> օրից ավելի:</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ա) պահանջել հատուցելու ապրանքի անպատշաճ որակի լինելու պատճառով իր կատարած ծախսերը.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գ) հրաժարվել պայմանագիրը կատարելուց և պահանջել վերադարձնելու ապրանքի համար վճարված գումարը: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2.1.3 Եթե հանձնվել է պայմանագրով որոշվածից պակաս քանակի ապրանք, ապա`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ա)  պահանջել լրացնելու ապրանքի պակաս հանձնված քանակը,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2.1.4 Եթե հանձնվել է տեսակի պայմանի խախտմամբ ապրանք,  իր ընտրությամբ`</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D524BC" w:rsidRDefault="006E5207" w:rsidP="0069073C">
      <w:pPr>
        <w:pStyle w:val="33"/>
        <w:spacing w:line="240" w:lineRule="auto"/>
        <w:ind w:firstLine="0"/>
        <w:rPr>
          <w:rFonts w:ascii="GHEA Grapalat" w:hAnsi="GHEA Grapalat" w:cs="Sylfaen"/>
          <w:i/>
          <w:sz w:val="16"/>
          <w:szCs w:val="16"/>
          <w:lang w:val="hy-AM" w:eastAsia="ru-RU"/>
        </w:rPr>
      </w:pPr>
      <w:r w:rsidRPr="00D524BC">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Pr="00D524BC" w:rsidRDefault="006E5207" w:rsidP="0069073C">
      <w:pPr>
        <w:tabs>
          <w:tab w:val="left" w:pos="720"/>
        </w:tabs>
        <w:jc w:val="both"/>
        <w:rPr>
          <w:rFonts w:ascii="GHEA Grapalat" w:hAnsi="GHEA Grapalat"/>
          <w:sz w:val="20"/>
          <w:lang w:val="hy-AM"/>
        </w:rPr>
      </w:pPr>
      <w:r w:rsidRPr="00D524BC">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Pr="00D524BC" w:rsidRDefault="006E5207" w:rsidP="0069073C">
      <w:pPr>
        <w:tabs>
          <w:tab w:val="left" w:pos="720"/>
        </w:tabs>
        <w:jc w:val="both"/>
        <w:rPr>
          <w:rFonts w:ascii="GHEA Grapalat" w:hAnsi="GHEA Grapalat"/>
          <w:sz w:val="20"/>
          <w:lang w:val="hy-AM"/>
        </w:rPr>
      </w:pPr>
      <w:r w:rsidRPr="00D524BC">
        <w:rPr>
          <w:rFonts w:ascii="GHEA Grapalat" w:hAnsi="GHEA Grapalat"/>
          <w:sz w:val="20"/>
          <w:lang w:val="hy-AM"/>
        </w:rPr>
        <w:t>2.1.7.1 Վաճառողի կողմից պայմանագիրը խախտելն էական է համարվում, եթե`</w:t>
      </w:r>
    </w:p>
    <w:p w:rsidR="006E5207" w:rsidRPr="00D524BC" w:rsidRDefault="006E5207" w:rsidP="0069073C">
      <w:pPr>
        <w:tabs>
          <w:tab w:val="left" w:pos="720"/>
        </w:tabs>
        <w:jc w:val="both"/>
        <w:rPr>
          <w:rFonts w:ascii="GHEA Grapalat" w:hAnsi="GHEA Grapalat"/>
          <w:sz w:val="20"/>
          <w:lang w:val="hy-AM"/>
        </w:rPr>
      </w:pPr>
      <w:r w:rsidRPr="00D524BC">
        <w:rPr>
          <w:rFonts w:ascii="GHEA Grapalat" w:hAnsi="GHEA Grapalat"/>
          <w:sz w:val="20"/>
          <w:lang w:val="hy-AM"/>
        </w:rPr>
        <w:lastRenderedPageBreak/>
        <w:t>ա) մատակարարվել է անպատշաճ որակի ապրանք որը չի կարող փոխարինվել Գնորդի համար ընդունելի ժամկետում.</w:t>
      </w:r>
    </w:p>
    <w:p w:rsidR="006E5207" w:rsidRPr="00D524BC" w:rsidRDefault="006E5207" w:rsidP="0069073C">
      <w:pPr>
        <w:tabs>
          <w:tab w:val="left" w:pos="720"/>
        </w:tabs>
        <w:jc w:val="both"/>
        <w:rPr>
          <w:rFonts w:ascii="GHEA Grapalat" w:hAnsi="GHEA Grapalat"/>
          <w:sz w:val="20"/>
          <w:lang w:val="hy-AM"/>
        </w:rPr>
      </w:pPr>
      <w:r w:rsidRPr="00D524BC">
        <w:rPr>
          <w:rFonts w:ascii="GHEA Grapalat" w:hAnsi="GHEA Grapalat"/>
          <w:sz w:val="20"/>
          <w:lang w:val="hy-AM"/>
        </w:rPr>
        <w:t xml:space="preserve">բ) ապրանքի մատակարարման ժամկետները խախտվել են </w:t>
      </w:r>
      <w:r w:rsidRPr="00D524BC">
        <w:rPr>
          <w:rFonts w:ascii="GHEA Grapalat" w:hAnsi="GHEA Grapalat"/>
          <w:sz w:val="20"/>
          <w:u w:val="single"/>
          <w:lang w:val="hy-AM"/>
        </w:rPr>
        <w:t xml:space="preserve">        </w:t>
      </w:r>
      <w:r w:rsidRPr="00D524BC">
        <w:rPr>
          <w:rFonts w:ascii="GHEA Grapalat" w:hAnsi="GHEA Grapalat"/>
          <w:sz w:val="20"/>
          <w:lang w:val="hy-AM"/>
        </w:rPr>
        <w:t xml:space="preserve"> օրից ավելի,</w:t>
      </w:r>
    </w:p>
    <w:p w:rsidR="006E5207" w:rsidRPr="00D524BC" w:rsidRDefault="006E5207" w:rsidP="0069073C">
      <w:pPr>
        <w:tabs>
          <w:tab w:val="left" w:pos="720"/>
        </w:tabs>
        <w:jc w:val="both"/>
        <w:rPr>
          <w:rFonts w:ascii="GHEA Grapalat" w:hAnsi="GHEA Grapalat"/>
          <w:sz w:val="20"/>
          <w:lang w:val="hy-AM"/>
        </w:rPr>
      </w:pPr>
      <w:r w:rsidRPr="00D524BC">
        <w:rPr>
          <w:rFonts w:ascii="GHEA Grapalat" w:hAnsi="GHEA Grapalat"/>
          <w:sz w:val="20"/>
          <w:lang w:val="hy-AM"/>
        </w:rPr>
        <w:t>2.1.8 Զննել ապրանքը և հայտնաբերված թերությունների մասին անհապաղ տեղեկացնել Վաճառողին։</w:t>
      </w:r>
    </w:p>
    <w:p w:rsidR="006E5207" w:rsidRPr="00D524BC" w:rsidRDefault="006E5207" w:rsidP="0069073C">
      <w:pPr>
        <w:jc w:val="both"/>
        <w:rPr>
          <w:rFonts w:ascii="GHEA Grapalat" w:hAnsi="GHEA Grapalat"/>
          <w:b/>
          <w:sz w:val="20"/>
          <w:lang w:val="hy-AM"/>
        </w:rPr>
      </w:pPr>
      <w:r w:rsidRPr="00D524BC">
        <w:rPr>
          <w:rFonts w:ascii="GHEA Grapalat" w:hAnsi="GHEA Grapalat"/>
          <w:b/>
          <w:sz w:val="20"/>
          <w:lang w:val="hy-AM"/>
        </w:rPr>
        <w:t>2.2 Գնորդը պարտավոր է`</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Pr="00D524BC" w:rsidRDefault="006E5207" w:rsidP="0069073C">
      <w:pPr>
        <w:jc w:val="both"/>
        <w:rPr>
          <w:rFonts w:ascii="GHEA Grapalat" w:hAnsi="GHEA Grapalat"/>
          <w:b/>
          <w:sz w:val="20"/>
          <w:lang w:val="hy-AM"/>
        </w:rPr>
      </w:pPr>
      <w:r w:rsidRPr="00D524BC">
        <w:rPr>
          <w:rFonts w:ascii="GHEA Grapalat" w:hAnsi="GHEA Grapalat"/>
          <w:b/>
          <w:sz w:val="20"/>
          <w:lang w:val="hy-AM"/>
        </w:rPr>
        <w:t>2.3 Վաճառողն իրավունք ունի`</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2.3.1 Գնորդից պահանջել ընդունելու պայմանագրով նախատեսված </w:t>
      </w:r>
      <w:r w:rsidRPr="00D524BC">
        <w:rPr>
          <w:rFonts w:ascii="GHEA Grapalat" w:hAnsi="GHEA Grapalat" w:cs="Sylfaen"/>
          <w:sz w:val="20"/>
          <w:lang w:val="hy-AM"/>
        </w:rPr>
        <w:t>կար</w:t>
      </w:r>
      <w:r w:rsidRPr="00D524BC">
        <w:rPr>
          <w:rFonts w:ascii="GHEA Grapalat" w:hAnsi="GHEA Grapalat" w:cs="Times Armenian"/>
          <w:sz w:val="20"/>
          <w:lang w:val="hy-AM"/>
        </w:rPr>
        <w:t>գ</w:t>
      </w:r>
      <w:r w:rsidRPr="00D524BC">
        <w:rPr>
          <w:rFonts w:ascii="GHEA Grapalat" w:hAnsi="GHEA Grapalat" w:cs="Sylfaen"/>
          <w:sz w:val="20"/>
          <w:lang w:val="hy-AM"/>
        </w:rPr>
        <w:t>ով</w:t>
      </w:r>
      <w:r w:rsidRPr="00D524BC">
        <w:rPr>
          <w:rFonts w:ascii="GHEA Grapalat" w:hAnsi="GHEA Grapalat" w:cs="Times Armenian"/>
          <w:sz w:val="20"/>
          <w:lang w:val="hy-AM"/>
        </w:rPr>
        <w:t xml:space="preserve">, </w:t>
      </w:r>
      <w:r w:rsidRPr="00D524BC">
        <w:rPr>
          <w:rFonts w:ascii="GHEA Grapalat" w:hAnsi="GHEA Grapalat" w:cs="Sylfaen"/>
          <w:sz w:val="20"/>
          <w:lang w:val="hy-AM"/>
        </w:rPr>
        <w:t>ծավալներով,</w:t>
      </w:r>
      <w:r w:rsidRPr="00D524BC">
        <w:rPr>
          <w:rFonts w:ascii="GHEA Grapalat" w:hAnsi="GHEA Grapalat" w:cs="Times Armenian"/>
          <w:sz w:val="20"/>
          <w:lang w:val="hy-AM"/>
        </w:rPr>
        <w:t xml:space="preserve"> ժամկետներում և հասցեով</w:t>
      </w:r>
      <w:r w:rsidRPr="00D524BC">
        <w:rPr>
          <w:rFonts w:ascii="GHEA Grapalat" w:hAnsi="GHEA Grapalat"/>
          <w:sz w:val="20"/>
          <w:lang w:val="hy-AM"/>
        </w:rPr>
        <w:t xml:space="preserve"> մատակարարված ապրանքը: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2.3.2 Գնորդից պահանջել վճարելու պայմանագրով նախատեսված </w:t>
      </w:r>
      <w:r w:rsidRPr="00D524BC">
        <w:rPr>
          <w:rFonts w:ascii="GHEA Grapalat" w:hAnsi="GHEA Grapalat" w:cs="Sylfaen"/>
          <w:sz w:val="20"/>
          <w:lang w:val="hy-AM"/>
        </w:rPr>
        <w:t>կար</w:t>
      </w:r>
      <w:r w:rsidRPr="00D524BC">
        <w:rPr>
          <w:rFonts w:ascii="GHEA Grapalat" w:hAnsi="GHEA Grapalat" w:cs="Times Armenian"/>
          <w:sz w:val="20"/>
          <w:lang w:val="hy-AM"/>
        </w:rPr>
        <w:t>գ</w:t>
      </w:r>
      <w:r w:rsidRPr="00D524BC">
        <w:rPr>
          <w:rFonts w:ascii="GHEA Grapalat" w:hAnsi="GHEA Grapalat" w:cs="Sylfaen"/>
          <w:sz w:val="20"/>
          <w:lang w:val="hy-AM"/>
        </w:rPr>
        <w:t>ով</w:t>
      </w:r>
      <w:r w:rsidRPr="00D524BC">
        <w:rPr>
          <w:rFonts w:ascii="GHEA Grapalat" w:hAnsi="GHEA Grapalat" w:cs="Times Armenian"/>
          <w:sz w:val="20"/>
          <w:lang w:val="hy-AM"/>
        </w:rPr>
        <w:t xml:space="preserve">, </w:t>
      </w:r>
      <w:r w:rsidRPr="00D524BC">
        <w:rPr>
          <w:rFonts w:ascii="GHEA Grapalat" w:hAnsi="GHEA Grapalat" w:cs="Sylfaen"/>
          <w:sz w:val="20"/>
          <w:lang w:val="hy-AM"/>
        </w:rPr>
        <w:t>ծավալներով,</w:t>
      </w:r>
      <w:r w:rsidRPr="00D524BC">
        <w:rPr>
          <w:rFonts w:ascii="GHEA Grapalat" w:hAnsi="GHEA Grapalat" w:cs="Times Armenian"/>
          <w:sz w:val="20"/>
          <w:lang w:val="hy-AM"/>
        </w:rPr>
        <w:t xml:space="preserve"> ժամկետներում և հասցեով</w:t>
      </w:r>
      <w:r w:rsidRPr="00D524B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2.3.4 Գնորդի համաձայնությամբ վաղաժամկետ մատակարարել ապրանքը։ </w:t>
      </w:r>
    </w:p>
    <w:p w:rsidR="006E5207" w:rsidRPr="00D524BC" w:rsidRDefault="006E5207" w:rsidP="0069073C">
      <w:pPr>
        <w:jc w:val="both"/>
        <w:rPr>
          <w:rFonts w:ascii="GHEA Grapalat" w:hAnsi="GHEA Grapalat"/>
          <w:b/>
          <w:sz w:val="20"/>
          <w:lang w:val="hy-AM"/>
        </w:rPr>
      </w:pPr>
      <w:r w:rsidRPr="00D524BC">
        <w:rPr>
          <w:rFonts w:ascii="GHEA Grapalat" w:hAnsi="GHEA Grapalat"/>
          <w:b/>
          <w:sz w:val="20"/>
          <w:lang w:val="hy-AM"/>
        </w:rPr>
        <w:t>2.4 Վաճառողը պարտավոր է`</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2.4.1 Գնորդին հանձնել ապրանքը` պայմանագրով նախատեսված կարգով, </w:t>
      </w:r>
      <w:r w:rsidRPr="00D524BC">
        <w:rPr>
          <w:rFonts w:ascii="GHEA Grapalat" w:hAnsi="GHEA Grapalat" w:cs="Sylfaen"/>
          <w:sz w:val="20"/>
          <w:lang w:val="hy-AM"/>
        </w:rPr>
        <w:t>ծավալներով,</w:t>
      </w:r>
      <w:r w:rsidRPr="00D524BC">
        <w:rPr>
          <w:rFonts w:ascii="GHEA Grapalat" w:hAnsi="GHEA Grapalat" w:cs="Times Armenian"/>
          <w:sz w:val="20"/>
          <w:lang w:val="hy-AM"/>
        </w:rPr>
        <w:t xml:space="preserve"> ժամկետներում և հասցեով:</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2.4.3 Գնորդին հանձնել երրորդ անձանց իրավունքներից ազատ ապրանք:</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2.4.9 Գնորդին հանձնել ապրանքի պատկանելիքները և համապատասխան փաստաթղթերը։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Pr="00D524BC" w:rsidRDefault="006E5207" w:rsidP="0069073C">
      <w:pPr>
        <w:jc w:val="both"/>
        <w:rPr>
          <w:rFonts w:ascii="GHEA Grapalat" w:hAnsi="GHEA Grapalat"/>
          <w:sz w:val="20"/>
          <w:lang w:val="hy-AM"/>
        </w:rPr>
      </w:pPr>
      <w:r w:rsidRPr="00D524B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D524BC" w:rsidRDefault="006850DE" w:rsidP="006E5207">
      <w:pPr>
        <w:ind w:firstLine="709"/>
        <w:jc w:val="center"/>
        <w:rPr>
          <w:rFonts w:ascii="GHEA Grapalat" w:hAnsi="GHEA Grapalat"/>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3. ՊԱՅՄԱՆԱԳՐԻ ԳԻՆԸ ԵՎ ՎՃԱՐՄԱՆ ԿԱՐԳԸ</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3.1  Պայմանագրի գինը կազմում է ________________ ՀՀ դրամ, ներառյալ ԱԱՀ-ն:</w:t>
      </w:r>
      <w:r w:rsidRPr="00D524BC">
        <w:rPr>
          <w:rFonts w:ascii="GHEA Grapalat" w:hAnsi="GHEA Grapalat"/>
          <w:sz w:val="20"/>
          <w:vertAlign w:val="superscript"/>
          <w:lang w:val="hy-AM"/>
        </w:rPr>
        <w:t>17</w:t>
      </w:r>
      <w:r w:rsidRPr="00D524BC">
        <w:rPr>
          <w:rFonts w:ascii="GHEA Grapalat" w:hAnsi="GHEA Grapalat"/>
          <w:color w:val="FFFFFF"/>
          <w:sz w:val="20"/>
          <w:vertAlign w:val="superscript"/>
          <w:lang w:val="hy-AM"/>
        </w:rPr>
        <w:t>29</w:t>
      </w:r>
      <w:r w:rsidRPr="00D524BC">
        <w:rPr>
          <w:rStyle w:val="aff1"/>
          <w:rFonts w:ascii="GHEA Grapalat" w:hAnsi="GHEA Grapalat"/>
          <w:color w:val="FFFFFF"/>
          <w:sz w:val="20"/>
          <w:lang w:val="hy-AM"/>
        </w:rPr>
        <w:footnoteReference w:id="9"/>
      </w:r>
      <w:r w:rsidRPr="00D524BC">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D524BC">
        <w:rPr>
          <w:rFonts w:ascii="GHEA Grapalat" w:hAnsi="GHEA Grapalat"/>
          <w:sz w:val="20"/>
          <w:lang w:val="hy-AM"/>
        </w:rPr>
        <w:lastRenderedPageBreak/>
        <w:t>բոլոր վճարները (ծախսերը), այդ թվում` հարկերը, տուրքերը, փոխադրման, ապահովագրման ծախսերը, պարգևավճարները և ակնկալվող շահույթը։</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cs="Sylfaen"/>
          <w:sz w:val="20"/>
          <w:lang w:val="hy-AM"/>
        </w:rPr>
        <w:t>3.2 Պայմանա</w:t>
      </w:r>
      <w:r w:rsidRPr="00D524BC">
        <w:rPr>
          <w:rFonts w:ascii="GHEA Grapalat" w:hAnsi="GHEA Grapalat" w:cs="Times Armenian"/>
          <w:sz w:val="20"/>
          <w:lang w:val="hy-AM"/>
        </w:rPr>
        <w:t>գ</w:t>
      </w:r>
      <w:r w:rsidRPr="00D524BC">
        <w:rPr>
          <w:rFonts w:ascii="GHEA Grapalat" w:hAnsi="GHEA Grapalat" w:cs="Sylfaen"/>
          <w:sz w:val="20"/>
          <w:lang w:val="hy-AM"/>
        </w:rPr>
        <w:t>րի</w:t>
      </w:r>
      <w:r w:rsidRPr="00D524BC">
        <w:rPr>
          <w:rFonts w:ascii="GHEA Grapalat" w:hAnsi="GHEA Grapalat" w:cs="Times Armenian"/>
          <w:sz w:val="20"/>
          <w:lang w:val="hy-AM"/>
        </w:rPr>
        <w:t xml:space="preserve"> գ</w:t>
      </w:r>
      <w:r w:rsidRPr="00D524BC">
        <w:rPr>
          <w:rFonts w:ascii="GHEA Grapalat" w:hAnsi="GHEA Grapalat" w:cs="Sylfaen"/>
          <w:sz w:val="20"/>
          <w:lang w:val="hy-AM"/>
        </w:rPr>
        <w:t>նից</w:t>
      </w:r>
      <w:r w:rsidRPr="00D524BC">
        <w:rPr>
          <w:rFonts w:ascii="GHEA Grapalat" w:hAnsi="GHEA Grapalat" w:cs="Times Armenian"/>
          <w:sz w:val="20"/>
          <w:lang w:val="hy-AM"/>
        </w:rPr>
        <w:t xml:space="preserve">` մինչև </w:t>
      </w:r>
      <w:r w:rsidRPr="00D524BC">
        <w:rPr>
          <w:rFonts w:ascii="GHEA Grapalat" w:hAnsi="GHEA Grapalat" w:cs="Times Armenian"/>
          <w:sz w:val="20"/>
          <w:u w:val="single"/>
          <w:lang w:val="hy-AM"/>
        </w:rPr>
        <w:t xml:space="preserve">             </w:t>
      </w:r>
      <w:r w:rsidRPr="00D524BC">
        <w:rPr>
          <w:rFonts w:ascii="GHEA Grapalat" w:hAnsi="GHEA Grapalat" w:cs="Times Armenian"/>
          <w:sz w:val="20"/>
          <w:lang w:val="hy-AM"/>
        </w:rPr>
        <w:t xml:space="preserve"> </w:t>
      </w:r>
      <w:r w:rsidRPr="00D524BC">
        <w:rPr>
          <w:rFonts w:ascii="GHEA Grapalat" w:hAnsi="GHEA Grapalat" w:cs="Sylfaen"/>
          <w:sz w:val="20"/>
          <w:lang w:val="hy-AM"/>
        </w:rPr>
        <w:t>ՀՀ</w:t>
      </w:r>
      <w:r w:rsidRPr="00D524BC">
        <w:rPr>
          <w:rFonts w:ascii="GHEA Grapalat" w:hAnsi="GHEA Grapalat" w:cs="Times Armenian"/>
          <w:sz w:val="20"/>
          <w:lang w:val="hy-AM"/>
        </w:rPr>
        <w:t xml:space="preserve"> </w:t>
      </w:r>
      <w:r w:rsidRPr="00D524BC">
        <w:rPr>
          <w:rFonts w:ascii="GHEA Grapalat" w:hAnsi="GHEA Grapalat" w:cs="Sylfaen"/>
          <w:sz w:val="20"/>
          <w:lang w:val="hy-AM"/>
        </w:rPr>
        <w:t>դրամը</w:t>
      </w:r>
      <w:r w:rsidRPr="00D524BC">
        <w:rPr>
          <w:rFonts w:ascii="GHEA Grapalat" w:hAnsi="GHEA Grapalat" w:cs="Times Armenian"/>
          <w:sz w:val="20"/>
          <w:lang w:val="hy-AM"/>
        </w:rPr>
        <w:t xml:space="preserve">, </w:t>
      </w:r>
      <w:r w:rsidRPr="00D524BC">
        <w:rPr>
          <w:rFonts w:ascii="GHEA Grapalat" w:hAnsi="GHEA Grapalat" w:cs="Sylfaen"/>
          <w:sz w:val="20"/>
          <w:lang w:val="hy-AM"/>
        </w:rPr>
        <w:t>Գնորդը</w:t>
      </w:r>
      <w:r w:rsidRPr="00D524BC">
        <w:rPr>
          <w:rFonts w:ascii="GHEA Grapalat" w:hAnsi="GHEA Grapalat" w:cs="Times Armenian"/>
          <w:sz w:val="20"/>
          <w:lang w:val="hy-AM"/>
        </w:rPr>
        <w:t xml:space="preserve"> </w:t>
      </w:r>
      <w:r w:rsidRPr="00D524BC">
        <w:rPr>
          <w:rFonts w:ascii="GHEA Grapalat" w:hAnsi="GHEA Grapalat" w:cs="Sylfaen"/>
          <w:sz w:val="20"/>
          <w:lang w:val="hy-AM"/>
        </w:rPr>
        <w:t>փոխանցում</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Վաճառողի </w:t>
      </w:r>
      <w:r w:rsidRPr="00D524BC">
        <w:rPr>
          <w:rFonts w:ascii="GHEA Grapalat" w:hAnsi="GHEA Grapalat" w:cs="Sylfaen"/>
          <w:sz w:val="20"/>
          <w:lang w:val="hy-AM"/>
        </w:rPr>
        <w:t>բանկային</w:t>
      </w:r>
      <w:r w:rsidRPr="00D524BC">
        <w:rPr>
          <w:rFonts w:ascii="GHEA Grapalat" w:hAnsi="GHEA Grapalat" w:cs="Times Armenian"/>
          <w:sz w:val="20"/>
          <w:lang w:val="hy-AM"/>
        </w:rPr>
        <w:t xml:space="preserve"> </w:t>
      </w:r>
      <w:r w:rsidRPr="00D524BC">
        <w:rPr>
          <w:rFonts w:ascii="GHEA Grapalat" w:hAnsi="GHEA Grapalat" w:cs="Sylfaen"/>
          <w:sz w:val="20"/>
          <w:lang w:val="hy-AM"/>
        </w:rPr>
        <w:t>հաշվին</w:t>
      </w:r>
      <w:r w:rsidRPr="00D524BC">
        <w:rPr>
          <w:rFonts w:ascii="GHEA Grapalat" w:hAnsi="GHEA Grapalat" w:cs="Times Armenian"/>
          <w:sz w:val="20"/>
          <w:lang w:val="hy-AM"/>
        </w:rPr>
        <w:t xml:space="preserve">` </w:t>
      </w:r>
      <w:r w:rsidRPr="00D524BC">
        <w:rPr>
          <w:rFonts w:ascii="GHEA Grapalat" w:hAnsi="GHEA Grapalat" w:cs="Sylfaen"/>
          <w:sz w:val="20"/>
          <w:lang w:val="hy-AM"/>
        </w:rPr>
        <w:t>որպես</w:t>
      </w:r>
      <w:r w:rsidRPr="00D524BC">
        <w:rPr>
          <w:rFonts w:ascii="GHEA Grapalat" w:hAnsi="GHEA Grapalat" w:cs="Times Armenian"/>
          <w:sz w:val="20"/>
          <w:lang w:val="hy-AM"/>
        </w:rPr>
        <w:t xml:space="preserve"> </w:t>
      </w:r>
      <w:r w:rsidRPr="00D524BC">
        <w:rPr>
          <w:rFonts w:ascii="GHEA Grapalat" w:hAnsi="GHEA Grapalat" w:cs="Sylfaen"/>
          <w:sz w:val="20"/>
          <w:lang w:val="hy-AM"/>
        </w:rPr>
        <w:t>կանխավճար։ Կանխավճարի</w:t>
      </w:r>
      <w:r w:rsidRPr="00D524BC">
        <w:rPr>
          <w:rFonts w:ascii="GHEA Grapalat" w:hAnsi="GHEA Grapalat" w:cs="Times Armenian"/>
          <w:sz w:val="20"/>
          <w:lang w:val="hy-AM"/>
        </w:rPr>
        <w:t xml:space="preserve"> </w:t>
      </w:r>
      <w:r w:rsidRPr="00D524BC">
        <w:rPr>
          <w:rFonts w:ascii="GHEA Grapalat" w:hAnsi="GHEA Grapalat" w:cs="Sylfaen"/>
          <w:sz w:val="20"/>
          <w:lang w:val="hy-AM"/>
        </w:rPr>
        <w:t>մարումն</w:t>
      </w:r>
      <w:r w:rsidRPr="00D524BC">
        <w:rPr>
          <w:rFonts w:ascii="GHEA Grapalat" w:hAnsi="GHEA Grapalat" w:cs="Times Armenian"/>
          <w:sz w:val="20"/>
          <w:lang w:val="hy-AM"/>
        </w:rPr>
        <w:t xml:space="preserve"> </w:t>
      </w:r>
      <w:r w:rsidRPr="00D524BC">
        <w:rPr>
          <w:rFonts w:ascii="GHEA Grapalat" w:hAnsi="GHEA Grapalat" w:cs="Sylfaen"/>
          <w:sz w:val="20"/>
          <w:lang w:val="hy-AM"/>
        </w:rPr>
        <w:t>իրականացվում</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sz w:val="20"/>
          <w:lang w:val="hy-AM"/>
        </w:rPr>
        <w:t xml:space="preserve">հանձնման-ընդունման </w:t>
      </w:r>
      <w:r w:rsidRPr="00D524BC">
        <w:rPr>
          <w:rFonts w:ascii="GHEA Grapalat" w:hAnsi="GHEA Grapalat" w:cs="Sylfaen"/>
          <w:sz w:val="20"/>
          <w:lang w:val="hy-AM"/>
        </w:rPr>
        <w:t>արձանագրությունների</w:t>
      </w:r>
      <w:r w:rsidRPr="00D524BC">
        <w:rPr>
          <w:rFonts w:ascii="GHEA Grapalat" w:hAnsi="GHEA Grapalat" w:cs="Times Armenian"/>
          <w:sz w:val="20"/>
          <w:lang w:val="hy-AM"/>
        </w:rPr>
        <w:t xml:space="preserve"> </w:t>
      </w:r>
      <w:r w:rsidRPr="00D524BC">
        <w:rPr>
          <w:rFonts w:ascii="GHEA Grapalat" w:hAnsi="GHEA Grapalat" w:cs="Sylfaen"/>
          <w:sz w:val="20"/>
          <w:lang w:val="hy-AM"/>
        </w:rPr>
        <w:t>հիման</w:t>
      </w:r>
      <w:r w:rsidRPr="00D524BC">
        <w:rPr>
          <w:rFonts w:ascii="GHEA Grapalat" w:hAnsi="GHEA Grapalat" w:cs="Times Armenian"/>
          <w:sz w:val="20"/>
          <w:lang w:val="hy-AM"/>
        </w:rPr>
        <w:t xml:space="preserve"> </w:t>
      </w:r>
      <w:r w:rsidRPr="00D524BC">
        <w:rPr>
          <w:rFonts w:ascii="GHEA Grapalat" w:hAnsi="GHEA Grapalat" w:cs="Sylfaen"/>
          <w:sz w:val="20"/>
          <w:lang w:val="hy-AM"/>
        </w:rPr>
        <w:t>վրա</w:t>
      </w:r>
      <w:r w:rsidRPr="00D524BC">
        <w:rPr>
          <w:rFonts w:ascii="GHEA Grapalat" w:hAnsi="GHEA Grapalat" w:cs="Times Armenian"/>
          <w:sz w:val="20"/>
          <w:lang w:val="hy-AM"/>
        </w:rPr>
        <w:t xml:space="preserve"> </w:t>
      </w:r>
      <w:r w:rsidRPr="00D524BC">
        <w:rPr>
          <w:rFonts w:ascii="GHEA Grapalat" w:hAnsi="GHEA Grapalat" w:cs="Sylfaen"/>
          <w:sz w:val="20"/>
          <w:lang w:val="hy-AM"/>
        </w:rPr>
        <w:t>կատարվող</w:t>
      </w:r>
      <w:r w:rsidRPr="00D524BC">
        <w:rPr>
          <w:rFonts w:ascii="GHEA Grapalat" w:hAnsi="GHEA Grapalat" w:cs="Times Armenian"/>
          <w:sz w:val="20"/>
          <w:lang w:val="hy-AM"/>
        </w:rPr>
        <w:t xml:space="preserve"> </w:t>
      </w:r>
      <w:r w:rsidRPr="00D524BC">
        <w:rPr>
          <w:rFonts w:ascii="GHEA Grapalat" w:hAnsi="GHEA Grapalat" w:cs="Sylfaen"/>
          <w:sz w:val="20"/>
          <w:lang w:val="hy-AM"/>
        </w:rPr>
        <w:t>վճարումներից</w:t>
      </w:r>
      <w:r w:rsidRPr="00D524BC">
        <w:rPr>
          <w:rFonts w:ascii="GHEA Grapalat" w:hAnsi="GHEA Grapalat" w:cs="Times Armenian"/>
          <w:sz w:val="20"/>
          <w:lang w:val="hy-AM"/>
        </w:rPr>
        <w:t xml:space="preserve"> </w:t>
      </w:r>
      <w:r w:rsidRPr="00D524BC">
        <w:rPr>
          <w:rFonts w:ascii="GHEA Grapalat" w:hAnsi="GHEA Grapalat" w:cs="Sylfaen"/>
          <w:sz w:val="20"/>
          <w:lang w:val="hy-AM"/>
        </w:rPr>
        <w:t>նվազեցումներ</w:t>
      </w:r>
      <w:r w:rsidRPr="00D524BC">
        <w:rPr>
          <w:rFonts w:ascii="GHEA Grapalat" w:hAnsi="GHEA Grapalat" w:cs="Times Armenian"/>
          <w:sz w:val="20"/>
          <w:lang w:val="hy-AM"/>
        </w:rPr>
        <w:t xml:space="preserve"> (</w:t>
      </w:r>
      <w:r w:rsidRPr="00D524BC">
        <w:rPr>
          <w:rFonts w:ascii="GHEA Grapalat" w:hAnsi="GHEA Grapalat" w:cs="Sylfaen"/>
          <w:sz w:val="20"/>
          <w:lang w:val="hy-AM"/>
        </w:rPr>
        <w:t>պահումներ</w:t>
      </w:r>
      <w:r w:rsidRPr="00D524BC">
        <w:rPr>
          <w:rFonts w:ascii="GHEA Grapalat" w:hAnsi="GHEA Grapalat" w:cs="Times Armenian"/>
          <w:sz w:val="20"/>
          <w:lang w:val="hy-AM"/>
        </w:rPr>
        <w:t xml:space="preserve">) </w:t>
      </w:r>
      <w:r w:rsidRPr="00D524BC">
        <w:rPr>
          <w:rFonts w:ascii="GHEA Grapalat" w:hAnsi="GHEA Grapalat" w:cs="Sylfaen"/>
          <w:sz w:val="20"/>
          <w:lang w:val="hy-AM"/>
        </w:rPr>
        <w:t>կատարելու</w:t>
      </w:r>
      <w:r w:rsidRPr="00D524BC">
        <w:rPr>
          <w:rFonts w:ascii="GHEA Grapalat" w:hAnsi="GHEA Grapalat" w:cs="Times Armenian"/>
          <w:sz w:val="20"/>
          <w:lang w:val="hy-AM"/>
        </w:rPr>
        <w:t xml:space="preserve"> </w:t>
      </w:r>
      <w:r w:rsidRPr="00D524BC">
        <w:rPr>
          <w:rFonts w:ascii="GHEA Grapalat" w:hAnsi="GHEA Grapalat" w:cs="Sylfaen"/>
          <w:sz w:val="20"/>
          <w:lang w:val="hy-AM"/>
        </w:rPr>
        <w:t>ձևով</w:t>
      </w:r>
      <w:r w:rsidRPr="00D524BC">
        <w:rPr>
          <w:rFonts w:ascii="GHEA Grapalat" w:hAnsi="GHEA Grapalat" w:cs="Times Armenian"/>
          <w:sz w:val="20"/>
          <w:lang w:val="hy-AM"/>
        </w:rPr>
        <w:t>։ Ընդ որում մինչև կանխավճարի ամբողջական մարումը, Գնորդին վճարումներ չեն կատարվում</w:t>
      </w:r>
      <w:r w:rsidRPr="00D524BC">
        <w:rPr>
          <w:rFonts w:ascii="GHEA Grapalat" w:hAnsi="GHEA Grapalat" w:cs="Sylfaen"/>
          <w:sz w:val="20"/>
          <w:lang w:val="hy-AM"/>
        </w:rPr>
        <w:t>:</w:t>
      </w:r>
      <w:r w:rsidRPr="00D524BC">
        <w:rPr>
          <w:rFonts w:ascii="GHEA Grapalat" w:hAnsi="GHEA Grapalat" w:cs="Sylfaen"/>
          <w:sz w:val="20"/>
          <w:vertAlign w:val="superscript"/>
          <w:lang w:val="hy-AM"/>
        </w:rPr>
        <w:t>18</w:t>
      </w:r>
      <w:r w:rsidRPr="00D524BC">
        <w:rPr>
          <w:rFonts w:ascii="GHEA Grapalat" w:hAnsi="GHEA Grapalat" w:cs="Sylfaen"/>
          <w:color w:val="FFFFFF"/>
          <w:sz w:val="20"/>
          <w:vertAlign w:val="superscript"/>
          <w:lang w:val="hy-AM"/>
        </w:rPr>
        <w:t>30</w:t>
      </w:r>
      <w:r w:rsidRPr="00D524BC">
        <w:rPr>
          <w:rStyle w:val="aff1"/>
          <w:rFonts w:ascii="GHEA Grapalat" w:hAnsi="GHEA Grapalat" w:cs="Sylfaen"/>
          <w:color w:val="FFFFFF"/>
          <w:sz w:val="20"/>
          <w:lang w:val="hy-AM"/>
        </w:rPr>
        <w:footnoteReference w:id="10"/>
      </w:r>
      <w:r w:rsidRPr="00D524BC">
        <w:rPr>
          <w:rFonts w:ascii="GHEA Grapalat" w:hAnsi="GHEA Grapalat"/>
          <w:sz w:val="20"/>
          <w:lang w:val="hy-AM"/>
        </w:rPr>
        <w:t xml:space="preserve"> </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Pr="00D524BC" w:rsidRDefault="006E5207" w:rsidP="006E5207">
      <w:pPr>
        <w:ind w:firstLine="720"/>
        <w:jc w:val="both"/>
        <w:rPr>
          <w:rFonts w:ascii="GHEA Grapalat" w:hAnsi="GHEA Grapalat" w:cs="Sylfaen"/>
          <w:i/>
          <w:sz w:val="20"/>
          <w:u w:val="single"/>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4. ԱՊՐԱՆՔԻ ՈՐԱԿԸ ԵՎ ԵՐԱՇԽԻՔԸ</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Pr="00D524BC" w:rsidRDefault="006E5207" w:rsidP="006E5207">
      <w:pPr>
        <w:ind w:firstLine="702"/>
        <w:jc w:val="both"/>
        <w:rPr>
          <w:rFonts w:ascii="GHEA Grapalat" w:hAnsi="GHEA Grapalat" w:cs="Sylfaen"/>
          <w:sz w:val="20"/>
          <w:lang w:val="pt-BR"/>
        </w:rPr>
      </w:pPr>
      <w:r w:rsidRPr="00D524BC">
        <w:rPr>
          <w:rFonts w:ascii="GHEA Grapalat" w:hAnsi="GHEA Grapalat" w:cs="Times Armenian"/>
          <w:sz w:val="20"/>
          <w:lang w:val="pt-BR"/>
        </w:rPr>
        <w:t xml:space="preserve">4.2 </w:t>
      </w:r>
      <w:r w:rsidRPr="00D524BC">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D524BC">
        <w:rPr>
          <w:rFonts w:ascii="GHEA Grapalat" w:hAnsi="GHEA Grapalat" w:cs="Sylfaen"/>
          <w:sz w:val="20"/>
          <w:u w:val="single"/>
          <w:lang w:val="pt-BR"/>
        </w:rPr>
        <w:t xml:space="preserve">            </w:t>
      </w:r>
      <w:r w:rsidRPr="00D524BC">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D524BC">
        <w:rPr>
          <w:rFonts w:ascii="GHEA Grapalat" w:hAnsi="GHEA Grapalat" w:cs="Sylfaen"/>
          <w:sz w:val="20"/>
          <w:vertAlign w:val="superscript"/>
          <w:lang w:val="pt-BR"/>
        </w:rPr>
        <w:t>19</w:t>
      </w:r>
      <w:r w:rsidRPr="00D524BC">
        <w:rPr>
          <w:rFonts w:ascii="GHEA Grapalat" w:hAnsi="GHEA Grapalat" w:cs="Sylfaen"/>
          <w:color w:val="FFFFFF"/>
          <w:sz w:val="20"/>
          <w:vertAlign w:val="superscript"/>
          <w:lang w:val="pt-BR"/>
        </w:rPr>
        <w:t>31</w:t>
      </w:r>
      <w:r w:rsidRPr="00D524BC">
        <w:rPr>
          <w:rStyle w:val="aff1"/>
          <w:rFonts w:ascii="GHEA Grapalat" w:hAnsi="GHEA Grapalat" w:cs="Sylfaen"/>
          <w:color w:val="FFFFFF"/>
          <w:sz w:val="20"/>
          <w:lang w:val="pt-BR"/>
        </w:rPr>
        <w:footnoteReference w:id="11"/>
      </w:r>
    </w:p>
    <w:p w:rsidR="006E5207" w:rsidRPr="00D524BC" w:rsidRDefault="006E5207" w:rsidP="006E5207">
      <w:pPr>
        <w:ind w:firstLine="709"/>
        <w:jc w:val="both"/>
        <w:rPr>
          <w:rFonts w:ascii="GHEA Grapalat" w:hAnsi="GHEA Grapalat"/>
          <w:sz w:val="20"/>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5. ԱՊՐԱՆՔԻ ՀԱՆՁՆՈՒՄԸ ԵՎ ԸՆԴՈՒՆՈՒՄԸ</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sz w:val="20"/>
          <w:lang w:val="hy-AM"/>
        </w:rPr>
        <w:t xml:space="preserve">5.1 Մատակարարված ապրանքն </w:t>
      </w:r>
      <w:r w:rsidRPr="00D524B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Pr="00D524BC" w:rsidRDefault="006E5207" w:rsidP="006E5207">
      <w:pPr>
        <w:ind w:firstLine="720"/>
        <w:jc w:val="both"/>
        <w:rPr>
          <w:rFonts w:ascii="GHEA Grapalat" w:hAnsi="GHEA Grapalat" w:cs="Sylfaen"/>
          <w:sz w:val="20"/>
          <w:szCs w:val="20"/>
          <w:lang w:val="hy-AM"/>
        </w:rPr>
      </w:pPr>
      <w:r w:rsidRPr="00D524B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D524BC">
        <w:rPr>
          <w:rFonts w:ascii="GHEA Grapalat" w:hAnsi="GHEA Grapalat" w:cs="Sylfaen"/>
          <w:sz w:val="20"/>
          <w:szCs w:val="20"/>
          <w:u w:val="single"/>
          <w:lang w:val="hy-AM"/>
        </w:rPr>
        <w:tab/>
      </w:r>
      <w:r w:rsidRPr="00D524BC">
        <w:rPr>
          <w:rFonts w:ascii="GHEA Grapalat" w:hAnsi="GHEA Grapalat" w:cs="Sylfaen"/>
          <w:sz w:val="20"/>
          <w:szCs w:val="20"/>
          <w:u w:val="single"/>
          <w:lang w:val="hy-AM"/>
        </w:rPr>
        <w:tab/>
      </w:r>
      <w:r w:rsidRPr="00D524BC">
        <w:rPr>
          <w:rFonts w:ascii="GHEA Grapalat" w:hAnsi="GHEA Grapalat" w:cs="Sylfaen"/>
          <w:sz w:val="20"/>
          <w:szCs w:val="20"/>
          <w:lang w:val="hy-AM"/>
        </w:rPr>
        <w:t xml:space="preserve"> օրինակ (հավելված N 3): </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cs="Sylfaen"/>
          <w:sz w:val="20"/>
          <w:lang w:val="hy-AM"/>
        </w:rPr>
        <w:t xml:space="preserve">5.2 Հանձնման-ընդունման արձանագրությունը ստորագրվում է, եթե </w:t>
      </w:r>
      <w:r w:rsidRPr="00D524BC">
        <w:rPr>
          <w:rFonts w:ascii="GHEA Grapalat" w:hAnsi="GHEA Grapalat"/>
          <w:sz w:val="20"/>
          <w:lang w:val="pt-BR"/>
        </w:rPr>
        <w:t xml:space="preserve">մատակարարված ապրանքը </w:t>
      </w:r>
      <w:r w:rsidRPr="00D524B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5.3 Գնորդը հանձնման-ընդունման արձանագրությունը ստանալու </w:t>
      </w:r>
      <w:r w:rsidRPr="00D524BC">
        <w:rPr>
          <w:rFonts w:ascii="GHEA Grapalat" w:hAnsi="GHEA Grapalat" w:cs="Sylfaen"/>
          <w:sz w:val="20"/>
          <w:szCs w:val="20"/>
          <w:lang w:val="hy-AM"/>
        </w:rPr>
        <w:t xml:space="preserve">օրվան հաջորդող աշխատանքային օրվանից հաշված </w:t>
      </w:r>
      <w:r w:rsidRPr="00D524BC">
        <w:rPr>
          <w:rFonts w:ascii="GHEA Grapalat" w:hAnsi="GHEA Grapalat" w:cs="Sylfaen"/>
          <w:sz w:val="20"/>
          <w:szCs w:val="20"/>
          <w:u w:val="single"/>
          <w:lang w:val="hy-AM"/>
        </w:rPr>
        <w:t xml:space="preserve">     </w:t>
      </w:r>
      <w:r w:rsidRPr="00D524BC">
        <w:rPr>
          <w:rFonts w:ascii="GHEA Grapalat" w:hAnsi="GHEA Grapalat" w:cs="Sylfaen"/>
          <w:sz w:val="20"/>
          <w:szCs w:val="20"/>
          <w:lang w:val="hy-AM"/>
        </w:rPr>
        <w:t xml:space="preserve"> աշխատանքային օրվա ընթացքում </w:t>
      </w:r>
      <w:r w:rsidRPr="00D524B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Pr="00D524BC" w:rsidRDefault="006E5207" w:rsidP="006E5207">
      <w:pPr>
        <w:ind w:firstLine="720"/>
        <w:jc w:val="both"/>
        <w:rPr>
          <w:rFonts w:ascii="GHEA Grapalat" w:hAnsi="GHEA Grapalat" w:cs="Sylfaen"/>
          <w:sz w:val="20"/>
          <w:lang w:val="hy-AM"/>
        </w:rPr>
      </w:pPr>
      <w:r w:rsidRPr="00D524BC">
        <w:rPr>
          <w:rFonts w:ascii="GHEA Grapalat" w:hAnsi="GHEA Grapalat"/>
          <w:sz w:val="20"/>
          <w:lang w:val="hy-AM"/>
        </w:rPr>
        <w:t xml:space="preserve">5.4 </w:t>
      </w:r>
      <w:r w:rsidRPr="00D524BC">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D524B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D524BC">
        <w:rPr>
          <w:rFonts w:ascii="GHEA Grapalat" w:hAnsi="GHEA Grapalat" w:cs="Sylfaen"/>
          <w:sz w:val="20"/>
          <w:lang w:val="hy-AM"/>
        </w:rPr>
        <w:softHyphen/>
        <w:t xml:space="preserve">գրությունը: </w:t>
      </w:r>
    </w:p>
    <w:p w:rsidR="006E5207" w:rsidRPr="00D524BC" w:rsidRDefault="006E5207" w:rsidP="006E5207">
      <w:pPr>
        <w:ind w:firstLine="720"/>
        <w:jc w:val="both"/>
        <w:rPr>
          <w:rFonts w:ascii="GHEA Grapalat" w:hAnsi="GHEA Grapalat" w:cs="Sylfaen"/>
          <w:sz w:val="20"/>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6. ԿՈՂՄԵՐԻ ՊԱՏԱՍԽԱՆԱՏՎՈՒԹՅՈՒՆԸ</w:t>
      </w:r>
    </w:p>
    <w:p w:rsidR="006850DE" w:rsidRPr="00D524BC" w:rsidRDefault="006850DE" w:rsidP="006E5207">
      <w:pPr>
        <w:ind w:firstLine="709"/>
        <w:jc w:val="both"/>
        <w:rPr>
          <w:rFonts w:ascii="GHEA Grapalat" w:hAnsi="GHEA Grapalat"/>
          <w:sz w:val="20"/>
          <w:lang w:val="hy-AM"/>
        </w:rPr>
      </w:pP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sidRPr="00D524BC">
        <w:rPr>
          <w:rFonts w:ascii="GHEA Grapalat" w:hAnsi="GHEA Grapalat"/>
          <w:sz w:val="20"/>
          <w:lang w:val="hy-AM"/>
        </w:rPr>
        <w:lastRenderedPageBreak/>
        <w:t xml:space="preserve">մատակարարման ենթակա, սակայն չմատակարարված ապրանքի գնի 0,05 </w:t>
      </w:r>
      <w:r w:rsidRPr="00D524BC">
        <w:rPr>
          <w:rFonts w:ascii="GHEA Grapalat" w:hAnsi="GHEA Grapalat" w:cs="Sylfaen"/>
          <w:sz w:val="20"/>
          <w:lang w:val="hy-AM"/>
        </w:rPr>
        <w:t>(զրո ամբողջ հինգ հարյուրերրորդական) տոկոսի</w:t>
      </w:r>
      <w:r w:rsidRPr="00D524BC">
        <w:rPr>
          <w:rFonts w:ascii="GHEA Grapalat" w:hAnsi="GHEA Grapalat"/>
          <w:sz w:val="20"/>
          <w:lang w:val="hy-AM"/>
        </w:rPr>
        <w:t xml:space="preserve">  չափով։</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D524BC">
        <w:rPr>
          <w:rFonts w:ascii="GHEA Grapalat" w:hAnsi="GHEA Grapalat" w:cs="Sylfaen"/>
          <w:sz w:val="20"/>
          <w:lang w:val="hy-AM"/>
        </w:rPr>
        <w:t>(զրո ամբողջ հինգ տասնորդական) տոկոսի</w:t>
      </w:r>
      <w:r w:rsidRPr="00D524BC">
        <w:rPr>
          <w:rFonts w:ascii="GHEA Grapalat" w:hAnsi="GHEA Grapalat"/>
          <w:sz w:val="20"/>
          <w:lang w:val="hy-AM"/>
        </w:rPr>
        <w:t xml:space="preserve">  չափով:</w:t>
      </w:r>
      <w:r w:rsidRPr="00D524BC">
        <w:rPr>
          <w:rFonts w:ascii="GHEA Grapalat" w:hAnsi="GHEA Grapalat"/>
          <w:sz w:val="20"/>
          <w:vertAlign w:val="superscript"/>
          <w:lang w:val="hy-AM"/>
        </w:rPr>
        <w:t>20</w:t>
      </w:r>
      <w:r w:rsidRPr="00D524BC">
        <w:rPr>
          <w:rFonts w:ascii="GHEA Grapalat" w:hAnsi="GHEA Grapalat"/>
          <w:color w:val="FFFFFF"/>
          <w:sz w:val="20"/>
          <w:vertAlign w:val="superscript"/>
          <w:lang w:val="hy-AM"/>
        </w:rPr>
        <w:t>32</w:t>
      </w:r>
      <w:r w:rsidRPr="00D524BC">
        <w:rPr>
          <w:rStyle w:val="aff1"/>
          <w:rFonts w:ascii="GHEA Grapalat" w:hAnsi="GHEA Grapalat"/>
          <w:color w:val="FFFFFF"/>
          <w:sz w:val="20"/>
          <w:lang w:val="hy-AM"/>
        </w:rPr>
        <w:footnoteReference w:id="12"/>
      </w:r>
      <w:r w:rsidRPr="00D524B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D524BC">
        <w:rPr>
          <w:rFonts w:ascii="GHEA Grapalat" w:hAnsi="GHEA Grapalat" w:cs="Sylfaen"/>
          <w:sz w:val="20"/>
          <w:lang w:val="hy-AM"/>
        </w:rPr>
        <w:t>(զրո ամբողջ հինգ հարյուրերրորդական) տոկոսի</w:t>
      </w:r>
      <w:r w:rsidRPr="00D524BC">
        <w:rPr>
          <w:rFonts w:ascii="GHEA Grapalat" w:hAnsi="GHEA Grapalat"/>
          <w:sz w:val="20"/>
          <w:lang w:val="hy-AM"/>
        </w:rPr>
        <w:t xml:space="preserve">  չափով։</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Pr="00D524BC" w:rsidRDefault="006E5207" w:rsidP="006E5207">
      <w:pPr>
        <w:ind w:firstLine="709"/>
        <w:jc w:val="both"/>
        <w:rPr>
          <w:rFonts w:ascii="GHEA Grapalat" w:hAnsi="GHEA Grapalat"/>
          <w:sz w:val="20"/>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7. ԱՆՀԱՂԹԱՀԱՐԵԼԻ ՈՒԺԻ ԱԶԴԵՑՈՒԹՅՈՒՆԸ (ՖՈՐՍ-ՄԱԺՈՐ)</w:t>
      </w:r>
    </w:p>
    <w:p w:rsidR="006E5207" w:rsidRPr="00D524BC" w:rsidRDefault="006E5207" w:rsidP="006E5207">
      <w:pPr>
        <w:ind w:firstLine="709"/>
        <w:jc w:val="center"/>
        <w:rPr>
          <w:rFonts w:ascii="GHEA Grapalat" w:hAnsi="GHEA Grapalat"/>
          <w:b/>
          <w:sz w:val="20"/>
          <w:lang w:val="hy-AM"/>
        </w:rPr>
      </w:pP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D524BC" w:rsidRDefault="006E5207" w:rsidP="006850DE">
      <w:pPr>
        <w:jc w:val="both"/>
        <w:rPr>
          <w:rFonts w:ascii="GHEA Grapalat" w:hAnsi="GHEA Grapalat"/>
          <w:sz w:val="20"/>
          <w:lang w:val="hy-AM"/>
        </w:rPr>
      </w:pPr>
    </w:p>
    <w:p w:rsidR="006E5207" w:rsidRPr="00D524BC" w:rsidRDefault="006E5207" w:rsidP="006E5207">
      <w:pPr>
        <w:ind w:firstLine="709"/>
        <w:jc w:val="center"/>
        <w:rPr>
          <w:rFonts w:ascii="GHEA Grapalat" w:hAnsi="GHEA Grapalat"/>
          <w:b/>
          <w:sz w:val="20"/>
          <w:lang w:val="hy-AM"/>
        </w:rPr>
      </w:pPr>
      <w:r w:rsidRPr="00D524BC">
        <w:rPr>
          <w:rFonts w:ascii="GHEA Grapalat" w:hAnsi="GHEA Grapalat"/>
          <w:b/>
          <w:sz w:val="20"/>
          <w:lang w:val="hy-AM"/>
        </w:rPr>
        <w:t>8. ԱՅԼ ՊԱՅՄԱՆՆԵՐ</w:t>
      </w:r>
    </w:p>
    <w:p w:rsidR="006E5207" w:rsidRPr="00D524BC" w:rsidRDefault="006E5207" w:rsidP="006E5207">
      <w:pPr>
        <w:ind w:firstLine="709"/>
        <w:jc w:val="center"/>
        <w:rPr>
          <w:rFonts w:ascii="GHEA Grapalat" w:hAnsi="GHEA Grapalat"/>
          <w:b/>
          <w:sz w:val="20"/>
          <w:lang w:val="hy-AM"/>
        </w:rPr>
      </w:pPr>
    </w:p>
    <w:p w:rsidR="006E5207" w:rsidRPr="00D524BC" w:rsidRDefault="006E5207" w:rsidP="006E5207">
      <w:pPr>
        <w:tabs>
          <w:tab w:val="left" w:pos="1276"/>
        </w:tabs>
        <w:ind w:firstLine="720"/>
        <w:jc w:val="both"/>
        <w:rPr>
          <w:rFonts w:ascii="GHEA Grapalat" w:hAnsi="GHEA Grapalat" w:cs="Times Armenian"/>
          <w:sz w:val="20"/>
          <w:lang w:val="hy-AM"/>
        </w:rPr>
      </w:pPr>
      <w:r w:rsidRPr="00D524BC">
        <w:rPr>
          <w:rFonts w:ascii="GHEA Grapalat" w:hAnsi="GHEA Grapalat"/>
          <w:sz w:val="20"/>
          <w:lang w:val="hy-AM"/>
        </w:rPr>
        <w:t xml:space="preserve">8.1 </w:t>
      </w:r>
      <w:r w:rsidRPr="00D524BC">
        <w:rPr>
          <w:rFonts w:ascii="GHEA Grapalat" w:hAnsi="GHEA Grapalat" w:cs="Sylfaen"/>
          <w:sz w:val="20"/>
          <w:lang w:val="hy-AM"/>
        </w:rPr>
        <w:t>Պայմանագիրն</w:t>
      </w:r>
      <w:r w:rsidRPr="00D524BC">
        <w:rPr>
          <w:rFonts w:ascii="GHEA Grapalat" w:hAnsi="GHEA Grapalat" w:cs="Times Armenian"/>
          <w:sz w:val="20"/>
          <w:lang w:val="hy-AM"/>
        </w:rPr>
        <w:t xml:space="preserve"> </w:t>
      </w:r>
      <w:r w:rsidRPr="00D524BC">
        <w:rPr>
          <w:rFonts w:ascii="GHEA Grapalat" w:hAnsi="GHEA Grapalat" w:cs="Sylfaen"/>
          <w:sz w:val="20"/>
          <w:lang w:val="hy-AM"/>
        </w:rPr>
        <w:t>ուժի</w:t>
      </w:r>
      <w:r w:rsidRPr="00D524BC">
        <w:rPr>
          <w:rFonts w:ascii="GHEA Grapalat" w:hAnsi="GHEA Grapalat" w:cs="Times Armenian"/>
          <w:sz w:val="20"/>
          <w:lang w:val="hy-AM"/>
        </w:rPr>
        <w:t xml:space="preserve"> </w:t>
      </w:r>
      <w:r w:rsidRPr="00D524BC">
        <w:rPr>
          <w:rFonts w:ascii="GHEA Grapalat" w:hAnsi="GHEA Grapalat" w:cs="Sylfaen"/>
          <w:sz w:val="20"/>
          <w:lang w:val="hy-AM"/>
        </w:rPr>
        <w:t>մեջ</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cs="Sylfaen"/>
          <w:sz w:val="20"/>
          <w:lang w:val="hy-AM"/>
        </w:rPr>
        <w:t>մտնում</w:t>
      </w:r>
      <w:r w:rsidRPr="00D524BC">
        <w:rPr>
          <w:rFonts w:ascii="GHEA Grapalat" w:hAnsi="GHEA Grapalat" w:cs="Times Armenian"/>
          <w:sz w:val="20"/>
          <w:lang w:val="hy-AM"/>
        </w:rPr>
        <w:t xml:space="preserve"> </w:t>
      </w:r>
      <w:r w:rsidRPr="00D524BC">
        <w:rPr>
          <w:rFonts w:ascii="GHEA Grapalat" w:hAnsi="GHEA Grapalat" w:cs="Sylfaen"/>
          <w:sz w:val="20"/>
          <w:lang w:val="hy-AM"/>
        </w:rPr>
        <w:t>Կողմերի</w:t>
      </w:r>
      <w:r w:rsidRPr="00D524BC">
        <w:rPr>
          <w:rFonts w:ascii="GHEA Grapalat" w:hAnsi="GHEA Grapalat" w:cs="Times Armenian"/>
          <w:sz w:val="20"/>
          <w:lang w:val="hy-AM"/>
        </w:rPr>
        <w:t xml:space="preserve"> </w:t>
      </w:r>
      <w:r w:rsidRPr="00D524BC">
        <w:rPr>
          <w:rFonts w:ascii="GHEA Grapalat" w:hAnsi="GHEA Grapalat" w:cs="Sylfaen"/>
          <w:sz w:val="20"/>
          <w:lang w:val="hy-AM"/>
        </w:rPr>
        <w:t>ստորագրման</w:t>
      </w:r>
      <w:r w:rsidRPr="00D524BC">
        <w:rPr>
          <w:rFonts w:ascii="GHEA Grapalat" w:hAnsi="GHEA Grapalat" w:cs="Times Armenian"/>
          <w:sz w:val="20"/>
          <w:lang w:val="hy-AM"/>
        </w:rPr>
        <w:t xml:space="preserve"> </w:t>
      </w:r>
      <w:r w:rsidRPr="00D524BC">
        <w:rPr>
          <w:rFonts w:ascii="GHEA Grapalat" w:hAnsi="GHEA Grapalat" w:cs="Sylfaen"/>
          <w:sz w:val="20"/>
          <w:lang w:val="hy-AM"/>
        </w:rPr>
        <w:t>պահից և գործում է մինչև</w:t>
      </w:r>
      <w:r w:rsidRPr="00D524BC">
        <w:rPr>
          <w:rFonts w:ascii="GHEA Grapalat" w:hAnsi="GHEA Grapalat" w:cs="Times Armenian"/>
          <w:sz w:val="20"/>
          <w:lang w:val="hy-AM"/>
        </w:rPr>
        <w:t xml:space="preserve"> </w:t>
      </w:r>
      <w:r w:rsidRPr="00D524BC">
        <w:rPr>
          <w:rFonts w:ascii="GHEA Grapalat" w:hAnsi="GHEA Grapalat" w:cs="Sylfaen"/>
          <w:sz w:val="20"/>
          <w:lang w:val="hy-AM"/>
        </w:rPr>
        <w:t>կողմերի` պայմանագրով</w:t>
      </w:r>
      <w:r w:rsidRPr="00D524BC">
        <w:rPr>
          <w:rFonts w:ascii="GHEA Grapalat" w:hAnsi="GHEA Grapalat" w:cs="Times Armenian"/>
          <w:sz w:val="20"/>
          <w:lang w:val="hy-AM"/>
        </w:rPr>
        <w:t xml:space="preserve"> </w:t>
      </w:r>
      <w:r w:rsidRPr="00D524BC">
        <w:rPr>
          <w:rFonts w:ascii="GHEA Grapalat" w:hAnsi="GHEA Grapalat" w:cs="Sylfaen"/>
          <w:sz w:val="20"/>
          <w:lang w:val="hy-AM"/>
        </w:rPr>
        <w:t>ստանձնած</w:t>
      </w:r>
      <w:r w:rsidRPr="00D524BC">
        <w:rPr>
          <w:rFonts w:ascii="GHEA Grapalat" w:hAnsi="GHEA Grapalat" w:cs="Times Armenian"/>
          <w:sz w:val="20"/>
          <w:lang w:val="hy-AM"/>
        </w:rPr>
        <w:t xml:space="preserve"> </w:t>
      </w:r>
      <w:r w:rsidRPr="00D524BC">
        <w:rPr>
          <w:rFonts w:ascii="GHEA Grapalat" w:hAnsi="GHEA Grapalat" w:cs="Sylfaen"/>
          <w:sz w:val="20"/>
          <w:lang w:val="hy-AM"/>
        </w:rPr>
        <w:t>պարտավորությունների</w:t>
      </w:r>
      <w:r w:rsidRPr="00D524BC">
        <w:rPr>
          <w:rFonts w:ascii="GHEA Grapalat" w:hAnsi="GHEA Grapalat" w:cs="Times Armenian"/>
          <w:sz w:val="20"/>
          <w:lang w:val="hy-AM"/>
        </w:rPr>
        <w:t xml:space="preserve"> </w:t>
      </w:r>
      <w:r w:rsidRPr="00D524BC">
        <w:rPr>
          <w:rFonts w:ascii="GHEA Grapalat" w:hAnsi="GHEA Grapalat" w:cs="Sylfaen"/>
          <w:sz w:val="20"/>
          <w:lang w:val="hy-AM"/>
        </w:rPr>
        <w:t>ողջ</w:t>
      </w:r>
      <w:r w:rsidRPr="00D524BC">
        <w:rPr>
          <w:rFonts w:ascii="GHEA Grapalat" w:hAnsi="GHEA Grapalat" w:cs="Times Armenian"/>
          <w:sz w:val="20"/>
          <w:lang w:val="hy-AM"/>
        </w:rPr>
        <w:t xml:space="preserve"> </w:t>
      </w:r>
      <w:r w:rsidRPr="00D524BC">
        <w:rPr>
          <w:rFonts w:ascii="GHEA Grapalat" w:hAnsi="GHEA Grapalat" w:cs="Sylfaen"/>
          <w:sz w:val="20"/>
          <w:lang w:val="hy-AM"/>
        </w:rPr>
        <w:t>ծավալով</w:t>
      </w:r>
      <w:r w:rsidRPr="00D524BC">
        <w:rPr>
          <w:rFonts w:ascii="GHEA Grapalat" w:hAnsi="GHEA Grapalat" w:cs="Times Armenian"/>
          <w:sz w:val="20"/>
          <w:lang w:val="hy-AM"/>
        </w:rPr>
        <w:t xml:space="preserve"> </w:t>
      </w:r>
      <w:r w:rsidRPr="00D524BC">
        <w:rPr>
          <w:rFonts w:ascii="GHEA Grapalat" w:hAnsi="GHEA Grapalat" w:cs="Sylfaen"/>
          <w:sz w:val="20"/>
          <w:lang w:val="hy-AM"/>
        </w:rPr>
        <w:t>կատարումը</w:t>
      </w:r>
      <w:r w:rsidRPr="00D524BC">
        <w:rPr>
          <w:rFonts w:ascii="GHEA Grapalat" w:hAnsi="GHEA Grapalat" w:cs="Times Armenian"/>
          <w:sz w:val="20"/>
          <w:lang w:val="hy-AM"/>
        </w:rPr>
        <w:t xml:space="preserve">։ </w:t>
      </w:r>
    </w:p>
    <w:p w:rsidR="006E5207" w:rsidRPr="00D524BC" w:rsidRDefault="006E5207" w:rsidP="006E5207">
      <w:pPr>
        <w:tabs>
          <w:tab w:val="left" w:pos="1276"/>
        </w:tabs>
        <w:ind w:firstLine="720"/>
        <w:jc w:val="both"/>
        <w:rPr>
          <w:rFonts w:ascii="GHEA Grapalat" w:hAnsi="GHEA Grapalat" w:cs="Sylfaen"/>
          <w:sz w:val="20"/>
          <w:lang w:val="hy-AM"/>
        </w:rPr>
      </w:pPr>
      <w:r w:rsidRPr="00D524BC">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D524BC">
        <w:rPr>
          <w:rFonts w:ascii="GHEA Grapalat" w:hAnsi="GHEA Grapalat" w:cs="Sylfaen"/>
          <w:sz w:val="20"/>
          <w:vertAlign w:val="superscript"/>
          <w:lang w:val="hy-AM"/>
        </w:rPr>
        <w:t>21</w:t>
      </w:r>
      <w:r w:rsidRPr="00D524BC">
        <w:rPr>
          <w:rFonts w:ascii="GHEA Grapalat" w:hAnsi="GHEA Grapalat" w:cs="Sylfaen"/>
          <w:color w:val="FFFFFF"/>
          <w:sz w:val="20"/>
          <w:vertAlign w:val="superscript"/>
          <w:lang w:val="hy-AM"/>
        </w:rPr>
        <w:t>33</w:t>
      </w:r>
      <w:r w:rsidRPr="00D524BC">
        <w:rPr>
          <w:rStyle w:val="aff1"/>
          <w:rFonts w:ascii="GHEA Grapalat" w:hAnsi="GHEA Grapalat" w:cs="Sylfaen"/>
          <w:color w:val="FFFFFF"/>
          <w:sz w:val="20"/>
          <w:lang w:val="hy-AM"/>
        </w:rPr>
        <w:footnoteReference w:id="13"/>
      </w:r>
    </w:p>
    <w:p w:rsidR="006E5207" w:rsidRPr="00D524BC" w:rsidRDefault="006E5207" w:rsidP="006E5207">
      <w:pPr>
        <w:tabs>
          <w:tab w:val="left" w:pos="1276"/>
        </w:tabs>
        <w:ind w:firstLine="720"/>
        <w:jc w:val="both"/>
        <w:rPr>
          <w:rFonts w:ascii="GHEA Grapalat" w:hAnsi="GHEA Grapalat" w:cs="Sylfaen"/>
          <w:sz w:val="20"/>
          <w:lang w:val="hy-AM"/>
        </w:rPr>
      </w:pPr>
      <w:r w:rsidRPr="00D524B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Pr="00D524BC" w:rsidRDefault="006E5207" w:rsidP="006E5207">
      <w:pPr>
        <w:shd w:val="clear" w:color="auto" w:fill="FFFFFF"/>
        <w:ind w:firstLine="375"/>
        <w:jc w:val="both"/>
        <w:rPr>
          <w:rFonts w:ascii="GHEA Grapalat" w:hAnsi="GHEA Grapalat"/>
          <w:color w:val="000000"/>
          <w:lang w:val="hy-AM"/>
        </w:rPr>
      </w:pPr>
      <w:r w:rsidRPr="00D524B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D524BC">
        <w:rPr>
          <w:rFonts w:ascii="GHEA Grapalat" w:hAnsi="GHEA Grapalat"/>
          <w:color w:val="000000"/>
          <w:lang w:val="hy-AM"/>
        </w:rPr>
        <w:t xml:space="preserve"> </w:t>
      </w:r>
    </w:p>
    <w:p w:rsidR="006E5207" w:rsidRPr="00D524BC" w:rsidRDefault="006E5207" w:rsidP="006E5207">
      <w:pPr>
        <w:tabs>
          <w:tab w:val="left" w:pos="1276"/>
        </w:tabs>
        <w:ind w:firstLine="720"/>
        <w:jc w:val="both"/>
        <w:rPr>
          <w:rFonts w:ascii="GHEA Grapalat" w:hAnsi="GHEA Grapalat" w:cs="Sylfaen"/>
          <w:sz w:val="20"/>
          <w:lang w:val="hy-AM"/>
        </w:rPr>
      </w:pPr>
      <w:r w:rsidRPr="00D524B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E5207" w:rsidRPr="00D524BC" w:rsidRDefault="006E5207" w:rsidP="006E5207">
      <w:pPr>
        <w:tabs>
          <w:tab w:val="left" w:pos="1276"/>
        </w:tabs>
        <w:ind w:firstLine="720"/>
        <w:jc w:val="both"/>
        <w:rPr>
          <w:rFonts w:ascii="GHEA Grapalat" w:hAnsi="GHEA Grapalat" w:cs="Sylfaen"/>
          <w:sz w:val="20"/>
          <w:lang w:val="hy-AM"/>
        </w:rPr>
      </w:pPr>
      <w:r w:rsidRPr="00D524BC">
        <w:rPr>
          <w:rFonts w:ascii="GHEA Grapalat" w:hAnsi="GHEA Grapalat" w:cs="Sylfaen"/>
          <w:sz w:val="20"/>
          <w:lang w:val="hy-AM"/>
        </w:rPr>
        <w:lastRenderedPageBreak/>
        <w:t>8.5</w:t>
      </w:r>
      <w:r w:rsidRPr="00D524B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Pr="00D524BC" w:rsidRDefault="006E5207" w:rsidP="006E5207">
      <w:pPr>
        <w:tabs>
          <w:tab w:val="left" w:pos="1276"/>
        </w:tabs>
        <w:ind w:firstLine="720"/>
        <w:jc w:val="both"/>
        <w:rPr>
          <w:rFonts w:ascii="GHEA Grapalat" w:hAnsi="GHEA Grapalat" w:cs="Sylfaen"/>
          <w:sz w:val="20"/>
          <w:lang w:val="hy-AM"/>
        </w:rPr>
      </w:pPr>
      <w:r w:rsidRPr="00D524B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Pr="00D524BC" w:rsidRDefault="006E5207" w:rsidP="006E5207">
      <w:pPr>
        <w:tabs>
          <w:tab w:val="left" w:pos="1276"/>
        </w:tabs>
        <w:ind w:firstLine="720"/>
        <w:jc w:val="both"/>
        <w:rPr>
          <w:rFonts w:ascii="GHEA Grapalat" w:hAnsi="GHEA Grapalat" w:cs="Times Armenian"/>
          <w:sz w:val="20"/>
          <w:lang w:val="hy-AM"/>
        </w:rPr>
      </w:pPr>
      <w:r w:rsidRPr="00D524B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Pr="00D524BC" w:rsidRDefault="006E5207" w:rsidP="006E5207">
      <w:pPr>
        <w:tabs>
          <w:tab w:val="left" w:pos="1276"/>
        </w:tabs>
        <w:ind w:firstLine="720"/>
        <w:jc w:val="both"/>
        <w:rPr>
          <w:rFonts w:ascii="GHEA Grapalat" w:hAnsi="GHEA Grapalat"/>
          <w:sz w:val="20"/>
          <w:lang w:val="hy-AM"/>
        </w:rPr>
      </w:pPr>
      <w:r w:rsidRPr="00D524BC">
        <w:rPr>
          <w:rFonts w:ascii="GHEA Grapalat" w:hAnsi="GHEA Grapalat"/>
          <w:sz w:val="20"/>
          <w:lang w:val="pt-BR"/>
        </w:rPr>
        <w:t>8.6 Եթե պայմանագիրն  իրականացվ</w:t>
      </w:r>
      <w:r w:rsidRPr="00D524BC">
        <w:rPr>
          <w:rFonts w:ascii="GHEA Grapalat" w:hAnsi="GHEA Grapalat"/>
          <w:sz w:val="20"/>
          <w:lang w:val="hy-AM"/>
        </w:rPr>
        <w:t>ում է</w:t>
      </w:r>
      <w:r w:rsidRPr="00D524BC">
        <w:rPr>
          <w:rFonts w:ascii="GHEA Grapalat" w:hAnsi="GHEA Grapalat"/>
          <w:sz w:val="20"/>
          <w:lang w:val="pt-BR"/>
        </w:rPr>
        <w:t xml:space="preserve"> գործակալության պայմանագիր կնքելու միջոցով.</w:t>
      </w:r>
    </w:p>
    <w:p w:rsidR="006E5207" w:rsidRPr="00D524BC" w:rsidRDefault="006E5207" w:rsidP="006E5207">
      <w:pPr>
        <w:tabs>
          <w:tab w:val="left" w:pos="1276"/>
        </w:tabs>
        <w:ind w:firstLine="720"/>
        <w:jc w:val="both"/>
        <w:rPr>
          <w:rFonts w:ascii="GHEA Grapalat" w:hAnsi="GHEA Grapalat"/>
          <w:sz w:val="20"/>
          <w:lang w:val="pt-BR"/>
        </w:rPr>
      </w:pPr>
      <w:r w:rsidRPr="00D524BC">
        <w:rPr>
          <w:rFonts w:ascii="GHEA Grapalat" w:hAnsi="GHEA Grapalat"/>
          <w:sz w:val="20"/>
          <w:lang w:val="hy-AM"/>
        </w:rPr>
        <w:t>1)</w:t>
      </w:r>
      <w:r w:rsidRPr="00D524BC">
        <w:rPr>
          <w:rFonts w:ascii="GHEA Grapalat" w:hAnsi="GHEA Grapalat"/>
          <w:sz w:val="20"/>
          <w:lang w:val="pt-BR"/>
        </w:rPr>
        <w:t xml:space="preserve"> Վաճառ</w:t>
      </w:r>
      <w:r w:rsidRPr="00D524BC">
        <w:rPr>
          <w:rFonts w:ascii="GHEA Grapalat" w:hAnsi="GHEA Grapalat"/>
          <w:sz w:val="20"/>
          <w:lang w:val="hy-AM"/>
        </w:rPr>
        <w:t>ողը</w:t>
      </w:r>
      <w:r w:rsidRPr="00D524B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Pr="00D524BC" w:rsidRDefault="006E5207" w:rsidP="006E5207">
      <w:pPr>
        <w:tabs>
          <w:tab w:val="left" w:pos="1276"/>
        </w:tabs>
        <w:ind w:firstLine="720"/>
        <w:jc w:val="both"/>
        <w:rPr>
          <w:rFonts w:ascii="GHEA Grapalat" w:hAnsi="GHEA Grapalat"/>
          <w:sz w:val="20"/>
          <w:lang w:val="pt-BR"/>
        </w:rPr>
      </w:pPr>
      <w:r w:rsidRPr="00D524BC">
        <w:rPr>
          <w:rFonts w:ascii="GHEA Grapalat" w:hAnsi="GHEA Grapalat"/>
          <w:sz w:val="20"/>
          <w:lang w:val="pt-BR"/>
        </w:rPr>
        <w:t>2) պայմանագրի կատարման ընթացքում գործակալի փոփոխման դեպքում Վաճառ</w:t>
      </w:r>
      <w:r w:rsidRPr="00D524BC">
        <w:rPr>
          <w:rFonts w:ascii="GHEA Grapalat" w:hAnsi="GHEA Grapalat"/>
          <w:sz w:val="20"/>
          <w:lang w:val="hy-AM"/>
        </w:rPr>
        <w:t>ող</w:t>
      </w:r>
      <w:r w:rsidRPr="00D524B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524BC">
        <w:rPr>
          <w:rFonts w:ascii="GHEA Grapalat" w:hAnsi="GHEA Grapalat"/>
          <w:sz w:val="20"/>
          <w:vertAlign w:val="superscript"/>
          <w:lang w:val="pt-BR"/>
        </w:rPr>
        <w:t>22</w:t>
      </w:r>
      <w:r w:rsidRPr="00D524BC">
        <w:rPr>
          <w:rStyle w:val="aff1"/>
          <w:rFonts w:ascii="GHEA Grapalat" w:hAnsi="GHEA Grapalat"/>
          <w:color w:val="FFFFFF"/>
          <w:sz w:val="20"/>
          <w:lang w:val="pt-BR"/>
        </w:rPr>
        <w:footnoteReference w:id="14"/>
      </w:r>
    </w:p>
    <w:p w:rsidR="006E5207" w:rsidRPr="00D524BC" w:rsidRDefault="006E5207" w:rsidP="006E5207">
      <w:pPr>
        <w:tabs>
          <w:tab w:val="left" w:pos="1276"/>
        </w:tabs>
        <w:ind w:firstLine="720"/>
        <w:jc w:val="both"/>
        <w:rPr>
          <w:rFonts w:ascii="GHEA Grapalat" w:hAnsi="GHEA Grapalat"/>
          <w:sz w:val="20"/>
          <w:lang w:val="pt-BR"/>
        </w:rPr>
      </w:pPr>
      <w:r w:rsidRPr="00D524B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524BC">
        <w:rPr>
          <w:rFonts w:ascii="GHEA Grapalat" w:hAnsi="GHEA Grapalat"/>
          <w:sz w:val="20"/>
          <w:vertAlign w:val="superscript"/>
          <w:lang w:val="pt-BR"/>
        </w:rPr>
        <w:t>23</w:t>
      </w:r>
      <w:r w:rsidRPr="00D524BC">
        <w:rPr>
          <w:rStyle w:val="aff1"/>
          <w:rFonts w:ascii="GHEA Grapalat" w:hAnsi="GHEA Grapalat"/>
          <w:color w:val="FFFFFF"/>
          <w:sz w:val="20"/>
          <w:lang w:val="pt-BR"/>
        </w:rPr>
        <w:footnoteReference w:id="15"/>
      </w:r>
    </w:p>
    <w:p w:rsidR="006E5207" w:rsidRPr="00D524BC" w:rsidRDefault="006E5207" w:rsidP="006E5207">
      <w:pPr>
        <w:tabs>
          <w:tab w:val="left" w:pos="1276"/>
        </w:tabs>
        <w:ind w:firstLine="720"/>
        <w:jc w:val="both"/>
        <w:rPr>
          <w:rFonts w:ascii="GHEA Grapalat" w:hAnsi="GHEA Grapalat"/>
          <w:sz w:val="20"/>
          <w:lang w:val="pt-BR"/>
        </w:rPr>
      </w:pPr>
      <w:r w:rsidRPr="00D524BC">
        <w:rPr>
          <w:rFonts w:ascii="GHEA Grapalat" w:hAnsi="GHEA Grapalat" w:cs="Times Armenian"/>
          <w:sz w:val="20"/>
          <w:lang w:val="pt-BR"/>
        </w:rPr>
        <w:t>8</w:t>
      </w:r>
      <w:r w:rsidRPr="00D524BC">
        <w:rPr>
          <w:rFonts w:ascii="GHEA Grapalat" w:hAnsi="GHEA Grapalat" w:cs="Times Armenian"/>
          <w:sz w:val="20"/>
          <w:lang w:val="hy-AM"/>
        </w:rPr>
        <w:t>.</w:t>
      </w:r>
      <w:r w:rsidRPr="00D524BC">
        <w:rPr>
          <w:rFonts w:ascii="GHEA Grapalat" w:hAnsi="GHEA Grapalat" w:cs="Times Armenian"/>
          <w:sz w:val="20"/>
          <w:lang w:val="pt-BR"/>
        </w:rPr>
        <w:t>8</w:t>
      </w:r>
      <w:r w:rsidRPr="00D524BC">
        <w:rPr>
          <w:rFonts w:ascii="GHEA Grapalat" w:hAnsi="GHEA Grapalat" w:cs="Times Armenian"/>
          <w:sz w:val="20"/>
          <w:lang w:val="hy-AM"/>
        </w:rPr>
        <w:t xml:space="preserve"> Ա</w:t>
      </w:r>
      <w:r w:rsidRPr="00D524BC">
        <w:rPr>
          <w:rFonts w:ascii="GHEA Grapalat" w:hAnsi="GHEA Grapalat" w:cs="Times Armenian"/>
          <w:sz w:val="20"/>
        </w:rPr>
        <w:t>պր</w:t>
      </w:r>
      <w:r w:rsidRPr="00D524BC">
        <w:rPr>
          <w:rFonts w:ascii="GHEA Grapalat" w:hAnsi="GHEA Grapalat" w:cs="Times Armenian"/>
          <w:sz w:val="20"/>
          <w:lang w:val="hy-AM"/>
        </w:rPr>
        <w:t xml:space="preserve">անքի </w:t>
      </w:r>
      <w:r w:rsidRPr="00D524BC">
        <w:rPr>
          <w:rFonts w:ascii="GHEA Grapalat" w:hAnsi="GHEA Grapalat" w:cs="Times Armenian"/>
          <w:sz w:val="20"/>
        </w:rPr>
        <w:t>մատա</w:t>
      </w:r>
      <w:r w:rsidRPr="00D524BC">
        <w:rPr>
          <w:rFonts w:ascii="GHEA Grapalat" w:hAnsi="GHEA Grapalat" w:cs="Sylfaen"/>
          <w:sz w:val="20"/>
          <w:lang w:val="hy-AM"/>
        </w:rPr>
        <w:t>կա</w:t>
      </w:r>
      <w:r w:rsidRPr="00D524BC">
        <w:rPr>
          <w:rFonts w:ascii="GHEA Grapalat" w:hAnsi="GHEA Grapalat" w:cs="Sylfaen"/>
          <w:sz w:val="20"/>
        </w:rPr>
        <w:t>ր</w:t>
      </w:r>
      <w:r w:rsidRPr="00D524BC">
        <w:rPr>
          <w:rFonts w:ascii="GHEA Grapalat" w:hAnsi="GHEA Grapalat" w:cs="Sylfaen"/>
          <w:sz w:val="20"/>
          <w:lang w:val="hy-AM"/>
        </w:rPr>
        <w:t>արման</w:t>
      </w:r>
      <w:r w:rsidRPr="00D524BC">
        <w:rPr>
          <w:rFonts w:ascii="GHEA Grapalat" w:hAnsi="GHEA Grapalat" w:cs="Times Armenian"/>
          <w:sz w:val="20"/>
          <w:lang w:val="hy-AM"/>
        </w:rPr>
        <w:t xml:space="preserve"> </w:t>
      </w:r>
      <w:r w:rsidRPr="00D524BC">
        <w:rPr>
          <w:rFonts w:ascii="GHEA Grapalat" w:hAnsi="GHEA Grapalat" w:cs="Sylfaen"/>
          <w:sz w:val="20"/>
          <w:lang w:val="hy-AM"/>
        </w:rPr>
        <w:t>ժամկետը</w:t>
      </w:r>
      <w:r w:rsidRPr="00D524BC">
        <w:rPr>
          <w:rFonts w:ascii="GHEA Grapalat" w:hAnsi="GHEA Grapalat" w:cs="Times Armenian"/>
          <w:sz w:val="20"/>
          <w:lang w:val="hy-AM"/>
        </w:rPr>
        <w:t xml:space="preserve"> </w:t>
      </w:r>
      <w:r w:rsidRPr="00D524BC">
        <w:rPr>
          <w:rFonts w:ascii="GHEA Grapalat" w:hAnsi="GHEA Grapalat" w:cs="Sylfaen"/>
          <w:sz w:val="20"/>
          <w:lang w:val="hy-AM"/>
        </w:rPr>
        <w:t>կարող</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cs="Sylfaen"/>
          <w:sz w:val="20"/>
          <w:lang w:val="hy-AM"/>
        </w:rPr>
        <w:t>երկարաձգվել</w:t>
      </w:r>
      <w:r w:rsidRPr="00D524BC">
        <w:rPr>
          <w:rFonts w:ascii="GHEA Grapalat" w:hAnsi="GHEA Grapalat" w:cs="Times Armenian"/>
          <w:sz w:val="20"/>
          <w:lang w:val="hy-AM"/>
        </w:rPr>
        <w:t xml:space="preserve"> </w:t>
      </w:r>
      <w:r w:rsidRPr="00D524BC">
        <w:rPr>
          <w:rFonts w:ascii="GHEA Grapalat" w:hAnsi="GHEA Grapalat" w:cs="Sylfaen"/>
          <w:sz w:val="20"/>
          <w:lang w:val="hy-AM"/>
        </w:rPr>
        <w:t>մինչև</w:t>
      </w:r>
      <w:r w:rsidRPr="00D524BC">
        <w:rPr>
          <w:rFonts w:ascii="GHEA Grapalat" w:hAnsi="GHEA Grapalat" w:cs="Times Armenian"/>
          <w:sz w:val="20"/>
          <w:lang w:val="hy-AM"/>
        </w:rPr>
        <w:t xml:space="preserve"> </w:t>
      </w:r>
      <w:r w:rsidRPr="00D524BC">
        <w:rPr>
          <w:rFonts w:ascii="GHEA Grapalat" w:hAnsi="GHEA Grapalat" w:cs="Times Armenian"/>
          <w:sz w:val="20"/>
        </w:rPr>
        <w:t>պ</w:t>
      </w:r>
      <w:r w:rsidRPr="00D524BC">
        <w:rPr>
          <w:rFonts w:ascii="GHEA Grapalat" w:hAnsi="GHEA Grapalat" w:cs="Times Armenian"/>
          <w:sz w:val="20"/>
          <w:lang w:val="hy-AM"/>
        </w:rPr>
        <w:t xml:space="preserve">այմանագրով </w:t>
      </w:r>
      <w:r w:rsidRPr="00D524BC">
        <w:rPr>
          <w:rFonts w:ascii="GHEA Grapalat" w:hAnsi="GHEA Grapalat" w:cs="Sylfaen"/>
          <w:sz w:val="20"/>
          <w:lang w:val="hy-AM"/>
        </w:rPr>
        <w:t>այդ</w:t>
      </w:r>
      <w:r w:rsidRPr="00D524BC">
        <w:rPr>
          <w:rFonts w:ascii="GHEA Grapalat" w:hAnsi="GHEA Grapalat" w:cs="Times Armenian"/>
          <w:sz w:val="20"/>
          <w:lang w:val="hy-AM"/>
        </w:rPr>
        <w:t xml:space="preserve"> </w:t>
      </w:r>
      <w:r w:rsidRPr="00D524BC">
        <w:rPr>
          <w:rFonts w:ascii="GHEA Grapalat" w:hAnsi="GHEA Grapalat" w:cs="Sylfaen"/>
          <w:sz w:val="20"/>
          <w:lang w:val="hy-AM"/>
        </w:rPr>
        <w:t>ժամկետը</w:t>
      </w:r>
      <w:r w:rsidRPr="00D524BC">
        <w:rPr>
          <w:rFonts w:ascii="GHEA Grapalat" w:hAnsi="GHEA Grapalat" w:cs="Times Armenian"/>
          <w:sz w:val="20"/>
          <w:lang w:val="hy-AM"/>
        </w:rPr>
        <w:t xml:space="preserve"> </w:t>
      </w:r>
      <w:r w:rsidRPr="00D524BC">
        <w:rPr>
          <w:rFonts w:ascii="GHEA Grapalat" w:hAnsi="GHEA Grapalat" w:cs="Sylfaen"/>
          <w:sz w:val="20"/>
          <w:lang w:val="hy-AM"/>
        </w:rPr>
        <w:t>լրանալը</w:t>
      </w:r>
      <w:r w:rsidRPr="00D524BC">
        <w:rPr>
          <w:rFonts w:ascii="GHEA Grapalat" w:hAnsi="GHEA Grapalat" w:cs="Sylfaen"/>
          <w:sz w:val="20"/>
          <w:lang w:val="pt-BR"/>
        </w:rPr>
        <w:t>`</w:t>
      </w:r>
      <w:r w:rsidRPr="00D524BC">
        <w:rPr>
          <w:rFonts w:ascii="GHEA Grapalat" w:hAnsi="GHEA Grapalat" w:cs="Times Armenian"/>
          <w:sz w:val="20"/>
          <w:lang w:val="hy-AM"/>
        </w:rPr>
        <w:t xml:space="preserve"> </w:t>
      </w:r>
      <w:r w:rsidRPr="00D524BC">
        <w:rPr>
          <w:rFonts w:ascii="GHEA Grapalat" w:hAnsi="GHEA Grapalat" w:cs="Times Armenian"/>
          <w:sz w:val="20"/>
        </w:rPr>
        <w:t>Վաճառողի</w:t>
      </w:r>
      <w:r w:rsidRPr="00D524BC">
        <w:rPr>
          <w:rFonts w:ascii="GHEA Grapalat" w:hAnsi="GHEA Grapalat" w:cs="Times Armenian"/>
          <w:sz w:val="20"/>
          <w:lang w:val="pt-BR"/>
        </w:rPr>
        <w:t xml:space="preserve"> </w:t>
      </w:r>
      <w:r w:rsidRPr="00D524BC">
        <w:rPr>
          <w:rFonts w:ascii="GHEA Grapalat" w:hAnsi="GHEA Grapalat" w:cs="Sylfaen"/>
          <w:sz w:val="20"/>
          <w:lang w:val="hy-AM"/>
        </w:rPr>
        <w:t>առաջարկության</w:t>
      </w:r>
      <w:r w:rsidRPr="00D524BC">
        <w:rPr>
          <w:rFonts w:ascii="GHEA Grapalat" w:hAnsi="GHEA Grapalat" w:cs="Times Armenian"/>
          <w:sz w:val="20"/>
          <w:lang w:val="hy-AM"/>
        </w:rPr>
        <w:t xml:space="preserve"> </w:t>
      </w:r>
      <w:r w:rsidRPr="00D524BC">
        <w:rPr>
          <w:rFonts w:ascii="GHEA Grapalat" w:hAnsi="GHEA Grapalat" w:cs="Sylfaen"/>
          <w:sz w:val="20"/>
          <w:lang w:val="hy-AM"/>
        </w:rPr>
        <w:t>առկայության</w:t>
      </w:r>
      <w:r w:rsidRPr="00D524BC">
        <w:rPr>
          <w:rFonts w:ascii="GHEA Grapalat" w:hAnsi="GHEA Grapalat" w:cs="Times Armenian"/>
          <w:sz w:val="20"/>
          <w:lang w:val="hy-AM"/>
        </w:rPr>
        <w:t xml:space="preserve"> </w:t>
      </w:r>
      <w:r w:rsidRPr="00D524BC">
        <w:rPr>
          <w:rFonts w:ascii="GHEA Grapalat" w:hAnsi="GHEA Grapalat" w:cs="Sylfaen"/>
          <w:sz w:val="20"/>
          <w:lang w:val="hy-AM"/>
        </w:rPr>
        <w:t>դեպքում</w:t>
      </w:r>
      <w:r w:rsidRPr="00D524BC">
        <w:rPr>
          <w:rFonts w:ascii="GHEA Grapalat" w:hAnsi="GHEA Grapalat" w:cs="Times Armenian"/>
          <w:sz w:val="20"/>
          <w:lang w:val="pt-BR"/>
        </w:rPr>
        <w:t>,</w:t>
      </w:r>
      <w:r w:rsidRPr="00D524BC">
        <w:rPr>
          <w:rFonts w:ascii="GHEA Grapalat" w:hAnsi="GHEA Grapalat" w:cs="Times Armenian"/>
          <w:sz w:val="20"/>
          <w:lang w:val="hy-AM"/>
        </w:rPr>
        <w:t xml:space="preserve"> </w:t>
      </w:r>
      <w:r w:rsidRPr="00D524BC">
        <w:rPr>
          <w:rFonts w:ascii="GHEA Grapalat" w:hAnsi="GHEA Grapalat" w:cs="Sylfaen"/>
          <w:sz w:val="20"/>
          <w:lang w:val="hy-AM"/>
        </w:rPr>
        <w:t>պայմանով</w:t>
      </w:r>
      <w:r w:rsidRPr="00D524BC">
        <w:rPr>
          <w:rFonts w:ascii="GHEA Grapalat" w:hAnsi="GHEA Grapalat" w:cs="Times Armenian"/>
          <w:sz w:val="20"/>
          <w:lang w:val="hy-AM"/>
        </w:rPr>
        <w:t xml:space="preserve">, </w:t>
      </w:r>
      <w:r w:rsidRPr="00D524BC">
        <w:rPr>
          <w:rFonts w:ascii="GHEA Grapalat" w:hAnsi="GHEA Grapalat" w:cs="Sylfaen"/>
          <w:sz w:val="20"/>
          <w:lang w:val="hy-AM"/>
        </w:rPr>
        <w:t>որ</w:t>
      </w:r>
      <w:r w:rsidRPr="00D524BC">
        <w:rPr>
          <w:rFonts w:ascii="GHEA Grapalat" w:hAnsi="GHEA Grapalat"/>
          <w:sz w:val="20"/>
          <w:lang w:val="hy-AM"/>
        </w:rPr>
        <w:t xml:space="preserve"> </w:t>
      </w:r>
      <w:r w:rsidRPr="00D524BC">
        <w:rPr>
          <w:rFonts w:ascii="GHEA Grapalat" w:hAnsi="GHEA Grapalat"/>
          <w:sz w:val="20"/>
        </w:rPr>
        <w:t>Գնորդ</w:t>
      </w:r>
      <w:r w:rsidRPr="00D524BC">
        <w:rPr>
          <w:rFonts w:ascii="GHEA Grapalat" w:hAnsi="GHEA Grapalat"/>
          <w:sz w:val="20"/>
          <w:lang w:val="hy-AM"/>
        </w:rPr>
        <w:t>ի</w:t>
      </w:r>
      <w:r w:rsidRPr="00D524BC">
        <w:rPr>
          <w:rFonts w:ascii="GHEA Grapalat" w:hAnsi="GHEA Grapalat" w:cs="Times Armenian"/>
          <w:sz w:val="20"/>
          <w:lang w:val="hy-AM"/>
        </w:rPr>
        <w:t xml:space="preserve"> </w:t>
      </w:r>
      <w:r w:rsidRPr="00D524BC">
        <w:rPr>
          <w:rFonts w:ascii="GHEA Grapalat" w:hAnsi="GHEA Grapalat" w:cs="Sylfaen"/>
          <w:sz w:val="20"/>
          <w:lang w:val="hy-AM"/>
        </w:rPr>
        <w:t>մոտ</w:t>
      </w:r>
      <w:r w:rsidRPr="00D524BC">
        <w:rPr>
          <w:rFonts w:ascii="GHEA Grapalat" w:hAnsi="GHEA Grapalat" w:cs="Times Armenian"/>
          <w:sz w:val="20"/>
          <w:lang w:val="hy-AM"/>
        </w:rPr>
        <w:t xml:space="preserve"> </w:t>
      </w:r>
      <w:r w:rsidRPr="00D524BC">
        <w:rPr>
          <w:rFonts w:ascii="GHEA Grapalat" w:hAnsi="GHEA Grapalat" w:cs="Sylfaen"/>
          <w:sz w:val="20"/>
          <w:lang w:val="hy-AM"/>
        </w:rPr>
        <w:t>չի</w:t>
      </w:r>
      <w:r w:rsidRPr="00D524BC">
        <w:rPr>
          <w:rFonts w:ascii="GHEA Grapalat" w:hAnsi="GHEA Grapalat" w:cs="Times Armenian"/>
          <w:sz w:val="20"/>
          <w:lang w:val="hy-AM"/>
        </w:rPr>
        <w:t xml:space="preserve"> </w:t>
      </w:r>
      <w:r w:rsidRPr="00D524BC">
        <w:rPr>
          <w:rFonts w:ascii="GHEA Grapalat" w:hAnsi="GHEA Grapalat" w:cs="Sylfaen"/>
          <w:sz w:val="20"/>
          <w:lang w:val="hy-AM"/>
        </w:rPr>
        <w:t>վերացել</w:t>
      </w:r>
      <w:r w:rsidRPr="00D524BC">
        <w:rPr>
          <w:rFonts w:ascii="GHEA Grapalat" w:hAnsi="GHEA Grapalat" w:cs="Times Armenian"/>
          <w:sz w:val="20"/>
          <w:lang w:val="hy-AM"/>
        </w:rPr>
        <w:t xml:space="preserve"> </w:t>
      </w:r>
      <w:r w:rsidRPr="00D524BC">
        <w:rPr>
          <w:rFonts w:ascii="GHEA Grapalat" w:hAnsi="GHEA Grapalat" w:cs="Times Armenian"/>
          <w:sz w:val="20"/>
        </w:rPr>
        <w:t>ապրանքի</w:t>
      </w:r>
      <w:r w:rsidRPr="00D524BC">
        <w:rPr>
          <w:rFonts w:ascii="GHEA Grapalat" w:hAnsi="GHEA Grapalat" w:cs="Times Armenian"/>
          <w:sz w:val="20"/>
          <w:lang w:val="pt-BR"/>
        </w:rPr>
        <w:t xml:space="preserve"> </w:t>
      </w:r>
      <w:r w:rsidRPr="00D524BC">
        <w:rPr>
          <w:rFonts w:ascii="GHEA Grapalat" w:hAnsi="GHEA Grapalat" w:cs="Sylfaen"/>
          <w:sz w:val="20"/>
          <w:lang w:val="hy-AM"/>
        </w:rPr>
        <w:t>օգտագործման</w:t>
      </w:r>
      <w:r w:rsidRPr="00D524BC">
        <w:rPr>
          <w:rFonts w:ascii="GHEA Grapalat" w:hAnsi="GHEA Grapalat" w:cs="Times Armenian"/>
          <w:sz w:val="20"/>
          <w:lang w:val="hy-AM"/>
        </w:rPr>
        <w:t xml:space="preserve"> </w:t>
      </w:r>
      <w:r w:rsidRPr="00D524BC">
        <w:rPr>
          <w:rFonts w:ascii="GHEA Grapalat" w:hAnsi="GHEA Grapalat" w:cs="Sylfaen"/>
          <w:sz w:val="20"/>
          <w:lang w:val="hy-AM"/>
        </w:rPr>
        <w:t>պահանջը</w:t>
      </w:r>
      <w:r w:rsidRPr="00D524BC">
        <w:rPr>
          <w:rFonts w:ascii="GHEA Grapalat" w:hAnsi="GHEA Grapalat" w:cs="Sylfaen"/>
          <w:sz w:val="20"/>
          <w:lang w:val="pt-BR"/>
        </w:rPr>
        <w:t xml:space="preserve">, </w:t>
      </w:r>
      <w:r w:rsidRPr="00D524BC">
        <w:rPr>
          <w:rFonts w:ascii="GHEA Grapalat" w:hAnsi="GHEA Grapalat" w:cs="Sylfaen"/>
          <w:sz w:val="20"/>
        </w:rPr>
        <w:t>իսկ</w:t>
      </w:r>
      <w:r w:rsidRPr="00D524BC">
        <w:rPr>
          <w:rFonts w:ascii="GHEA Grapalat" w:hAnsi="GHEA Grapalat" w:cs="Sylfaen"/>
          <w:sz w:val="20"/>
          <w:lang w:val="pt-BR"/>
        </w:rPr>
        <w:t xml:space="preserve"> </w:t>
      </w:r>
      <w:r w:rsidRPr="00D524BC">
        <w:rPr>
          <w:rFonts w:ascii="GHEA Grapalat" w:hAnsi="GHEA Grapalat" w:cs="Sylfaen"/>
          <w:sz w:val="20"/>
        </w:rPr>
        <w:t>Վաճառողի</w:t>
      </w:r>
      <w:r w:rsidRPr="00D524BC">
        <w:rPr>
          <w:rFonts w:ascii="GHEA Grapalat" w:hAnsi="GHEA Grapalat" w:cs="Sylfaen"/>
          <w:sz w:val="20"/>
          <w:lang w:val="pt-BR"/>
        </w:rPr>
        <w:t xml:space="preserve"> </w:t>
      </w:r>
      <w:r w:rsidRPr="00D524BC">
        <w:rPr>
          <w:rFonts w:ascii="GHEA Grapalat" w:hAnsi="GHEA Grapalat" w:cs="Sylfaen"/>
          <w:sz w:val="20"/>
        </w:rPr>
        <w:t>առաջարկությունը</w:t>
      </w:r>
      <w:r w:rsidRPr="00D524BC">
        <w:rPr>
          <w:rFonts w:ascii="GHEA Grapalat" w:hAnsi="GHEA Grapalat" w:cs="Sylfaen"/>
          <w:sz w:val="20"/>
          <w:lang w:val="pt-BR"/>
        </w:rPr>
        <w:t xml:space="preserve"> </w:t>
      </w:r>
      <w:r w:rsidRPr="00D524BC">
        <w:rPr>
          <w:rFonts w:ascii="GHEA Grapalat" w:hAnsi="GHEA Grapalat" w:cs="Sylfaen"/>
          <w:sz w:val="20"/>
        </w:rPr>
        <w:t>ներկայացվել</w:t>
      </w:r>
      <w:r w:rsidRPr="00D524BC">
        <w:rPr>
          <w:rFonts w:ascii="GHEA Grapalat" w:hAnsi="GHEA Grapalat" w:cs="Sylfaen"/>
          <w:sz w:val="20"/>
          <w:lang w:val="pt-BR"/>
        </w:rPr>
        <w:t xml:space="preserve"> </w:t>
      </w:r>
      <w:r w:rsidRPr="00D524BC">
        <w:rPr>
          <w:rFonts w:ascii="GHEA Grapalat" w:hAnsi="GHEA Grapalat" w:cs="Sylfaen"/>
          <w:sz w:val="20"/>
        </w:rPr>
        <w:t>է</w:t>
      </w:r>
      <w:r w:rsidRPr="00D524BC">
        <w:rPr>
          <w:rFonts w:ascii="GHEA Grapalat" w:hAnsi="GHEA Grapalat" w:cs="Sylfaen"/>
          <w:sz w:val="20"/>
          <w:lang w:val="pt-BR"/>
        </w:rPr>
        <w:t xml:space="preserve"> </w:t>
      </w:r>
      <w:r w:rsidRPr="00D524BC">
        <w:rPr>
          <w:rFonts w:ascii="GHEA Grapalat" w:hAnsi="GHEA Grapalat" w:cs="Sylfaen"/>
          <w:sz w:val="20"/>
        </w:rPr>
        <w:t>ոչ</w:t>
      </w:r>
      <w:r w:rsidRPr="00D524BC">
        <w:rPr>
          <w:rFonts w:ascii="GHEA Grapalat" w:hAnsi="GHEA Grapalat" w:cs="Sylfaen"/>
          <w:sz w:val="20"/>
          <w:lang w:val="pt-BR"/>
        </w:rPr>
        <w:t xml:space="preserve"> </w:t>
      </w:r>
      <w:r w:rsidRPr="00D524BC">
        <w:rPr>
          <w:rFonts w:ascii="GHEA Grapalat" w:hAnsi="GHEA Grapalat" w:cs="Sylfaen"/>
          <w:sz w:val="20"/>
        </w:rPr>
        <w:t>ուշ</w:t>
      </w:r>
      <w:r w:rsidRPr="00D524BC">
        <w:rPr>
          <w:rFonts w:ascii="GHEA Grapalat" w:hAnsi="GHEA Grapalat" w:cs="Sylfaen"/>
          <w:sz w:val="20"/>
          <w:lang w:val="pt-BR"/>
        </w:rPr>
        <w:t xml:space="preserve">, </w:t>
      </w:r>
      <w:r w:rsidRPr="00D524BC">
        <w:rPr>
          <w:rFonts w:ascii="GHEA Grapalat" w:hAnsi="GHEA Grapalat" w:cs="Sylfaen"/>
          <w:sz w:val="20"/>
        </w:rPr>
        <w:t>քան</w:t>
      </w:r>
      <w:r w:rsidRPr="00D524BC">
        <w:rPr>
          <w:rFonts w:ascii="GHEA Grapalat" w:hAnsi="GHEA Grapalat" w:cs="Sylfaen"/>
          <w:sz w:val="20"/>
          <w:lang w:val="pt-BR"/>
        </w:rPr>
        <w:t xml:space="preserve"> </w:t>
      </w:r>
      <w:r w:rsidRPr="00D524BC">
        <w:rPr>
          <w:rFonts w:ascii="GHEA Grapalat" w:hAnsi="GHEA Grapalat" w:cs="Sylfaen"/>
          <w:sz w:val="20"/>
        </w:rPr>
        <w:t>պայմանագրով</w:t>
      </w:r>
      <w:r w:rsidRPr="00D524BC">
        <w:rPr>
          <w:rFonts w:ascii="GHEA Grapalat" w:hAnsi="GHEA Grapalat" w:cs="Sylfaen"/>
          <w:sz w:val="20"/>
          <w:lang w:val="pt-BR"/>
        </w:rPr>
        <w:t xml:space="preserve"> </w:t>
      </w:r>
      <w:r w:rsidRPr="00D524BC">
        <w:rPr>
          <w:rFonts w:ascii="GHEA Grapalat" w:hAnsi="GHEA Grapalat" w:cs="Sylfaen"/>
          <w:sz w:val="20"/>
        </w:rPr>
        <w:t>ի</w:t>
      </w:r>
      <w:r w:rsidRPr="00D524BC">
        <w:rPr>
          <w:rFonts w:ascii="GHEA Grapalat" w:hAnsi="GHEA Grapalat" w:cs="Sylfaen"/>
          <w:sz w:val="20"/>
          <w:lang w:val="pt-BR"/>
        </w:rPr>
        <w:t xml:space="preserve"> </w:t>
      </w:r>
      <w:r w:rsidRPr="00D524BC">
        <w:rPr>
          <w:rFonts w:ascii="GHEA Grapalat" w:hAnsi="GHEA Grapalat" w:cs="Sylfaen"/>
          <w:sz w:val="20"/>
        </w:rPr>
        <w:t>սկզբանե</w:t>
      </w:r>
      <w:r w:rsidRPr="00D524BC">
        <w:rPr>
          <w:rFonts w:ascii="GHEA Grapalat" w:hAnsi="GHEA Grapalat" w:cs="Sylfaen"/>
          <w:sz w:val="20"/>
          <w:lang w:val="pt-BR"/>
        </w:rPr>
        <w:t xml:space="preserve"> </w:t>
      </w:r>
      <w:r w:rsidRPr="00D524BC">
        <w:rPr>
          <w:rFonts w:ascii="GHEA Grapalat" w:hAnsi="GHEA Grapalat" w:cs="Sylfaen"/>
          <w:sz w:val="20"/>
        </w:rPr>
        <w:t>մատակարարման</w:t>
      </w:r>
      <w:r w:rsidRPr="00D524BC">
        <w:rPr>
          <w:rFonts w:ascii="GHEA Grapalat" w:hAnsi="GHEA Grapalat" w:cs="Sylfaen"/>
          <w:sz w:val="20"/>
          <w:lang w:val="pt-BR"/>
        </w:rPr>
        <w:t xml:space="preserve"> </w:t>
      </w:r>
      <w:r w:rsidRPr="00D524BC">
        <w:rPr>
          <w:rFonts w:ascii="GHEA Grapalat" w:hAnsi="GHEA Grapalat" w:cs="Sylfaen"/>
          <w:sz w:val="20"/>
        </w:rPr>
        <w:t>համար</w:t>
      </w:r>
      <w:r w:rsidRPr="00D524BC">
        <w:rPr>
          <w:rFonts w:ascii="GHEA Grapalat" w:hAnsi="GHEA Grapalat" w:cs="Sylfaen"/>
          <w:sz w:val="20"/>
          <w:lang w:val="pt-BR"/>
        </w:rPr>
        <w:t xml:space="preserve"> </w:t>
      </w:r>
      <w:r w:rsidRPr="00D524BC">
        <w:rPr>
          <w:rFonts w:ascii="GHEA Grapalat" w:hAnsi="GHEA Grapalat" w:cs="Sylfaen"/>
          <w:sz w:val="20"/>
        </w:rPr>
        <w:t>սահմանված</w:t>
      </w:r>
      <w:r w:rsidRPr="00D524BC">
        <w:rPr>
          <w:rFonts w:ascii="GHEA Grapalat" w:hAnsi="GHEA Grapalat" w:cs="Sylfaen"/>
          <w:sz w:val="20"/>
          <w:lang w:val="pt-BR"/>
        </w:rPr>
        <w:t xml:space="preserve"> </w:t>
      </w:r>
      <w:r w:rsidRPr="00D524BC">
        <w:rPr>
          <w:rFonts w:ascii="GHEA Grapalat" w:hAnsi="GHEA Grapalat" w:cs="Sylfaen"/>
          <w:sz w:val="20"/>
        </w:rPr>
        <w:t>ժամկետը</w:t>
      </w:r>
      <w:r w:rsidRPr="00D524BC">
        <w:rPr>
          <w:rFonts w:ascii="GHEA Grapalat" w:hAnsi="GHEA Grapalat" w:cs="Sylfaen"/>
          <w:sz w:val="20"/>
          <w:lang w:val="pt-BR"/>
        </w:rPr>
        <w:t xml:space="preserve"> </w:t>
      </w:r>
      <w:r w:rsidRPr="00D524BC">
        <w:rPr>
          <w:rFonts w:ascii="GHEA Grapalat" w:hAnsi="GHEA Grapalat" w:cs="Sylfaen"/>
          <w:sz w:val="20"/>
        </w:rPr>
        <w:t>լրանալուց</w:t>
      </w:r>
      <w:r w:rsidRPr="00D524BC">
        <w:rPr>
          <w:rFonts w:ascii="GHEA Grapalat" w:hAnsi="GHEA Grapalat" w:cs="Sylfaen"/>
          <w:sz w:val="20"/>
          <w:lang w:val="pt-BR"/>
        </w:rPr>
        <w:t xml:space="preserve"> </w:t>
      </w:r>
      <w:r w:rsidRPr="00D524BC">
        <w:rPr>
          <w:rFonts w:ascii="GHEA Grapalat" w:hAnsi="GHEA Grapalat" w:cs="Sylfaen"/>
          <w:sz w:val="20"/>
        </w:rPr>
        <w:t>առնվազն</w:t>
      </w:r>
      <w:r w:rsidRPr="00D524BC">
        <w:rPr>
          <w:rFonts w:ascii="GHEA Grapalat" w:hAnsi="GHEA Grapalat" w:cs="Sylfaen"/>
          <w:sz w:val="20"/>
          <w:lang w:val="pt-BR"/>
        </w:rPr>
        <w:t xml:space="preserve"> 5 </w:t>
      </w:r>
      <w:r w:rsidRPr="00D524BC">
        <w:rPr>
          <w:rFonts w:ascii="GHEA Grapalat" w:hAnsi="GHEA Grapalat" w:cs="Sylfaen"/>
          <w:sz w:val="20"/>
        </w:rPr>
        <w:t>օրացուցային</w:t>
      </w:r>
      <w:r w:rsidRPr="00D524BC">
        <w:rPr>
          <w:rFonts w:ascii="GHEA Grapalat" w:hAnsi="GHEA Grapalat" w:cs="Sylfaen"/>
          <w:sz w:val="20"/>
          <w:lang w:val="pt-BR"/>
        </w:rPr>
        <w:t xml:space="preserve"> </w:t>
      </w:r>
      <w:r w:rsidRPr="00D524BC">
        <w:rPr>
          <w:rFonts w:ascii="GHEA Grapalat" w:hAnsi="GHEA Grapalat" w:cs="Sylfaen"/>
          <w:sz w:val="20"/>
        </w:rPr>
        <w:t>օր</w:t>
      </w:r>
      <w:r w:rsidRPr="00D524BC">
        <w:rPr>
          <w:rFonts w:ascii="GHEA Grapalat" w:hAnsi="GHEA Grapalat" w:cs="Sylfaen"/>
          <w:sz w:val="20"/>
          <w:lang w:val="pt-BR"/>
        </w:rPr>
        <w:t xml:space="preserve"> </w:t>
      </w:r>
      <w:r w:rsidRPr="00D524BC">
        <w:rPr>
          <w:rFonts w:ascii="GHEA Grapalat" w:hAnsi="GHEA Grapalat" w:cs="Sylfaen"/>
          <w:sz w:val="20"/>
        </w:rPr>
        <w:t>առաջ</w:t>
      </w:r>
      <w:r w:rsidRPr="00D524BC">
        <w:rPr>
          <w:rFonts w:ascii="GHEA Grapalat" w:hAnsi="GHEA Grapalat" w:cs="Sylfaen"/>
          <w:sz w:val="20"/>
          <w:lang w:val="pt-BR"/>
        </w:rPr>
        <w:t>: Ընդ որում սույն կետով սահմանված դեպքում ապրա</w:t>
      </w:r>
      <w:r w:rsidRPr="00D524BC">
        <w:rPr>
          <w:rFonts w:ascii="GHEA Grapalat" w:hAnsi="GHEA Grapalat" w:cs="Times Armenian"/>
          <w:sz w:val="20"/>
          <w:lang w:val="hy-AM"/>
        </w:rPr>
        <w:t xml:space="preserve">նքի </w:t>
      </w:r>
      <w:r w:rsidRPr="00D524BC">
        <w:rPr>
          <w:rFonts w:ascii="GHEA Grapalat" w:hAnsi="GHEA Grapalat" w:cs="Times Armenian"/>
          <w:sz w:val="20"/>
        </w:rPr>
        <w:t>մատակարա</w:t>
      </w:r>
      <w:r w:rsidRPr="00D524BC">
        <w:rPr>
          <w:rFonts w:ascii="GHEA Grapalat" w:hAnsi="GHEA Grapalat" w:cs="Sylfaen"/>
          <w:sz w:val="20"/>
          <w:lang w:val="hy-AM"/>
        </w:rPr>
        <w:t>րման</w:t>
      </w:r>
      <w:r w:rsidRPr="00D524BC">
        <w:rPr>
          <w:rFonts w:ascii="GHEA Grapalat" w:hAnsi="GHEA Grapalat" w:cs="Times Armenian"/>
          <w:sz w:val="20"/>
          <w:lang w:val="hy-AM"/>
        </w:rPr>
        <w:t xml:space="preserve"> </w:t>
      </w:r>
      <w:r w:rsidRPr="00D524BC">
        <w:rPr>
          <w:rFonts w:ascii="GHEA Grapalat" w:hAnsi="GHEA Grapalat" w:cs="Sylfaen"/>
          <w:sz w:val="20"/>
          <w:lang w:val="hy-AM"/>
        </w:rPr>
        <w:t>ժամկետը</w:t>
      </w:r>
      <w:r w:rsidRPr="00D524BC">
        <w:rPr>
          <w:rFonts w:ascii="GHEA Grapalat" w:hAnsi="GHEA Grapalat" w:cs="Times Armenian"/>
          <w:sz w:val="20"/>
          <w:lang w:val="hy-AM"/>
        </w:rPr>
        <w:t xml:space="preserve"> </w:t>
      </w:r>
      <w:r w:rsidRPr="00D524BC">
        <w:rPr>
          <w:rFonts w:ascii="GHEA Grapalat" w:hAnsi="GHEA Grapalat" w:cs="Sylfaen"/>
          <w:sz w:val="20"/>
          <w:lang w:val="hy-AM"/>
        </w:rPr>
        <w:t>կարող</w:t>
      </w:r>
      <w:r w:rsidRPr="00D524BC">
        <w:rPr>
          <w:rFonts w:ascii="GHEA Grapalat" w:hAnsi="GHEA Grapalat" w:cs="Times Armenian"/>
          <w:sz w:val="20"/>
          <w:lang w:val="hy-AM"/>
        </w:rPr>
        <w:t xml:space="preserve"> </w:t>
      </w:r>
      <w:r w:rsidRPr="00D524BC">
        <w:rPr>
          <w:rFonts w:ascii="GHEA Grapalat" w:hAnsi="GHEA Grapalat" w:cs="Sylfaen"/>
          <w:sz w:val="20"/>
          <w:lang w:val="hy-AM"/>
        </w:rPr>
        <w:t>է</w:t>
      </w:r>
      <w:r w:rsidRPr="00D524BC">
        <w:rPr>
          <w:rFonts w:ascii="GHEA Grapalat" w:hAnsi="GHEA Grapalat" w:cs="Times Armenian"/>
          <w:sz w:val="20"/>
          <w:lang w:val="hy-AM"/>
        </w:rPr>
        <w:t xml:space="preserve"> </w:t>
      </w:r>
      <w:r w:rsidRPr="00D524BC">
        <w:rPr>
          <w:rFonts w:ascii="GHEA Grapalat" w:hAnsi="GHEA Grapalat" w:cs="Sylfaen"/>
          <w:sz w:val="20"/>
          <w:lang w:val="hy-AM"/>
        </w:rPr>
        <w:t>երկարաձգվել</w:t>
      </w:r>
      <w:r w:rsidRPr="00D524BC">
        <w:rPr>
          <w:rFonts w:ascii="GHEA Grapalat" w:hAnsi="GHEA Grapalat" w:cs="Times Armenian"/>
          <w:sz w:val="20"/>
          <w:lang w:val="hy-AM"/>
        </w:rPr>
        <w:t xml:space="preserve"> </w:t>
      </w:r>
      <w:r w:rsidRPr="00D524BC">
        <w:rPr>
          <w:rFonts w:ascii="GHEA Grapalat" w:hAnsi="GHEA Grapalat" w:cs="Times Armenian"/>
          <w:sz w:val="20"/>
        </w:rPr>
        <w:t>մեկ</w:t>
      </w:r>
      <w:r w:rsidRPr="00D524BC">
        <w:rPr>
          <w:rFonts w:ascii="GHEA Grapalat" w:hAnsi="GHEA Grapalat" w:cs="Times Armenian"/>
          <w:sz w:val="20"/>
          <w:lang w:val="pt-BR"/>
        </w:rPr>
        <w:t xml:space="preserve"> </w:t>
      </w:r>
      <w:r w:rsidRPr="00D524BC">
        <w:rPr>
          <w:rFonts w:ascii="GHEA Grapalat" w:hAnsi="GHEA Grapalat" w:cs="Times Armenian"/>
          <w:sz w:val="20"/>
        </w:rPr>
        <w:t>անգամ</w:t>
      </w:r>
      <w:r w:rsidRPr="00D524BC">
        <w:rPr>
          <w:rFonts w:ascii="GHEA Grapalat" w:hAnsi="GHEA Grapalat" w:cs="Times Armenian"/>
          <w:sz w:val="20"/>
          <w:lang w:val="pt-BR"/>
        </w:rPr>
        <w:t xml:space="preserve"> </w:t>
      </w:r>
      <w:r w:rsidRPr="00D524BC">
        <w:rPr>
          <w:rFonts w:ascii="GHEA Grapalat" w:hAnsi="GHEA Grapalat" w:cs="Sylfaen"/>
          <w:sz w:val="20"/>
          <w:lang w:val="hy-AM"/>
        </w:rPr>
        <w:t>մինչև</w:t>
      </w:r>
      <w:r w:rsidRPr="00D524BC">
        <w:rPr>
          <w:rFonts w:ascii="GHEA Grapalat" w:hAnsi="GHEA Grapalat" w:cs="Sylfaen"/>
          <w:sz w:val="20"/>
          <w:lang w:val="pt-BR"/>
        </w:rPr>
        <w:t xml:space="preserve"> 30 </w:t>
      </w:r>
      <w:r w:rsidRPr="00D524BC">
        <w:rPr>
          <w:rFonts w:ascii="GHEA Grapalat" w:hAnsi="GHEA Grapalat" w:cs="Sylfaen"/>
          <w:sz w:val="20"/>
        </w:rPr>
        <w:t>օրացուցային</w:t>
      </w:r>
      <w:r w:rsidRPr="00D524BC">
        <w:rPr>
          <w:rFonts w:ascii="GHEA Grapalat" w:hAnsi="GHEA Grapalat" w:cs="Sylfaen"/>
          <w:sz w:val="20"/>
          <w:lang w:val="pt-BR"/>
        </w:rPr>
        <w:t xml:space="preserve"> </w:t>
      </w:r>
      <w:r w:rsidRPr="00D524BC">
        <w:rPr>
          <w:rFonts w:ascii="GHEA Grapalat" w:hAnsi="GHEA Grapalat" w:cs="Sylfaen"/>
          <w:sz w:val="20"/>
        </w:rPr>
        <w:t>օրով</w:t>
      </w:r>
      <w:r w:rsidRPr="00D524BC">
        <w:rPr>
          <w:rFonts w:ascii="GHEA Grapalat" w:hAnsi="GHEA Grapalat" w:cs="Sylfaen"/>
          <w:sz w:val="20"/>
          <w:lang w:val="pt-BR"/>
        </w:rPr>
        <w:t xml:space="preserve">, </w:t>
      </w:r>
      <w:r w:rsidRPr="00D524BC">
        <w:rPr>
          <w:rFonts w:ascii="GHEA Grapalat" w:hAnsi="GHEA Grapalat" w:cs="Sylfaen"/>
          <w:sz w:val="20"/>
        </w:rPr>
        <w:t>բայց</w:t>
      </w:r>
      <w:r w:rsidRPr="00D524BC">
        <w:rPr>
          <w:rFonts w:ascii="GHEA Grapalat" w:hAnsi="GHEA Grapalat" w:cs="Sylfaen"/>
          <w:sz w:val="20"/>
          <w:lang w:val="pt-BR"/>
        </w:rPr>
        <w:t xml:space="preserve"> </w:t>
      </w:r>
      <w:r w:rsidRPr="00D524BC">
        <w:rPr>
          <w:rFonts w:ascii="GHEA Grapalat" w:hAnsi="GHEA Grapalat" w:cs="Sylfaen"/>
          <w:sz w:val="20"/>
        </w:rPr>
        <w:t>ոչ</w:t>
      </w:r>
      <w:r w:rsidRPr="00D524BC">
        <w:rPr>
          <w:rFonts w:ascii="GHEA Grapalat" w:hAnsi="GHEA Grapalat" w:cs="Sylfaen"/>
          <w:sz w:val="20"/>
          <w:lang w:val="pt-BR"/>
        </w:rPr>
        <w:t xml:space="preserve"> </w:t>
      </w:r>
      <w:r w:rsidRPr="00D524BC">
        <w:rPr>
          <w:rFonts w:ascii="GHEA Grapalat" w:hAnsi="GHEA Grapalat" w:cs="Sylfaen"/>
          <w:sz w:val="20"/>
        </w:rPr>
        <w:t>ավել</w:t>
      </w:r>
      <w:r w:rsidRPr="00D524BC">
        <w:rPr>
          <w:rFonts w:ascii="GHEA Grapalat" w:hAnsi="GHEA Grapalat" w:cs="Sylfaen"/>
          <w:sz w:val="20"/>
          <w:lang w:val="pt-BR"/>
        </w:rPr>
        <w:t xml:space="preserve"> </w:t>
      </w:r>
      <w:r w:rsidRPr="00D524BC">
        <w:rPr>
          <w:rFonts w:ascii="GHEA Grapalat" w:hAnsi="GHEA Grapalat" w:cs="Sylfaen"/>
          <w:sz w:val="20"/>
        </w:rPr>
        <w:t>քան</w:t>
      </w:r>
      <w:r w:rsidRPr="00D524BC">
        <w:rPr>
          <w:rFonts w:ascii="GHEA Grapalat" w:hAnsi="GHEA Grapalat" w:cs="Sylfaen"/>
          <w:sz w:val="20"/>
          <w:lang w:val="pt-BR"/>
        </w:rPr>
        <w:t xml:space="preserve"> </w:t>
      </w:r>
      <w:r w:rsidRPr="00D524BC">
        <w:rPr>
          <w:rFonts w:ascii="GHEA Grapalat" w:hAnsi="GHEA Grapalat" w:cs="Sylfaen"/>
          <w:sz w:val="20"/>
        </w:rPr>
        <w:t>պայմանագրով</w:t>
      </w:r>
      <w:r w:rsidRPr="00D524BC">
        <w:rPr>
          <w:rFonts w:ascii="GHEA Grapalat" w:hAnsi="GHEA Grapalat" w:cs="Sylfaen"/>
          <w:sz w:val="20"/>
          <w:lang w:val="pt-BR"/>
        </w:rPr>
        <w:t xml:space="preserve"> </w:t>
      </w:r>
      <w:r w:rsidRPr="00D524BC">
        <w:rPr>
          <w:rFonts w:ascii="GHEA Grapalat" w:hAnsi="GHEA Grapalat" w:cs="Sylfaen"/>
          <w:sz w:val="20"/>
        </w:rPr>
        <w:t>սահմանված</w:t>
      </w:r>
      <w:r w:rsidRPr="00D524BC">
        <w:rPr>
          <w:rFonts w:ascii="GHEA Grapalat" w:hAnsi="GHEA Grapalat" w:cs="Sylfaen"/>
          <w:sz w:val="20"/>
          <w:lang w:val="pt-BR"/>
        </w:rPr>
        <w:t xml:space="preserve"> </w:t>
      </w:r>
      <w:r w:rsidRPr="00D524BC">
        <w:rPr>
          <w:rFonts w:ascii="GHEA Grapalat" w:hAnsi="GHEA Grapalat" w:cs="Sylfaen"/>
          <w:sz w:val="20"/>
        </w:rPr>
        <w:t>ժամկետն</w:t>
      </w:r>
      <w:r w:rsidRPr="00D524BC">
        <w:rPr>
          <w:rFonts w:ascii="GHEA Grapalat" w:hAnsi="GHEA Grapalat" w:cs="Sylfaen"/>
          <w:sz w:val="20"/>
          <w:lang w:val="pt-BR"/>
        </w:rPr>
        <w:t xml:space="preserve"> </w:t>
      </w:r>
      <w:r w:rsidRPr="00D524BC">
        <w:rPr>
          <w:rFonts w:ascii="GHEA Grapalat" w:hAnsi="GHEA Grapalat" w:cs="Sylfaen"/>
          <w:sz w:val="20"/>
        </w:rPr>
        <w:t>է</w:t>
      </w:r>
      <w:r w:rsidRPr="00D524BC">
        <w:rPr>
          <w:rFonts w:ascii="GHEA Grapalat" w:hAnsi="GHEA Grapalat" w:cs="Sylfaen"/>
          <w:sz w:val="20"/>
          <w:lang w:val="pt-BR"/>
        </w:rPr>
        <w:t>:</w:t>
      </w:r>
    </w:p>
    <w:p w:rsidR="006E5207" w:rsidRPr="00D524BC" w:rsidRDefault="006E5207" w:rsidP="006E5207">
      <w:pPr>
        <w:tabs>
          <w:tab w:val="left" w:pos="720"/>
        </w:tabs>
        <w:jc w:val="both"/>
        <w:rPr>
          <w:rFonts w:ascii="GHEA Grapalat" w:hAnsi="GHEA Grapalat"/>
          <w:sz w:val="20"/>
          <w:lang w:val="hy-AM"/>
        </w:rPr>
      </w:pPr>
      <w:r w:rsidRPr="00D524B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Pr="00D524BC" w:rsidRDefault="006E5207" w:rsidP="006E5207">
      <w:pPr>
        <w:tabs>
          <w:tab w:val="num" w:pos="0"/>
          <w:tab w:val="left" w:pos="720"/>
          <w:tab w:val="num" w:pos="900"/>
        </w:tabs>
        <w:jc w:val="both"/>
        <w:rPr>
          <w:rFonts w:ascii="GHEA Grapalat" w:hAnsi="GHEA Grapalat"/>
          <w:sz w:val="20"/>
          <w:lang w:val="hy-AM"/>
        </w:rPr>
      </w:pPr>
      <w:r w:rsidRPr="00D524B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E5207" w:rsidRPr="00D524BC" w:rsidRDefault="006E5207" w:rsidP="006E5207">
      <w:pPr>
        <w:ind w:firstLine="567"/>
        <w:jc w:val="both"/>
        <w:rPr>
          <w:rFonts w:ascii="GHEA Grapalat" w:hAnsi="GHEA Grapalat"/>
          <w:sz w:val="20"/>
          <w:szCs w:val="20"/>
          <w:lang w:val="hy-AM" w:eastAsia="ru-RU"/>
        </w:rPr>
      </w:pPr>
      <w:r w:rsidRPr="00D524BC">
        <w:rPr>
          <w:rFonts w:ascii="GHEA Grapalat" w:hAnsi="GHEA Grapalat"/>
          <w:sz w:val="20"/>
          <w:lang w:val="hy-AM"/>
        </w:rPr>
        <w:tab/>
        <w:t>8.10 Պ</w:t>
      </w:r>
      <w:r w:rsidRPr="00D524BC">
        <w:rPr>
          <w:rFonts w:ascii="GHEA Grapalat" w:hAnsi="GHEA Grapalat"/>
          <w:spacing w:val="-4"/>
          <w:sz w:val="20"/>
          <w:szCs w:val="20"/>
          <w:lang w:val="hy-AM" w:eastAsia="ru-RU"/>
        </w:rPr>
        <w:t xml:space="preserve">այմանագիրը չի </w:t>
      </w:r>
      <w:r w:rsidRPr="00D524BC">
        <w:rPr>
          <w:rFonts w:ascii="GHEA Grapalat" w:hAnsi="GHEA Grapalat"/>
          <w:sz w:val="20"/>
          <w:szCs w:val="20"/>
          <w:lang w:val="hy-AM" w:eastAsia="ru-RU"/>
        </w:rPr>
        <w:t>կարող փոփոխվել կողմերի պարտա</w:t>
      </w:r>
      <w:r w:rsidRPr="00D524BC">
        <w:rPr>
          <w:rFonts w:ascii="GHEA Grapalat" w:hAnsi="GHEA Grapalat"/>
          <w:sz w:val="20"/>
          <w:szCs w:val="20"/>
          <w:lang w:val="hy-AM" w:eastAsia="ru-RU"/>
        </w:rPr>
        <w:softHyphen/>
        <w:t>վորու</w:t>
      </w:r>
      <w:r w:rsidRPr="00D524BC">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E5207" w:rsidRPr="00D524BC" w:rsidRDefault="006E5207" w:rsidP="006E5207">
      <w:pPr>
        <w:ind w:firstLine="567"/>
        <w:jc w:val="both"/>
        <w:rPr>
          <w:rFonts w:ascii="GHEA Grapalat" w:hAnsi="GHEA Grapalat"/>
          <w:sz w:val="20"/>
          <w:szCs w:val="20"/>
          <w:lang w:val="hy-AM" w:eastAsia="ru-RU"/>
        </w:rPr>
      </w:pPr>
      <w:r w:rsidRPr="00D524BC">
        <w:rPr>
          <w:rFonts w:ascii="GHEA Grapalat" w:hAnsi="GHEA Grapalat"/>
          <w:sz w:val="20"/>
          <w:szCs w:val="20"/>
          <w:lang w:val="hy-AM" w:eastAsia="ru-RU"/>
        </w:rPr>
        <w:tab/>
        <w:t>8.11 Վաճառողի  կողմից ստանձնած պարտավորությունները չկատա</w:t>
      </w:r>
      <w:r w:rsidRPr="00D524B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0" w:name="_Hlk23253914"/>
      <w:r w:rsidRPr="00D524B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0"/>
      <w:r w:rsidRPr="00D524BC">
        <w:rPr>
          <w:rFonts w:ascii="GHEA Grapalat" w:hAnsi="GHEA Grapalat"/>
          <w:sz w:val="20"/>
          <w:szCs w:val="20"/>
          <w:lang w:val="hy-AM" w:eastAsia="ru-RU"/>
        </w:rPr>
        <w:t xml:space="preserve">   8.12</w:t>
      </w:r>
      <w:r w:rsidRPr="00D524B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D524BC" w:rsidRDefault="006E5207" w:rsidP="006850DE">
      <w:pPr>
        <w:jc w:val="both"/>
        <w:rPr>
          <w:rFonts w:ascii="GHEA Grapalat" w:hAnsi="GHEA Grapalat"/>
          <w:sz w:val="20"/>
          <w:szCs w:val="20"/>
          <w:lang w:val="hy-AM" w:eastAsia="ru-RU"/>
        </w:rPr>
      </w:pPr>
      <w:r w:rsidRPr="00D524BC">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E5207" w:rsidRPr="00D524BC" w:rsidRDefault="0069073C" w:rsidP="006E5207">
      <w:pPr>
        <w:ind w:firstLine="567"/>
        <w:jc w:val="both"/>
        <w:rPr>
          <w:rFonts w:ascii="GHEA Grapalat" w:hAnsi="GHEA Grapalat"/>
          <w:sz w:val="20"/>
          <w:szCs w:val="20"/>
          <w:lang w:val="hy-AM" w:eastAsia="ru-RU"/>
        </w:rPr>
      </w:pPr>
      <w:r w:rsidRPr="00D524BC">
        <w:rPr>
          <w:rFonts w:ascii="GHEA Grapalat" w:hAnsi="GHEA Grapalat"/>
          <w:sz w:val="20"/>
          <w:szCs w:val="20"/>
          <w:lang w:val="hy-AM" w:eastAsia="ru-RU"/>
        </w:rPr>
        <w:lastRenderedPageBreak/>
        <w:t xml:space="preserve"> </w:t>
      </w:r>
      <w:r w:rsidR="006E5207" w:rsidRPr="00D524B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E5207" w:rsidRPr="00D524BC" w:rsidRDefault="006E5207" w:rsidP="006E5207">
      <w:pPr>
        <w:ind w:firstLine="567"/>
        <w:jc w:val="both"/>
        <w:rPr>
          <w:rFonts w:ascii="GHEA Grapalat" w:hAnsi="GHEA Grapalat"/>
          <w:sz w:val="20"/>
          <w:szCs w:val="20"/>
          <w:lang w:val="hy-AM" w:eastAsia="ru-RU"/>
        </w:rPr>
      </w:pPr>
      <w:r w:rsidRPr="00D524BC">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D524BC">
        <w:rPr>
          <w:rFonts w:ascii="GHEA Grapalat" w:hAnsi="GHEA Grapalat"/>
          <w:sz w:val="20"/>
          <w:szCs w:val="20"/>
          <w:lang w:val="hy-AM" w:eastAsia="ru-RU"/>
        </w:rPr>
        <w:t xml:space="preserve">և </w:t>
      </w:r>
      <w:r w:rsidRPr="00D524BC">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D524BC">
        <w:rPr>
          <w:rFonts w:ascii="GHEA Grapalat" w:hAnsi="GHEA Grapalat"/>
          <w:sz w:val="20"/>
          <w:szCs w:val="20"/>
          <w:vertAlign w:val="superscript"/>
          <w:lang w:val="hy-AM" w:eastAsia="ru-RU"/>
        </w:rPr>
        <w:t>24</w:t>
      </w:r>
      <w:r w:rsidRPr="00D524BC">
        <w:rPr>
          <w:rStyle w:val="aff1"/>
          <w:rFonts w:ascii="GHEA Grapalat" w:hAnsi="GHEA Grapalat"/>
          <w:color w:val="FFFFFF"/>
          <w:sz w:val="20"/>
          <w:szCs w:val="20"/>
          <w:lang w:val="hy-AM" w:eastAsia="ru-RU"/>
        </w:rPr>
        <w:footnoteReference w:id="16"/>
      </w:r>
    </w:p>
    <w:p w:rsidR="006E5207" w:rsidRPr="00D524BC" w:rsidRDefault="006E5207" w:rsidP="006E5207">
      <w:pPr>
        <w:tabs>
          <w:tab w:val="left" w:pos="1276"/>
        </w:tabs>
        <w:ind w:firstLine="720"/>
        <w:jc w:val="both"/>
        <w:rPr>
          <w:rFonts w:ascii="GHEA Grapalat" w:hAnsi="GHEA Grapalat" w:cs="Sylfaen"/>
          <w:sz w:val="20"/>
          <w:u w:val="single"/>
          <w:lang w:val="hy-AM"/>
        </w:rPr>
      </w:pPr>
    </w:p>
    <w:p w:rsidR="006E5207" w:rsidRPr="00D524BC" w:rsidRDefault="006E5207" w:rsidP="006E5207">
      <w:pPr>
        <w:ind w:firstLine="709"/>
        <w:jc w:val="both"/>
        <w:rPr>
          <w:rFonts w:ascii="GHEA Grapalat" w:hAnsi="GHEA Grapalat"/>
          <w:sz w:val="20"/>
          <w:lang w:val="hy-AM"/>
        </w:rPr>
      </w:pPr>
    </w:p>
    <w:p w:rsidR="006E5207" w:rsidRPr="00D524BC" w:rsidRDefault="006E5207" w:rsidP="006E5207">
      <w:pPr>
        <w:ind w:firstLine="709"/>
        <w:jc w:val="both"/>
        <w:rPr>
          <w:rFonts w:ascii="GHEA Grapalat" w:hAnsi="GHEA Grapalat"/>
          <w:b/>
          <w:sz w:val="20"/>
          <w:lang w:val="hy-AM"/>
        </w:rPr>
      </w:pPr>
      <w:r w:rsidRPr="00D524BC">
        <w:rPr>
          <w:rFonts w:ascii="GHEA Grapalat" w:hAnsi="GHEA Grapalat"/>
          <w:b/>
          <w:sz w:val="20"/>
          <w:lang w:val="hy-AM"/>
        </w:rPr>
        <w:t>10. Կողմերի հասցեները, բանկային վավերապայմանները և ստորագրությունները</w:t>
      </w:r>
    </w:p>
    <w:p w:rsidR="006E5207" w:rsidRPr="00D524BC" w:rsidRDefault="006E5207" w:rsidP="006E5207">
      <w:pPr>
        <w:ind w:firstLine="709"/>
        <w:jc w:val="both"/>
        <w:rPr>
          <w:rFonts w:ascii="GHEA Grapalat" w:hAnsi="GHEA Grapalat"/>
          <w:sz w:val="20"/>
          <w:lang w:val="hy-AM"/>
        </w:rPr>
      </w:pPr>
      <w:r w:rsidRPr="00D524BC">
        <w:rPr>
          <w:rFonts w:ascii="GHEA Grapalat" w:hAnsi="GHEA Grapalat"/>
          <w:sz w:val="20"/>
          <w:lang w:val="hy-AM"/>
        </w:rPr>
        <w:t xml:space="preserve"> </w:t>
      </w:r>
    </w:p>
    <w:p w:rsidR="006E5207" w:rsidRPr="00D524BC" w:rsidRDefault="006E5207" w:rsidP="006E5207">
      <w:pPr>
        <w:ind w:firstLine="709"/>
        <w:jc w:val="both"/>
        <w:rPr>
          <w:rFonts w:ascii="GHEA Grapalat" w:hAnsi="GHEA Grapalat"/>
          <w:sz w:val="20"/>
          <w:lang w:val="hy-AM"/>
        </w:rPr>
      </w:pPr>
    </w:p>
    <w:p w:rsidR="004F65C9" w:rsidRPr="00D524BC" w:rsidRDefault="004F65C9" w:rsidP="004F65C9">
      <w:pPr>
        <w:ind w:firstLine="709"/>
        <w:jc w:val="both"/>
        <w:rPr>
          <w:rFonts w:ascii="GHEA Grapalat" w:hAnsi="GHEA Grapalat"/>
          <w:sz w:val="20"/>
          <w:lang w:val="pt-BR"/>
        </w:rPr>
      </w:pPr>
    </w:p>
    <w:tbl>
      <w:tblPr>
        <w:tblW w:w="9645" w:type="dxa"/>
        <w:tblInd w:w="902" w:type="dxa"/>
        <w:tblLayout w:type="fixed"/>
        <w:tblLook w:val="04A0" w:firstRow="1" w:lastRow="0" w:firstColumn="1" w:lastColumn="0" w:noHBand="0" w:noVBand="1"/>
      </w:tblPr>
      <w:tblGrid>
        <w:gridCol w:w="4539"/>
        <w:gridCol w:w="760"/>
        <w:gridCol w:w="4346"/>
      </w:tblGrid>
      <w:tr w:rsidR="004F65C9" w:rsidRPr="00D524BC" w:rsidTr="004F65C9">
        <w:tc>
          <w:tcPr>
            <w:tcW w:w="4539" w:type="dxa"/>
          </w:tcPr>
          <w:p w:rsidR="004F65C9" w:rsidRPr="00D524BC" w:rsidRDefault="004F65C9" w:rsidP="0037239D">
            <w:pPr>
              <w:jc w:val="center"/>
              <w:rPr>
                <w:rFonts w:ascii="GHEA Grapalat" w:hAnsi="GHEA Grapalat" w:cs="Sylfaen"/>
                <w:b/>
                <w:bCs/>
                <w:lang w:val="nb-NO"/>
              </w:rPr>
            </w:pPr>
            <w:r w:rsidRPr="00D524BC">
              <w:rPr>
                <w:rFonts w:ascii="GHEA Grapalat" w:hAnsi="GHEA Grapalat" w:cs="Sylfaen"/>
                <w:b/>
                <w:bCs/>
                <w:lang w:val="nb-NO"/>
              </w:rPr>
              <w:t>ԳՆՈՐԴ</w:t>
            </w:r>
          </w:p>
          <w:p w:rsidR="004F65C9" w:rsidRPr="00D524BC" w:rsidRDefault="004F65C9" w:rsidP="0037239D">
            <w:pPr>
              <w:spacing w:line="276" w:lineRule="auto"/>
              <w:rPr>
                <w:rFonts w:ascii="Sylfaen" w:hAnsi="Sylfaen" w:cs="Sylfaen"/>
                <w:color w:val="000000"/>
                <w:sz w:val="20"/>
                <w:szCs w:val="20"/>
                <w:lang w:val="hy-AM"/>
              </w:rPr>
            </w:pPr>
          </w:p>
          <w:p w:rsidR="004F65C9" w:rsidRPr="00D524BC" w:rsidRDefault="004F65C9" w:rsidP="0037239D">
            <w:pPr>
              <w:spacing w:line="276" w:lineRule="auto"/>
              <w:jc w:val="center"/>
              <w:rPr>
                <w:rFonts w:ascii="GHEA Grapalat" w:hAnsi="GHEA Grapalat" w:cs="Sylfaen"/>
                <w:sz w:val="20"/>
                <w:lang w:val="hy-AM"/>
              </w:rPr>
            </w:pPr>
            <w:r w:rsidRPr="00D524BC">
              <w:rPr>
                <w:rFonts w:ascii="GHEA Grapalat" w:hAnsi="GHEA Grapalat" w:cs="Sylfaen"/>
                <w:color w:val="000000"/>
                <w:sz w:val="20"/>
                <w:szCs w:val="20"/>
                <w:lang w:val="hy-AM"/>
              </w:rPr>
              <w:t>&lt;&lt;ՀՀ Արարատի մարզ</w:t>
            </w:r>
            <w:r w:rsidR="007C7F0D" w:rsidRPr="00B52856">
              <w:rPr>
                <w:rFonts w:ascii="GHEA Grapalat" w:hAnsi="GHEA Grapalat" w:cs="Sylfaen"/>
                <w:color w:val="000000"/>
                <w:sz w:val="20"/>
                <w:szCs w:val="20"/>
                <w:lang w:val="pt-BR"/>
              </w:rPr>
              <w:t xml:space="preserve"> </w:t>
            </w:r>
            <w:r w:rsidR="007C7F0D">
              <w:rPr>
                <w:rFonts w:ascii="GHEA Grapalat" w:hAnsi="GHEA Grapalat" w:cs="Sylfaen"/>
                <w:color w:val="000000"/>
                <w:sz w:val="20"/>
                <w:szCs w:val="20"/>
              </w:rPr>
              <w:t>Մրգավա</w:t>
            </w:r>
            <w:r w:rsidR="00672AC8" w:rsidRPr="00D524BC">
              <w:rPr>
                <w:rFonts w:ascii="GHEA Grapalat" w:hAnsi="GHEA Grapalat" w:cs="Sylfaen"/>
                <w:color w:val="000000"/>
                <w:sz w:val="20"/>
                <w:szCs w:val="20"/>
                <w:lang w:val="hy-AM"/>
              </w:rPr>
              <w:t>ն</w:t>
            </w:r>
            <w:r w:rsidRPr="00D524BC">
              <w:rPr>
                <w:rFonts w:ascii="GHEA Grapalat" w:hAnsi="GHEA Grapalat" w:cs="Sylfaen"/>
                <w:color w:val="000000"/>
                <w:sz w:val="20"/>
                <w:szCs w:val="20"/>
                <w:lang w:val="hy-AM"/>
              </w:rPr>
              <w:t xml:space="preserve">ի  </w:t>
            </w:r>
            <w:r w:rsidRPr="00D524BC">
              <w:rPr>
                <w:rFonts w:ascii="GHEA Grapalat" w:hAnsi="GHEA Grapalat" w:cs="Sylfaen"/>
                <w:sz w:val="20"/>
                <w:lang w:val="hy-AM"/>
              </w:rPr>
              <w:t xml:space="preserve"> </w:t>
            </w:r>
          </w:p>
          <w:p w:rsidR="004F65C9" w:rsidRPr="00D524BC" w:rsidRDefault="004C5203" w:rsidP="0037239D">
            <w:pPr>
              <w:spacing w:line="276" w:lineRule="auto"/>
              <w:jc w:val="center"/>
              <w:rPr>
                <w:rFonts w:ascii="GHEA Grapalat" w:hAnsi="GHEA Grapalat" w:cs="Sylfaen"/>
                <w:color w:val="000000"/>
                <w:sz w:val="20"/>
                <w:szCs w:val="20"/>
                <w:lang w:val="nb-NO"/>
              </w:rPr>
            </w:pPr>
            <w:r w:rsidRPr="00D524BC">
              <w:rPr>
                <w:rFonts w:ascii="GHEA Grapalat" w:hAnsi="GHEA Grapalat" w:cs="Sylfaen"/>
                <w:color w:val="000000"/>
                <w:sz w:val="20"/>
                <w:szCs w:val="20"/>
                <w:lang w:val="hy-AM"/>
              </w:rPr>
              <w:t xml:space="preserve"> </w:t>
            </w:r>
            <w:r w:rsidR="004F65C9" w:rsidRPr="00D524BC">
              <w:rPr>
                <w:rFonts w:ascii="GHEA Grapalat" w:hAnsi="GHEA Grapalat" w:cs="Sylfaen"/>
                <w:color w:val="000000"/>
                <w:sz w:val="20"/>
                <w:szCs w:val="20"/>
                <w:lang w:val="hy-AM"/>
              </w:rPr>
              <w:t>միջն դպրոց&gt;&gt; ՊՈԱԿ</w:t>
            </w:r>
          </w:p>
          <w:p w:rsidR="004F65C9" w:rsidRPr="00D524BC" w:rsidRDefault="00964032" w:rsidP="0037239D">
            <w:pPr>
              <w:spacing w:line="276" w:lineRule="auto"/>
              <w:jc w:val="center"/>
              <w:rPr>
                <w:rFonts w:ascii="GHEA Grapalat" w:hAnsi="GHEA Grapalat" w:cs="Sylfaen"/>
                <w:color w:val="000000"/>
                <w:sz w:val="20"/>
                <w:szCs w:val="20"/>
                <w:lang w:val="hy-AM"/>
              </w:rPr>
            </w:pPr>
            <w:r w:rsidRPr="007C7F0D">
              <w:rPr>
                <w:rFonts w:ascii="GHEA Grapalat" w:hAnsi="GHEA Grapalat" w:cs="Sylfaen"/>
                <w:color w:val="000000"/>
                <w:sz w:val="20"/>
                <w:szCs w:val="20"/>
                <w:lang w:val="hy-AM"/>
              </w:rPr>
              <w:t>Մրգավա</w:t>
            </w:r>
            <w:r w:rsidR="00672AC8" w:rsidRPr="00D524BC">
              <w:rPr>
                <w:rFonts w:ascii="GHEA Grapalat" w:hAnsi="GHEA Grapalat" w:cs="Sylfaen"/>
                <w:color w:val="000000"/>
                <w:sz w:val="20"/>
                <w:szCs w:val="20"/>
                <w:lang w:val="hy-AM"/>
              </w:rPr>
              <w:t>ն</w:t>
            </w:r>
            <w:r w:rsidR="00672AC8" w:rsidRPr="00D524BC">
              <w:rPr>
                <w:rFonts w:ascii="GHEA Grapalat" w:hAnsi="GHEA Grapalat" w:cs="Sylfaen"/>
                <w:color w:val="000000"/>
                <w:sz w:val="20"/>
                <w:szCs w:val="20"/>
                <w:lang w:val="nb-NO"/>
              </w:rPr>
              <w:t xml:space="preserve"> </w:t>
            </w:r>
            <w:r w:rsidR="00672AC8" w:rsidRPr="00D524BC">
              <w:rPr>
                <w:rFonts w:ascii="GHEA Grapalat" w:hAnsi="GHEA Grapalat" w:cs="Sylfaen"/>
                <w:color w:val="000000"/>
                <w:sz w:val="20"/>
                <w:szCs w:val="20"/>
                <w:lang w:val="hy-AM"/>
              </w:rPr>
              <w:t>համայնք</w:t>
            </w:r>
            <w:r w:rsidR="004F65C9" w:rsidRPr="00D524BC">
              <w:rPr>
                <w:rFonts w:ascii="GHEA Grapalat" w:hAnsi="GHEA Grapalat" w:cs="Sylfaen"/>
                <w:sz w:val="20"/>
                <w:lang w:val="nb-NO"/>
              </w:rPr>
              <w:t xml:space="preserve"> </w:t>
            </w:r>
            <w:r w:rsidR="004F65C9" w:rsidRPr="00D524BC">
              <w:rPr>
                <w:rFonts w:ascii="GHEA Grapalat" w:hAnsi="GHEA Grapalat" w:cs="Arial"/>
                <w:sz w:val="20"/>
                <w:lang w:val="hy-AM"/>
              </w:rPr>
              <w:t xml:space="preserve"> </w:t>
            </w:r>
            <w:r w:rsidRPr="00D524BC">
              <w:rPr>
                <w:rFonts w:ascii="GHEA Grapalat" w:hAnsi="GHEA Grapalat" w:cs="Sylfaen"/>
                <w:sz w:val="20"/>
                <w:lang w:val="hy-AM"/>
              </w:rPr>
              <w:t>Իսահակյան 45/1</w:t>
            </w:r>
          </w:p>
          <w:p w:rsidR="004F65C9" w:rsidRPr="00D524BC" w:rsidRDefault="004F65C9" w:rsidP="0037239D">
            <w:pPr>
              <w:jc w:val="center"/>
              <w:rPr>
                <w:rFonts w:ascii="GHEA Grapalat" w:hAnsi="GHEA Grapalat" w:cs="Arial"/>
                <w:sz w:val="20"/>
                <w:lang w:val="nb-NO"/>
              </w:rPr>
            </w:pPr>
            <w:r w:rsidRPr="00D524BC">
              <w:rPr>
                <w:rFonts w:ascii="GHEA Grapalat" w:hAnsi="GHEA Grapalat" w:cs="Arial"/>
                <w:sz w:val="20"/>
                <w:lang w:val="hy-AM"/>
              </w:rPr>
              <w:t>ՀՎՀՀ</w:t>
            </w:r>
            <w:r w:rsidR="004C5203" w:rsidRPr="00D524BC">
              <w:rPr>
                <w:rFonts w:ascii="GHEA Grapalat" w:hAnsi="GHEA Grapalat" w:cs="Arial"/>
                <w:sz w:val="20"/>
                <w:szCs w:val="20"/>
                <w:lang w:val="nb-NO"/>
              </w:rPr>
              <w:t>0420</w:t>
            </w:r>
            <w:r w:rsidR="00964032" w:rsidRPr="00D524BC">
              <w:rPr>
                <w:rFonts w:ascii="GHEA Grapalat" w:hAnsi="GHEA Grapalat" w:cs="Arial"/>
                <w:sz w:val="20"/>
                <w:szCs w:val="20"/>
                <w:lang w:val="nb-NO"/>
              </w:rPr>
              <w:t>6828</w:t>
            </w:r>
          </w:p>
          <w:p w:rsidR="004F65C9" w:rsidRPr="00D524BC" w:rsidRDefault="004F65C9" w:rsidP="0037239D">
            <w:pPr>
              <w:jc w:val="center"/>
              <w:rPr>
                <w:rFonts w:ascii="GHEA Grapalat" w:hAnsi="GHEA Grapalat"/>
                <w:sz w:val="20"/>
                <w:szCs w:val="20"/>
                <w:lang w:val="nb-NO"/>
              </w:rPr>
            </w:pPr>
            <w:r w:rsidRPr="00D524BC">
              <w:rPr>
                <w:rFonts w:ascii="GHEA Grapalat" w:hAnsi="GHEA Grapalat"/>
                <w:sz w:val="20"/>
                <w:szCs w:val="20"/>
                <w:shd w:val="clear" w:color="auto" w:fill="FFFFFF"/>
                <w:lang w:val="hy-AM" w:eastAsia="ru-RU"/>
              </w:rPr>
              <w:t>ՀՀ ՖՆ գործառնական վարչություն</w:t>
            </w:r>
          </w:p>
          <w:p w:rsidR="004F65C9" w:rsidRPr="00D524BC" w:rsidRDefault="004F65C9" w:rsidP="0037239D">
            <w:pPr>
              <w:spacing w:line="276" w:lineRule="auto"/>
              <w:jc w:val="center"/>
              <w:rPr>
                <w:rFonts w:ascii="GHEA Grapalat" w:hAnsi="GHEA Grapalat"/>
                <w:sz w:val="20"/>
                <w:lang w:val="nb-NO"/>
              </w:rPr>
            </w:pPr>
            <w:r w:rsidRPr="00D524BC">
              <w:rPr>
                <w:rFonts w:ascii="GHEA Grapalat" w:hAnsi="GHEA Grapalat"/>
                <w:sz w:val="20"/>
                <w:szCs w:val="20"/>
                <w:lang w:val="hy-AM"/>
              </w:rPr>
              <w:t>Հ/Հ</w:t>
            </w:r>
            <w:r w:rsidR="004C5203" w:rsidRPr="00D524BC">
              <w:rPr>
                <w:rFonts w:ascii="GHEA Grapalat" w:hAnsi="GHEA Grapalat" w:cs="Arial"/>
                <w:sz w:val="20"/>
                <w:szCs w:val="20"/>
                <w:lang w:val="nb-NO"/>
              </w:rPr>
              <w:t xml:space="preserve"> 900418000</w:t>
            </w:r>
            <w:r w:rsidR="00964032" w:rsidRPr="00D524BC">
              <w:rPr>
                <w:rFonts w:ascii="GHEA Grapalat" w:hAnsi="GHEA Grapalat" w:cs="Arial"/>
                <w:sz w:val="20"/>
                <w:szCs w:val="20"/>
                <w:lang w:val="nb-NO"/>
              </w:rPr>
              <w:t>353</w:t>
            </w:r>
          </w:p>
          <w:p w:rsidR="004F65C9" w:rsidRPr="00D524BC" w:rsidRDefault="004F65C9" w:rsidP="0037239D">
            <w:pPr>
              <w:spacing w:line="276" w:lineRule="auto"/>
              <w:rPr>
                <w:rFonts w:ascii="Sylfaen" w:hAnsi="Sylfaen"/>
                <w:color w:val="000000"/>
                <w:sz w:val="20"/>
                <w:szCs w:val="20"/>
                <w:lang w:val="hy-AM"/>
              </w:rPr>
            </w:pPr>
          </w:p>
          <w:p w:rsidR="004F65C9" w:rsidRPr="00D524BC" w:rsidRDefault="004F65C9" w:rsidP="00964032">
            <w:pPr>
              <w:rPr>
                <w:rFonts w:ascii="GHEA Grapalat" w:hAnsi="GHEA Grapalat" w:cs="Sylfaen"/>
                <w:sz w:val="20"/>
                <w:szCs w:val="20"/>
                <w:lang w:val="nb-NO"/>
              </w:rPr>
            </w:pPr>
            <w:r w:rsidRPr="00D524BC">
              <w:rPr>
                <w:rFonts w:ascii="GHEA Grapalat" w:hAnsi="GHEA Grapalat"/>
                <w:color w:val="000000"/>
                <w:sz w:val="20"/>
                <w:szCs w:val="20"/>
                <w:lang w:val="hy-AM"/>
              </w:rPr>
              <w:t xml:space="preserve">Տնօրեն՝  </w:t>
            </w:r>
            <w:r w:rsidR="00964032" w:rsidRPr="00D524BC">
              <w:rPr>
                <w:rFonts w:ascii="GHEA Grapalat" w:hAnsi="GHEA Grapalat"/>
                <w:color w:val="000000"/>
                <w:sz w:val="20"/>
                <w:szCs w:val="20"/>
                <w:lang w:val="hy-AM"/>
              </w:rPr>
              <w:t xml:space="preserve">                              </w:t>
            </w:r>
            <w:r w:rsidR="00964032" w:rsidRPr="007C7F0D">
              <w:rPr>
                <w:rFonts w:ascii="GHEA Grapalat" w:hAnsi="GHEA Grapalat"/>
                <w:color w:val="000000"/>
                <w:sz w:val="20"/>
                <w:szCs w:val="20"/>
                <w:lang w:val="hy-AM"/>
              </w:rPr>
              <w:t>Գ</w:t>
            </w:r>
            <w:r w:rsidR="00964032" w:rsidRPr="00D524BC">
              <w:rPr>
                <w:rFonts w:ascii="GHEA Grapalat" w:hAnsi="GHEA Grapalat"/>
                <w:color w:val="000000"/>
                <w:sz w:val="20"/>
                <w:szCs w:val="20"/>
                <w:lang w:val="nb-NO"/>
              </w:rPr>
              <w:t>.</w:t>
            </w:r>
            <w:r w:rsidR="00964032" w:rsidRPr="007C7F0D">
              <w:rPr>
                <w:rFonts w:ascii="GHEA Grapalat" w:hAnsi="GHEA Grapalat"/>
                <w:color w:val="000000"/>
                <w:sz w:val="20"/>
                <w:szCs w:val="20"/>
                <w:lang w:val="hy-AM"/>
              </w:rPr>
              <w:t>Հարությունյան</w:t>
            </w:r>
          </w:p>
          <w:p w:rsidR="004F65C9" w:rsidRPr="00D524BC" w:rsidRDefault="004F65C9" w:rsidP="0037239D">
            <w:pPr>
              <w:jc w:val="center"/>
              <w:rPr>
                <w:rFonts w:ascii="GHEA Grapalat" w:hAnsi="GHEA Grapalat"/>
                <w:lang w:val="hy-AM"/>
              </w:rPr>
            </w:pPr>
            <w:r w:rsidRPr="00D524BC">
              <w:rPr>
                <w:rFonts w:ascii="GHEA Grapalat" w:hAnsi="GHEA Grapalat"/>
                <w:lang w:val="hy-AM"/>
              </w:rPr>
              <w:t>---------------------------------</w:t>
            </w:r>
          </w:p>
          <w:p w:rsidR="004F65C9" w:rsidRPr="00D524BC" w:rsidRDefault="004F65C9" w:rsidP="0037239D">
            <w:pPr>
              <w:jc w:val="center"/>
              <w:rPr>
                <w:rFonts w:ascii="GHEA Grapalat" w:hAnsi="GHEA Grapalat"/>
                <w:sz w:val="18"/>
                <w:szCs w:val="18"/>
                <w:lang w:val="hy-AM"/>
              </w:rPr>
            </w:pPr>
            <w:r w:rsidRPr="00D524BC">
              <w:rPr>
                <w:rFonts w:ascii="GHEA Grapalat" w:hAnsi="GHEA Grapalat"/>
                <w:sz w:val="18"/>
                <w:szCs w:val="18"/>
                <w:lang w:val="hy-AM"/>
              </w:rPr>
              <w:t>/</w:t>
            </w:r>
            <w:r w:rsidRPr="00D524BC">
              <w:rPr>
                <w:rFonts w:ascii="GHEA Grapalat" w:hAnsi="GHEA Grapalat" w:cs="Sylfaen"/>
                <w:sz w:val="18"/>
                <w:szCs w:val="18"/>
                <w:lang w:val="hy-AM"/>
              </w:rPr>
              <w:t>ստորագրություն</w:t>
            </w:r>
            <w:r w:rsidRPr="00D524BC">
              <w:rPr>
                <w:rFonts w:ascii="GHEA Grapalat" w:hAnsi="GHEA Grapalat"/>
                <w:sz w:val="18"/>
                <w:szCs w:val="18"/>
                <w:lang w:val="hy-AM"/>
              </w:rPr>
              <w:t>/</w:t>
            </w:r>
          </w:p>
          <w:p w:rsidR="004F65C9" w:rsidRPr="00D524BC" w:rsidRDefault="004F65C9" w:rsidP="0037239D">
            <w:pPr>
              <w:jc w:val="center"/>
              <w:rPr>
                <w:rFonts w:ascii="GHEA Grapalat" w:hAnsi="GHEA Grapalat"/>
                <w:sz w:val="18"/>
                <w:szCs w:val="18"/>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c>
          <w:tcPr>
            <w:tcW w:w="760" w:type="dxa"/>
          </w:tcPr>
          <w:p w:rsidR="004F65C9" w:rsidRPr="00D524BC" w:rsidRDefault="004F65C9" w:rsidP="0037239D">
            <w:pPr>
              <w:jc w:val="center"/>
              <w:rPr>
                <w:rFonts w:ascii="GHEA Grapalat" w:hAnsi="GHEA Grapalat"/>
                <w:lang w:val="hy-AM"/>
              </w:rPr>
            </w:pPr>
          </w:p>
        </w:tc>
        <w:tc>
          <w:tcPr>
            <w:tcW w:w="4346" w:type="dxa"/>
          </w:tcPr>
          <w:p w:rsidR="004F65C9" w:rsidRPr="00D524BC" w:rsidRDefault="004F65C9" w:rsidP="0037239D">
            <w:pPr>
              <w:jc w:val="center"/>
              <w:rPr>
                <w:rFonts w:ascii="GHEA Grapalat" w:hAnsi="GHEA Grapalat" w:cs="Sylfaen"/>
                <w:b/>
                <w:bCs/>
                <w:lang w:val="hy-AM"/>
              </w:rPr>
            </w:pPr>
            <w:r w:rsidRPr="00D524BC">
              <w:rPr>
                <w:rFonts w:ascii="GHEA Grapalat" w:hAnsi="GHEA Grapalat" w:cs="Sylfaen"/>
                <w:b/>
                <w:bCs/>
                <w:lang w:val="hy-AM"/>
              </w:rPr>
              <w:t>ՎԱՃԱՌՈՂ</w:t>
            </w:r>
          </w:p>
          <w:p w:rsidR="004F65C9" w:rsidRPr="00D524BC" w:rsidRDefault="004F65C9" w:rsidP="0037239D">
            <w:pPr>
              <w:jc w:val="center"/>
              <w:rPr>
                <w:rFonts w:ascii="GHEA Grapalat" w:hAnsi="GHEA Grapalat"/>
                <w:lang w:val="hy-AM"/>
              </w:rPr>
            </w:pPr>
          </w:p>
          <w:p w:rsidR="004F65C9" w:rsidRPr="00D524BC" w:rsidRDefault="004F65C9" w:rsidP="0037239D">
            <w:pPr>
              <w:jc w:val="center"/>
              <w:rPr>
                <w:rFonts w:ascii="GHEA Grapalat" w:hAnsi="GHEA Grapalat"/>
                <w:lang w:val="hy-AM"/>
              </w:rPr>
            </w:pPr>
          </w:p>
          <w:p w:rsidR="004F65C9" w:rsidRPr="00D524BC" w:rsidRDefault="004F65C9" w:rsidP="0037239D">
            <w:pPr>
              <w:jc w:val="center"/>
              <w:rPr>
                <w:rFonts w:ascii="GHEA Grapalat" w:hAnsi="GHEA Grapalat"/>
                <w:lang w:val="ru-RU"/>
              </w:rPr>
            </w:pPr>
          </w:p>
          <w:p w:rsidR="004F65C9" w:rsidRPr="00D524BC" w:rsidRDefault="004F65C9" w:rsidP="0037239D">
            <w:pPr>
              <w:jc w:val="center"/>
              <w:rPr>
                <w:rFonts w:ascii="GHEA Grapalat" w:hAnsi="GHEA Grapalat"/>
                <w:lang w:val="ru-RU"/>
              </w:rPr>
            </w:pPr>
          </w:p>
          <w:p w:rsidR="004F65C9" w:rsidRPr="00D524BC" w:rsidRDefault="004F65C9" w:rsidP="0037239D">
            <w:pPr>
              <w:jc w:val="center"/>
              <w:rPr>
                <w:rFonts w:ascii="GHEA Grapalat" w:hAnsi="GHEA Grapalat"/>
                <w:lang w:val="ru-RU"/>
              </w:rPr>
            </w:pPr>
          </w:p>
          <w:p w:rsidR="004F65C9" w:rsidRPr="00D524BC" w:rsidRDefault="004F65C9" w:rsidP="0037239D">
            <w:pPr>
              <w:jc w:val="center"/>
              <w:rPr>
                <w:rFonts w:ascii="GHEA Grapalat" w:hAnsi="GHEA Grapalat"/>
                <w:lang w:val="ru-RU"/>
              </w:rPr>
            </w:pPr>
          </w:p>
          <w:p w:rsidR="004F65C9" w:rsidRPr="00D524BC" w:rsidRDefault="004F65C9" w:rsidP="0037239D">
            <w:pPr>
              <w:rPr>
                <w:rFonts w:ascii="GHEA Grapalat" w:hAnsi="GHEA Grapalat"/>
                <w:lang w:val="ru-RU"/>
              </w:rPr>
            </w:pPr>
          </w:p>
          <w:p w:rsidR="004F65C9" w:rsidRPr="00D524BC" w:rsidRDefault="004F65C9" w:rsidP="0037239D">
            <w:pPr>
              <w:jc w:val="center"/>
              <w:rPr>
                <w:rFonts w:ascii="GHEA Grapalat" w:hAnsi="GHEA Grapalat"/>
                <w:lang w:val="ru-RU"/>
              </w:rPr>
            </w:pPr>
          </w:p>
          <w:p w:rsidR="004F65C9" w:rsidRPr="00D524BC" w:rsidRDefault="004F65C9" w:rsidP="0037239D">
            <w:pPr>
              <w:jc w:val="center"/>
              <w:rPr>
                <w:rFonts w:ascii="GHEA Grapalat" w:hAnsi="GHEA Grapalat"/>
                <w:lang w:val="hy-AM"/>
              </w:rPr>
            </w:pPr>
            <w:r w:rsidRPr="00D524BC">
              <w:rPr>
                <w:rFonts w:ascii="GHEA Grapalat" w:hAnsi="GHEA Grapalat"/>
                <w:lang w:val="hy-AM"/>
              </w:rPr>
              <w:t>---------------------------------</w:t>
            </w:r>
          </w:p>
          <w:p w:rsidR="004F65C9" w:rsidRPr="00D524BC" w:rsidRDefault="004F65C9" w:rsidP="0037239D">
            <w:pPr>
              <w:jc w:val="center"/>
              <w:rPr>
                <w:rFonts w:ascii="GHEA Grapalat" w:hAnsi="GHEA Grapalat"/>
                <w:sz w:val="18"/>
                <w:szCs w:val="18"/>
              </w:rPr>
            </w:pPr>
            <w:r w:rsidRPr="00D524BC">
              <w:rPr>
                <w:rFonts w:ascii="GHEA Grapalat" w:hAnsi="GHEA Grapalat"/>
                <w:sz w:val="18"/>
                <w:szCs w:val="18"/>
              </w:rPr>
              <w:t>/</w:t>
            </w:r>
            <w:r w:rsidRPr="00D524BC">
              <w:rPr>
                <w:rFonts w:ascii="GHEA Grapalat" w:hAnsi="GHEA Grapalat" w:cs="Sylfaen"/>
                <w:sz w:val="18"/>
                <w:szCs w:val="18"/>
                <w:lang w:val="hy-AM"/>
              </w:rPr>
              <w:t>ստորագրություն</w:t>
            </w:r>
            <w:r w:rsidRPr="00D524BC">
              <w:rPr>
                <w:rFonts w:ascii="GHEA Grapalat" w:hAnsi="GHEA Grapalat"/>
                <w:sz w:val="18"/>
                <w:szCs w:val="18"/>
              </w:rPr>
              <w:t>/</w:t>
            </w:r>
          </w:p>
          <w:p w:rsidR="004F65C9" w:rsidRPr="00D524BC" w:rsidRDefault="004F65C9" w:rsidP="0037239D">
            <w:pPr>
              <w:jc w:val="center"/>
              <w:rPr>
                <w:rFonts w:ascii="GHEA Grapalat" w:hAnsi="GHEA Grapalat"/>
                <w:sz w:val="22"/>
                <w:szCs w:val="22"/>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r>
    </w:tbl>
    <w:p w:rsidR="006E5207" w:rsidRPr="00D524BC" w:rsidRDefault="006E5207" w:rsidP="006E5207">
      <w:pPr>
        <w:ind w:firstLine="709"/>
        <w:jc w:val="both"/>
        <w:rPr>
          <w:rFonts w:ascii="GHEA Grapalat" w:hAnsi="GHEA Grapalat"/>
          <w:sz w:val="20"/>
          <w:lang w:val="hy-AM"/>
        </w:rPr>
      </w:pPr>
    </w:p>
    <w:p w:rsidR="006E5207" w:rsidRPr="00D524BC" w:rsidRDefault="006E5207" w:rsidP="006E5207">
      <w:pPr>
        <w:rPr>
          <w:rFonts w:ascii="GHEA Grapalat" w:hAnsi="GHEA Grapalat"/>
          <w:sz w:val="20"/>
          <w:lang w:val="hy-AM"/>
        </w:rPr>
      </w:pPr>
    </w:p>
    <w:p w:rsidR="006E5207" w:rsidRPr="00D524BC" w:rsidRDefault="006E5207" w:rsidP="006E5207">
      <w:pPr>
        <w:ind w:firstLine="720"/>
        <w:jc w:val="both"/>
        <w:rPr>
          <w:rFonts w:ascii="GHEA Grapalat" w:hAnsi="GHEA Grapalat"/>
          <w:sz w:val="20"/>
          <w:lang w:val="hy-AM"/>
        </w:rPr>
      </w:pPr>
      <w:r w:rsidRPr="00D524B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Pr="00D524BC" w:rsidRDefault="006E5207" w:rsidP="006E5207">
      <w:pPr>
        <w:tabs>
          <w:tab w:val="left" w:pos="1276"/>
        </w:tabs>
        <w:ind w:firstLine="720"/>
        <w:jc w:val="both"/>
        <w:rPr>
          <w:rFonts w:ascii="GHEA Grapalat" w:hAnsi="GHEA Grapalat" w:cs="Sylfaen"/>
          <w:sz w:val="20"/>
          <w:u w:val="single"/>
          <w:lang w:val="hy-AM"/>
        </w:rPr>
      </w:pPr>
    </w:p>
    <w:p w:rsidR="006E5207" w:rsidRPr="00D524BC" w:rsidRDefault="006E5207" w:rsidP="006E5207">
      <w:pPr>
        <w:rPr>
          <w:rFonts w:ascii="GHEA Grapalat" w:hAnsi="GHEA Grapalat"/>
          <w:sz w:val="20"/>
          <w:lang w:val="hy-AM"/>
        </w:rPr>
      </w:pPr>
    </w:p>
    <w:p w:rsidR="006E5207" w:rsidRPr="00D524BC" w:rsidRDefault="006E5207" w:rsidP="006E5207">
      <w:pPr>
        <w:rPr>
          <w:rFonts w:ascii="GHEA Grapalat" w:hAnsi="GHEA Grapalat"/>
          <w:sz w:val="20"/>
          <w:lang w:val="hy-AM"/>
        </w:rPr>
      </w:pPr>
    </w:p>
    <w:p w:rsidR="006E5207" w:rsidRPr="00D524BC" w:rsidRDefault="006E5207" w:rsidP="006E5207">
      <w:pPr>
        <w:rPr>
          <w:rFonts w:ascii="GHEA Grapalat" w:hAnsi="GHEA Grapalat"/>
          <w:sz w:val="20"/>
          <w:lang w:val="hy-AM"/>
        </w:rPr>
      </w:pPr>
    </w:p>
    <w:p w:rsidR="006E5207" w:rsidRPr="00D524BC" w:rsidRDefault="006E5207" w:rsidP="006E5207">
      <w:pPr>
        <w:rPr>
          <w:rFonts w:ascii="GHEA Grapalat" w:hAnsi="GHEA Grapalat"/>
          <w:sz w:val="20"/>
          <w:lang w:val="hy-AM"/>
        </w:rPr>
      </w:pPr>
    </w:p>
    <w:p w:rsidR="006E5207" w:rsidRPr="00D524BC" w:rsidRDefault="006E5207" w:rsidP="006E5207">
      <w:pPr>
        <w:rPr>
          <w:rFonts w:ascii="GHEA Grapalat" w:hAnsi="GHEA Grapalat"/>
          <w:sz w:val="20"/>
          <w:lang w:val="hy-AM"/>
        </w:rPr>
        <w:sectPr w:rsidR="006E5207" w:rsidRPr="00D524BC" w:rsidSect="0069073C">
          <w:pgSz w:w="11906" w:h="16838"/>
          <w:pgMar w:top="284" w:right="662" w:bottom="0" w:left="1138" w:header="562" w:footer="562" w:gutter="0"/>
          <w:cols w:space="720"/>
        </w:sectPr>
      </w:pP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lastRenderedPageBreak/>
        <w:t>Հավելված N 1</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              20  թ. կնքված </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ծածկագրով պայմանագրի</w:t>
      </w:r>
    </w:p>
    <w:p w:rsidR="006E5207" w:rsidRPr="00D524BC" w:rsidRDefault="006E5207" w:rsidP="006E5207">
      <w:pPr>
        <w:jc w:val="center"/>
        <w:rPr>
          <w:rFonts w:ascii="GHEA Grapalat" w:hAnsi="GHEA Grapalat"/>
          <w:sz w:val="18"/>
          <w:lang w:val="hy-AM"/>
        </w:rPr>
      </w:pPr>
    </w:p>
    <w:p w:rsidR="006E5207" w:rsidRPr="00D524BC" w:rsidRDefault="006E5207" w:rsidP="006E5207">
      <w:pPr>
        <w:jc w:val="center"/>
        <w:rPr>
          <w:rFonts w:ascii="GHEA Grapalat" w:hAnsi="GHEA Grapalat"/>
          <w:sz w:val="20"/>
          <w:lang w:val="hy-AM"/>
        </w:rPr>
      </w:pPr>
    </w:p>
    <w:p w:rsidR="006E5207" w:rsidRPr="00D524BC" w:rsidRDefault="006E5207" w:rsidP="006E5207">
      <w:pPr>
        <w:jc w:val="center"/>
        <w:rPr>
          <w:rFonts w:ascii="GHEA Grapalat" w:hAnsi="GHEA Grapalat"/>
          <w:sz w:val="20"/>
          <w:lang w:val="hy-AM"/>
        </w:rPr>
      </w:pPr>
      <w:r w:rsidRPr="00D524BC">
        <w:rPr>
          <w:rFonts w:ascii="GHEA Grapalat" w:hAnsi="GHEA Grapalat"/>
          <w:sz w:val="20"/>
          <w:lang w:val="hy-AM"/>
        </w:rPr>
        <w:t>ՏԵԽՆԻԿԱԿԱՆ ԲՆՈՒԹԱԳԻՐ - ԳՆՄԱՆ ԺԱՄԱՆԱԿԱՑՈՒՅՑ*</w:t>
      </w:r>
    </w:p>
    <w:p w:rsidR="006E5207" w:rsidRPr="00D524BC" w:rsidRDefault="006E5207" w:rsidP="006E5207">
      <w:pPr>
        <w:jc w:val="center"/>
        <w:rPr>
          <w:rFonts w:ascii="GHEA Grapalat" w:hAnsi="GHEA Grapalat"/>
          <w:sz w:val="20"/>
          <w:lang w:val="hy-AM"/>
        </w:rPr>
      </w:pP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r>
      <w:r w:rsidRPr="00D524BC">
        <w:rPr>
          <w:rFonts w:ascii="GHEA Grapalat" w:hAnsi="GHEA Grapalat"/>
          <w:sz w:val="20"/>
          <w:lang w:val="hy-AM"/>
        </w:rPr>
        <w:tab/>
        <w:t xml:space="preserve">                                                                ՀՀ դրամ</w:t>
      </w:r>
    </w:p>
    <w:tbl>
      <w:tblPr>
        <w:tblW w:w="15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7"/>
        <w:gridCol w:w="1171"/>
        <w:gridCol w:w="1843"/>
        <w:gridCol w:w="803"/>
        <w:gridCol w:w="4253"/>
        <w:gridCol w:w="708"/>
        <w:gridCol w:w="567"/>
        <w:gridCol w:w="568"/>
        <w:gridCol w:w="850"/>
        <w:gridCol w:w="1418"/>
        <w:gridCol w:w="1417"/>
        <w:gridCol w:w="1228"/>
      </w:tblGrid>
      <w:tr w:rsidR="00BF494E" w:rsidRPr="00D524BC" w:rsidTr="00BF494E">
        <w:tc>
          <w:tcPr>
            <w:tcW w:w="15653" w:type="dxa"/>
            <w:gridSpan w:val="12"/>
            <w:vAlign w:val="center"/>
          </w:tcPr>
          <w:p w:rsidR="00BF494E" w:rsidRPr="00D524BC" w:rsidRDefault="00BF494E" w:rsidP="00BF494E">
            <w:pPr>
              <w:jc w:val="center"/>
              <w:rPr>
                <w:rFonts w:ascii="GHEA Grapalat" w:hAnsi="GHEA Grapalat"/>
                <w:sz w:val="18"/>
              </w:rPr>
            </w:pPr>
            <w:r w:rsidRPr="00D524BC">
              <w:rPr>
                <w:rFonts w:ascii="GHEA Grapalat" w:hAnsi="GHEA Grapalat"/>
                <w:sz w:val="18"/>
              </w:rPr>
              <w:t>Ապրանքի</w:t>
            </w:r>
          </w:p>
        </w:tc>
      </w:tr>
      <w:tr w:rsidR="00BF494E" w:rsidRPr="00D524BC" w:rsidTr="00D524BC">
        <w:trPr>
          <w:trHeight w:val="219"/>
        </w:trPr>
        <w:tc>
          <w:tcPr>
            <w:tcW w:w="827"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հրավերով նախատեսված չափաբաժնի համարը</w:t>
            </w:r>
          </w:p>
        </w:tc>
        <w:tc>
          <w:tcPr>
            <w:tcW w:w="1171"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գնումների պլանով նախատեսված միջանցիկ ծածկագիրը` ըստ ԳՄԱ դասակարգման (CPV)</w:t>
            </w:r>
          </w:p>
        </w:tc>
        <w:tc>
          <w:tcPr>
            <w:tcW w:w="1843"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անվանումը և ապրանքային նշանը</w:t>
            </w:r>
          </w:p>
        </w:tc>
        <w:tc>
          <w:tcPr>
            <w:tcW w:w="803"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արտադրողը և ծագման երկիրը</w:t>
            </w:r>
          </w:p>
        </w:tc>
        <w:tc>
          <w:tcPr>
            <w:tcW w:w="4253"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տեխնիկական բնութագիրը</w:t>
            </w:r>
          </w:p>
        </w:tc>
        <w:tc>
          <w:tcPr>
            <w:tcW w:w="708"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չափման միավորը</w:t>
            </w:r>
          </w:p>
        </w:tc>
        <w:tc>
          <w:tcPr>
            <w:tcW w:w="567"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միավոր գինը/ՀՀ դրամ</w:t>
            </w:r>
          </w:p>
        </w:tc>
        <w:tc>
          <w:tcPr>
            <w:tcW w:w="568"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ընդհանուր գինը/ՀՀ դրամ</w:t>
            </w:r>
          </w:p>
        </w:tc>
        <w:tc>
          <w:tcPr>
            <w:tcW w:w="850" w:type="dxa"/>
            <w:vMerge w:val="restart"/>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ընդհանուր քանակը</w:t>
            </w:r>
          </w:p>
        </w:tc>
        <w:tc>
          <w:tcPr>
            <w:tcW w:w="4063" w:type="dxa"/>
            <w:gridSpan w:val="3"/>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մատակարարման</w:t>
            </w:r>
          </w:p>
        </w:tc>
      </w:tr>
      <w:tr w:rsidR="00BF494E" w:rsidRPr="00D524BC" w:rsidTr="009A39B7">
        <w:trPr>
          <w:trHeight w:val="445"/>
        </w:trPr>
        <w:tc>
          <w:tcPr>
            <w:tcW w:w="827" w:type="dxa"/>
            <w:vMerge/>
            <w:vAlign w:val="center"/>
          </w:tcPr>
          <w:p w:rsidR="00BF494E" w:rsidRPr="00D524BC" w:rsidRDefault="00BF494E" w:rsidP="00BF494E">
            <w:pPr>
              <w:jc w:val="center"/>
              <w:rPr>
                <w:rFonts w:ascii="GHEA Grapalat" w:hAnsi="GHEA Grapalat"/>
                <w:sz w:val="16"/>
                <w:szCs w:val="16"/>
              </w:rPr>
            </w:pPr>
          </w:p>
        </w:tc>
        <w:tc>
          <w:tcPr>
            <w:tcW w:w="1171" w:type="dxa"/>
            <w:vMerge/>
            <w:vAlign w:val="center"/>
          </w:tcPr>
          <w:p w:rsidR="00BF494E" w:rsidRPr="00D524BC" w:rsidRDefault="00BF494E" w:rsidP="00BF494E">
            <w:pPr>
              <w:jc w:val="center"/>
              <w:rPr>
                <w:rFonts w:ascii="GHEA Grapalat" w:hAnsi="GHEA Grapalat"/>
                <w:sz w:val="16"/>
                <w:szCs w:val="16"/>
              </w:rPr>
            </w:pPr>
          </w:p>
        </w:tc>
        <w:tc>
          <w:tcPr>
            <w:tcW w:w="1843" w:type="dxa"/>
            <w:vMerge/>
            <w:vAlign w:val="center"/>
          </w:tcPr>
          <w:p w:rsidR="00BF494E" w:rsidRPr="00D524BC" w:rsidRDefault="00BF494E" w:rsidP="00BF494E">
            <w:pPr>
              <w:jc w:val="center"/>
              <w:rPr>
                <w:rFonts w:ascii="GHEA Grapalat" w:hAnsi="GHEA Grapalat"/>
                <w:sz w:val="16"/>
                <w:szCs w:val="16"/>
              </w:rPr>
            </w:pPr>
          </w:p>
        </w:tc>
        <w:tc>
          <w:tcPr>
            <w:tcW w:w="803" w:type="dxa"/>
            <w:vMerge/>
            <w:vAlign w:val="center"/>
          </w:tcPr>
          <w:p w:rsidR="00BF494E" w:rsidRPr="00D524BC" w:rsidRDefault="00BF494E" w:rsidP="00BF494E">
            <w:pPr>
              <w:jc w:val="center"/>
              <w:rPr>
                <w:rFonts w:ascii="GHEA Grapalat" w:hAnsi="GHEA Grapalat"/>
                <w:sz w:val="16"/>
                <w:szCs w:val="16"/>
              </w:rPr>
            </w:pPr>
          </w:p>
        </w:tc>
        <w:tc>
          <w:tcPr>
            <w:tcW w:w="4253" w:type="dxa"/>
            <w:vMerge/>
            <w:vAlign w:val="center"/>
          </w:tcPr>
          <w:p w:rsidR="00BF494E" w:rsidRPr="00D524BC" w:rsidRDefault="00BF494E" w:rsidP="00BF494E">
            <w:pPr>
              <w:jc w:val="center"/>
              <w:rPr>
                <w:rFonts w:ascii="GHEA Grapalat" w:hAnsi="GHEA Grapalat"/>
                <w:sz w:val="16"/>
                <w:szCs w:val="16"/>
              </w:rPr>
            </w:pPr>
          </w:p>
        </w:tc>
        <w:tc>
          <w:tcPr>
            <w:tcW w:w="708" w:type="dxa"/>
            <w:vMerge/>
            <w:vAlign w:val="center"/>
          </w:tcPr>
          <w:p w:rsidR="00BF494E" w:rsidRPr="00D524BC" w:rsidRDefault="00BF494E" w:rsidP="00BF494E">
            <w:pPr>
              <w:jc w:val="center"/>
              <w:rPr>
                <w:rFonts w:ascii="GHEA Grapalat" w:hAnsi="GHEA Grapalat"/>
                <w:sz w:val="16"/>
                <w:szCs w:val="16"/>
              </w:rPr>
            </w:pPr>
          </w:p>
        </w:tc>
        <w:tc>
          <w:tcPr>
            <w:tcW w:w="567" w:type="dxa"/>
            <w:vMerge/>
            <w:vAlign w:val="center"/>
          </w:tcPr>
          <w:p w:rsidR="00BF494E" w:rsidRPr="00D524BC" w:rsidRDefault="00BF494E" w:rsidP="00BF494E">
            <w:pPr>
              <w:jc w:val="center"/>
              <w:rPr>
                <w:rFonts w:ascii="GHEA Grapalat" w:hAnsi="GHEA Grapalat"/>
                <w:sz w:val="16"/>
                <w:szCs w:val="16"/>
              </w:rPr>
            </w:pPr>
          </w:p>
        </w:tc>
        <w:tc>
          <w:tcPr>
            <w:tcW w:w="568" w:type="dxa"/>
            <w:vMerge/>
            <w:vAlign w:val="center"/>
          </w:tcPr>
          <w:p w:rsidR="00BF494E" w:rsidRPr="00D524BC" w:rsidRDefault="00BF494E" w:rsidP="00BF494E">
            <w:pPr>
              <w:jc w:val="center"/>
              <w:rPr>
                <w:rFonts w:ascii="GHEA Grapalat" w:hAnsi="GHEA Grapalat"/>
                <w:sz w:val="16"/>
                <w:szCs w:val="16"/>
              </w:rPr>
            </w:pPr>
          </w:p>
        </w:tc>
        <w:tc>
          <w:tcPr>
            <w:tcW w:w="850" w:type="dxa"/>
            <w:vMerge/>
            <w:vAlign w:val="center"/>
          </w:tcPr>
          <w:p w:rsidR="00BF494E" w:rsidRPr="00D524BC" w:rsidRDefault="00BF494E" w:rsidP="00BF494E">
            <w:pPr>
              <w:jc w:val="center"/>
              <w:rPr>
                <w:rFonts w:ascii="GHEA Grapalat" w:hAnsi="GHEA Grapalat"/>
                <w:sz w:val="16"/>
                <w:szCs w:val="16"/>
              </w:rPr>
            </w:pPr>
          </w:p>
        </w:tc>
        <w:tc>
          <w:tcPr>
            <w:tcW w:w="1418" w:type="dxa"/>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հասցեն</w:t>
            </w:r>
          </w:p>
        </w:tc>
        <w:tc>
          <w:tcPr>
            <w:tcW w:w="1417" w:type="dxa"/>
            <w:vAlign w:val="center"/>
          </w:tcPr>
          <w:p w:rsidR="00BF494E" w:rsidRPr="00D524BC" w:rsidRDefault="00BF494E" w:rsidP="00BF494E">
            <w:pPr>
              <w:jc w:val="center"/>
              <w:rPr>
                <w:rFonts w:ascii="GHEA Grapalat" w:hAnsi="GHEA Grapalat"/>
                <w:sz w:val="16"/>
                <w:szCs w:val="16"/>
              </w:rPr>
            </w:pPr>
            <w:r w:rsidRPr="00D524BC">
              <w:rPr>
                <w:rFonts w:ascii="GHEA Grapalat" w:hAnsi="GHEA Grapalat"/>
                <w:sz w:val="16"/>
                <w:szCs w:val="16"/>
              </w:rPr>
              <w:t>ենթակա քանակը</w:t>
            </w:r>
          </w:p>
        </w:tc>
        <w:tc>
          <w:tcPr>
            <w:tcW w:w="1228" w:type="dxa"/>
            <w:tcBorders>
              <w:bottom w:val="single" w:sz="4" w:space="0" w:color="auto"/>
            </w:tcBorders>
            <w:vAlign w:val="center"/>
          </w:tcPr>
          <w:p w:rsidR="00BF494E" w:rsidRPr="00D524BC" w:rsidRDefault="00BF494E" w:rsidP="00BF494E">
            <w:pPr>
              <w:jc w:val="center"/>
              <w:rPr>
                <w:rFonts w:ascii="Sylfaen" w:hAnsi="Sylfaen"/>
                <w:sz w:val="16"/>
                <w:szCs w:val="16"/>
              </w:rPr>
            </w:pPr>
            <w:r w:rsidRPr="00D524BC">
              <w:rPr>
                <w:rFonts w:ascii="Sylfaen" w:hAnsi="Sylfaen"/>
                <w:sz w:val="16"/>
                <w:szCs w:val="16"/>
              </w:rPr>
              <w:t>Ժամկետը**</w:t>
            </w:r>
          </w:p>
          <w:p w:rsidR="00BF494E" w:rsidRPr="00D524BC" w:rsidRDefault="00BF494E" w:rsidP="00BF494E">
            <w:pPr>
              <w:jc w:val="center"/>
              <w:rPr>
                <w:rFonts w:ascii="Sylfaen" w:hAnsi="Sylfaen"/>
                <w:sz w:val="16"/>
                <w:szCs w:val="16"/>
              </w:rPr>
            </w:pPr>
          </w:p>
        </w:tc>
      </w:tr>
      <w:tr w:rsidR="00A44550" w:rsidRPr="00D524BC" w:rsidTr="009A39B7">
        <w:trPr>
          <w:trHeight w:val="246"/>
        </w:trPr>
        <w:tc>
          <w:tcPr>
            <w:tcW w:w="827" w:type="dxa"/>
            <w:vAlign w:val="center"/>
          </w:tcPr>
          <w:p w:rsidR="00A44550" w:rsidRPr="00D524BC" w:rsidRDefault="009A39B7" w:rsidP="00841731">
            <w:pPr>
              <w:jc w:val="center"/>
              <w:rPr>
                <w:rFonts w:ascii="GHEA Grapalat" w:hAnsi="GHEA Grapalat"/>
                <w:sz w:val="18"/>
                <w:szCs w:val="18"/>
              </w:rPr>
            </w:pPr>
            <w:r>
              <w:rPr>
                <w:rFonts w:ascii="GHEA Grapalat" w:hAnsi="GHEA Grapalat"/>
                <w:sz w:val="18"/>
                <w:szCs w:val="18"/>
              </w:rPr>
              <w:t>1</w:t>
            </w:r>
          </w:p>
        </w:tc>
        <w:tc>
          <w:tcPr>
            <w:tcW w:w="1171" w:type="dxa"/>
            <w:vAlign w:val="center"/>
          </w:tcPr>
          <w:p w:rsidR="00A44550" w:rsidRPr="005474D1" w:rsidRDefault="00A44550" w:rsidP="00A44550">
            <w:pPr>
              <w:jc w:val="center"/>
              <w:rPr>
                <w:rFonts w:ascii="GHEA Grapalat" w:hAnsi="GHEA Grapalat"/>
                <w:i/>
                <w:sz w:val="18"/>
                <w:szCs w:val="18"/>
              </w:rPr>
            </w:pPr>
            <w:r w:rsidRPr="005474D1">
              <w:rPr>
                <w:rFonts w:ascii="GHEA Grapalat" w:hAnsi="GHEA Grapalat"/>
                <w:i/>
                <w:sz w:val="18"/>
                <w:szCs w:val="18"/>
              </w:rPr>
              <w:t>15512000</w:t>
            </w:r>
          </w:p>
        </w:tc>
        <w:tc>
          <w:tcPr>
            <w:tcW w:w="1843" w:type="dxa"/>
            <w:vAlign w:val="center"/>
          </w:tcPr>
          <w:p w:rsidR="00A44550" w:rsidRPr="00D524BC" w:rsidRDefault="00A44550" w:rsidP="00E352B3">
            <w:pPr>
              <w:pStyle w:val="23"/>
              <w:ind w:firstLine="0"/>
              <w:jc w:val="center"/>
              <w:rPr>
                <w:rFonts w:ascii="GHEA Grapalat" w:hAnsi="GHEA Grapalat"/>
                <w:i/>
                <w:sz w:val="18"/>
                <w:szCs w:val="18"/>
              </w:rPr>
            </w:pPr>
            <w:r w:rsidRPr="00D524BC">
              <w:rPr>
                <w:rFonts w:ascii="GHEA Grapalat" w:hAnsi="GHEA Grapalat"/>
                <w:i/>
                <w:sz w:val="18"/>
                <w:szCs w:val="18"/>
              </w:rPr>
              <w:t>Թթվասեր</w:t>
            </w:r>
          </w:p>
          <w:p w:rsidR="00A44550" w:rsidRPr="00D524BC" w:rsidRDefault="00A44550" w:rsidP="00E352B3">
            <w:pPr>
              <w:pStyle w:val="23"/>
              <w:ind w:firstLine="0"/>
              <w:jc w:val="center"/>
              <w:rPr>
                <w:rFonts w:ascii="GHEA Grapalat" w:hAnsi="GHEA Grapalat"/>
                <w:i/>
                <w:sz w:val="18"/>
                <w:szCs w:val="18"/>
              </w:rPr>
            </w:pPr>
            <w:r w:rsidRPr="00D524BC">
              <w:rPr>
                <w:rFonts w:ascii="GHEA Grapalat" w:hAnsi="GHEA Grapalat"/>
                <w:i/>
                <w:sz w:val="18"/>
                <w:szCs w:val="18"/>
              </w:rPr>
              <w:t xml:space="preserve"> /0.45 կգ/</w:t>
            </w:r>
          </w:p>
        </w:tc>
        <w:tc>
          <w:tcPr>
            <w:tcW w:w="803" w:type="dxa"/>
            <w:vAlign w:val="center"/>
          </w:tcPr>
          <w:p w:rsidR="00A44550" w:rsidRPr="00D524BC" w:rsidRDefault="00A44550" w:rsidP="00841731">
            <w:pPr>
              <w:jc w:val="center"/>
              <w:rPr>
                <w:rFonts w:ascii="GHEA Grapalat" w:hAnsi="GHEA Grapalat"/>
                <w:sz w:val="18"/>
                <w:szCs w:val="18"/>
              </w:rPr>
            </w:pPr>
          </w:p>
        </w:tc>
        <w:tc>
          <w:tcPr>
            <w:tcW w:w="4253" w:type="dxa"/>
            <w:vAlign w:val="center"/>
          </w:tcPr>
          <w:p w:rsidR="00A44550" w:rsidRPr="00D524BC" w:rsidRDefault="00A44550" w:rsidP="00E352B3">
            <w:pPr>
              <w:jc w:val="both"/>
              <w:rPr>
                <w:rFonts w:ascii="GHEA Grapalat" w:hAnsi="GHEA Grapalat"/>
                <w:i/>
                <w:color w:val="000000"/>
                <w:sz w:val="18"/>
                <w:szCs w:val="18"/>
                <w:lang w:val="af-ZA"/>
              </w:rPr>
            </w:pPr>
            <w:r w:rsidRPr="00D524BC">
              <w:rPr>
                <w:rFonts w:ascii="GHEA Grapalat" w:hAnsi="GHEA Grapalat"/>
                <w:i/>
                <w:color w:val="000000"/>
                <w:sz w:val="18"/>
                <w:szCs w:val="18"/>
                <w:shd w:val="clear" w:color="auto" w:fill="FFFFFF"/>
              </w:rPr>
              <w:t>Թարմ</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կովի</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կաթից</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յուղայնությունը</w:t>
            </w:r>
            <w:r w:rsidRPr="00D524BC">
              <w:rPr>
                <w:rFonts w:ascii="GHEA Grapalat" w:hAnsi="GHEA Grapalat"/>
                <w:i/>
                <w:color w:val="000000"/>
                <w:sz w:val="18"/>
                <w:szCs w:val="18"/>
                <w:shd w:val="clear" w:color="auto" w:fill="FFFFFF"/>
                <w:lang w:val="af-ZA"/>
              </w:rPr>
              <w:t>` 20 %-</w:t>
            </w:r>
            <w:r w:rsidRPr="00D524BC">
              <w:rPr>
                <w:rFonts w:ascii="GHEA Grapalat" w:hAnsi="GHEA Grapalat"/>
                <w:i/>
                <w:color w:val="000000"/>
                <w:sz w:val="18"/>
                <w:szCs w:val="18"/>
                <w:shd w:val="clear" w:color="auto" w:fill="FFFFFF"/>
              </w:rPr>
              <w:t>ից</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ոչ</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պակաս</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թթվայնությունը</w:t>
            </w:r>
            <w:r w:rsidRPr="00D524BC">
              <w:rPr>
                <w:rFonts w:ascii="GHEA Grapalat" w:hAnsi="GHEA Grapalat"/>
                <w:i/>
                <w:color w:val="000000"/>
                <w:sz w:val="18"/>
                <w:szCs w:val="18"/>
                <w:shd w:val="clear" w:color="auto" w:fill="FFFFFF"/>
                <w:lang w:val="af-ZA"/>
              </w:rPr>
              <w:t xml:space="preserve">` 65-100 0T, </w:t>
            </w:r>
            <w:r w:rsidRPr="00D524BC">
              <w:rPr>
                <w:rFonts w:ascii="GHEA Grapalat" w:hAnsi="GHEA Grapalat"/>
                <w:i/>
                <w:color w:val="000000"/>
                <w:sz w:val="18"/>
                <w:szCs w:val="18"/>
                <w:shd w:val="clear" w:color="auto" w:fill="FFFFFF"/>
              </w:rPr>
              <w:t>անվտանգությունը</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և</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մակնշումը</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ըստ</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ՀՀ</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կառավարության</w:t>
            </w:r>
            <w:r w:rsidRPr="00D524BC">
              <w:rPr>
                <w:rFonts w:ascii="GHEA Grapalat" w:hAnsi="GHEA Grapalat"/>
                <w:i/>
                <w:color w:val="000000"/>
                <w:sz w:val="18"/>
                <w:szCs w:val="18"/>
                <w:shd w:val="clear" w:color="auto" w:fill="FFFFFF"/>
                <w:lang w:val="af-ZA"/>
              </w:rPr>
              <w:t xml:space="preserve"> 2006</w:t>
            </w:r>
            <w:r w:rsidRPr="00D524BC">
              <w:rPr>
                <w:rFonts w:ascii="GHEA Grapalat" w:hAnsi="GHEA Grapalat"/>
                <w:i/>
                <w:color w:val="000000"/>
                <w:sz w:val="18"/>
                <w:szCs w:val="18"/>
                <w:shd w:val="clear" w:color="auto" w:fill="FFFFFF"/>
              </w:rPr>
              <w:t>թ</w:t>
            </w:r>
            <w:r w:rsidRPr="00D524BC">
              <w:rPr>
                <w:rFonts w:ascii="GHEA Grapalat" w:hAnsi="GHEA Grapalat"/>
                <w:i/>
                <w:color w:val="000000"/>
                <w:sz w:val="18"/>
                <w:szCs w:val="18"/>
                <w:shd w:val="clear" w:color="auto" w:fill="FFFFFF"/>
                <w:lang w:val="af-ZA"/>
              </w:rPr>
              <w:t xml:space="preserve">. </w:t>
            </w:r>
            <w:proofErr w:type="gramStart"/>
            <w:r w:rsidRPr="00D524BC">
              <w:rPr>
                <w:rFonts w:ascii="GHEA Grapalat" w:hAnsi="GHEA Grapalat"/>
                <w:i/>
                <w:color w:val="000000"/>
                <w:sz w:val="18"/>
                <w:szCs w:val="18"/>
                <w:shd w:val="clear" w:color="auto" w:fill="FFFFFF"/>
              </w:rPr>
              <w:t>դեկտեմբերի</w:t>
            </w:r>
            <w:proofErr w:type="gramEnd"/>
            <w:r w:rsidRPr="00D524BC">
              <w:rPr>
                <w:rFonts w:ascii="GHEA Grapalat" w:hAnsi="GHEA Grapalat"/>
                <w:i/>
                <w:color w:val="000000"/>
                <w:sz w:val="18"/>
                <w:szCs w:val="18"/>
                <w:shd w:val="clear" w:color="auto" w:fill="FFFFFF"/>
                <w:lang w:val="af-ZA"/>
              </w:rPr>
              <w:t xml:space="preserve"> 21-</w:t>
            </w:r>
            <w:r w:rsidRPr="00D524BC">
              <w:rPr>
                <w:rFonts w:ascii="GHEA Grapalat" w:hAnsi="GHEA Grapalat"/>
                <w:i/>
                <w:color w:val="000000"/>
                <w:sz w:val="18"/>
                <w:szCs w:val="18"/>
                <w:shd w:val="clear" w:color="auto" w:fill="FFFFFF"/>
              </w:rPr>
              <w:t>ի</w:t>
            </w:r>
            <w:r w:rsidRPr="00D524BC">
              <w:rPr>
                <w:rFonts w:ascii="GHEA Grapalat" w:hAnsi="GHEA Grapalat"/>
                <w:i/>
                <w:color w:val="000000"/>
                <w:sz w:val="18"/>
                <w:szCs w:val="18"/>
                <w:shd w:val="clear" w:color="auto" w:fill="FFFFFF"/>
                <w:lang w:val="af-ZA"/>
              </w:rPr>
              <w:t xml:space="preserve"> N 1925-</w:t>
            </w:r>
            <w:r w:rsidRPr="00D524BC">
              <w:rPr>
                <w:rFonts w:ascii="GHEA Grapalat" w:hAnsi="GHEA Grapalat"/>
                <w:i/>
                <w:color w:val="000000"/>
                <w:sz w:val="18"/>
                <w:szCs w:val="18"/>
                <w:shd w:val="clear" w:color="auto" w:fill="FFFFFF"/>
              </w:rPr>
              <w:t>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որոշմամբ</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հաստատված</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Կաթին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կաթնամթերքին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և</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դրանց</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արտադրությանը</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ներկայացվող</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պահանջների</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տեխնիկական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կանոնակարգի</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և</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Սննդամթերքի</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անվտանգության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մասին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ՀՀ</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օրենքի</w:t>
            </w:r>
            <w:r w:rsidRPr="00D524BC">
              <w:rPr>
                <w:rFonts w:ascii="GHEA Grapalat" w:hAnsi="GHEA Grapalat"/>
                <w:i/>
                <w:color w:val="000000"/>
                <w:sz w:val="18"/>
                <w:szCs w:val="18"/>
                <w:shd w:val="clear" w:color="auto" w:fill="FFFFFF"/>
                <w:lang w:val="af-ZA"/>
              </w:rPr>
              <w:t xml:space="preserve"> 8-</w:t>
            </w:r>
            <w:r w:rsidRPr="00D524BC">
              <w:rPr>
                <w:rFonts w:ascii="GHEA Grapalat" w:hAnsi="GHEA Grapalat"/>
                <w:i/>
                <w:color w:val="000000"/>
                <w:sz w:val="18"/>
                <w:szCs w:val="18"/>
                <w:shd w:val="clear" w:color="auto" w:fill="FFFFFF"/>
              </w:rPr>
              <w:t>րդ</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հոդվածի։</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Պիտանելիության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մնացորդային</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ժամկետը</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ոչ</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պակաս</w:t>
            </w:r>
            <w:r w:rsidRPr="00D524BC">
              <w:rPr>
                <w:rFonts w:ascii="GHEA Grapalat" w:hAnsi="GHEA Grapalat"/>
                <w:i/>
                <w:color w:val="000000"/>
                <w:sz w:val="18"/>
                <w:szCs w:val="18"/>
                <w:shd w:val="clear" w:color="auto" w:fill="FFFFFF"/>
                <w:lang w:val="af-ZA"/>
              </w:rPr>
              <w:t xml:space="preserve"> </w:t>
            </w:r>
            <w:r w:rsidRPr="00D524BC">
              <w:rPr>
                <w:rFonts w:ascii="GHEA Grapalat" w:hAnsi="GHEA Grapalat"/>
                <w:i/>
                <w:color w:val="000000"/>
                <w:sz w:val="18"/>
                <w:szCs w:val="18"/>
                <w:shd w:val="clear" w:color="auto" w:fill="FFFFFF"/>
              </w:rPr>
              <w:t>քան</w:t>
            </w:r>
            <w:r w:rsidRPr="00D524BC">
              <w:rPr>
                <w:rFonts w:ascii="GHEA Grapalat" w:hAnsi="GHEA Grapalat"/>
                <w:i/>
                <w:color w:val="000000"/>
                <w:sz w:val="18"/>
                <w:szCs w:val="18"/>
                <w:shd w:val="clear" w:color="auto" w:fill="FFFFFF"/>
                <w:lang w:val="af-ZA"/>
              </w:rPr>
              <w:t xml:space="preserve"> 90 %</w:t>
            </w:r>
          </w:p>
        </w:tc>
        <w:tc>
          <w:tcPr>
            <w:tcW w:w="708" w:type="dxa"/>
            <w:vAlign w:val="center"/>
          </w:tcPr>
          <w:p w:rsidR="00A44550" w:rsidRPr="00D524BC" w:rsidRDefault="00A44550" w:rsidP="00F30B46">
            <w:pPr>
              <w:jc w:val="center"/>
              <w:rPr>
                <w:rFonts w:ascii="GHEA Grapalat" w:hAnsi="GHEA Grapalat"/>
                <w:i/>
                <w:sz w:val="18"/>
                <w:szCs w:val="18"/>
              </w:rPr>
            </w:pPr>
            <w:r w:rsidRPr="00D524BC">
              <w:rPr>
                <w:rFonts w:ascii="GHEA Grapalat" w:hAnsi="GHEA Grapalat"/>
                <w:i/>
                <w:sz w:val="18"/>
                <w:szCs w:val="18"/>
              </w:rPr>
              <w:t>կգ</w:t>
            </w:r>
          </w:p>
        </w:tc>
        <w:tc>
          <w:tcPr>
            <w:tcW w:w="567" w:type="dxa"/>
            <w:vAlign w:val="center"/>
          </w:tcPr>
          <w:p w:rsidR="00A44550" w:rsidRPr="00D524BC" w:rsidRDefault="00A44550" w:rsidP="00841731">
            <w:pPr>
              <w:jc w:val="center"/>
              <w:rPr>
                <w:rFonts w:ascii="GHEA Grapalat" w:hAnsi="GHEA Grapalat"/>
                <w:sz w:val="18"/>
                <w:szCs w:val="18"/>
              </w:rPr>
            </w:pPr>
          </w:p>
        </w:tc>
        <w:tc>
          <w:tcPr>
            <w:tcW w:w="568" w:type="dxa"/>
            <w:vAlign w:val="center"/>
          </w:tcPr>
          <w:p w:rsidR="00A44550" w:rsidRPr="00D524BC" w:rsidRDefault="00A44550" w:rsidP="00841731">
            <w:pPr>
              <w:jc w:val="center"/>
              <w:rPr>
                <w:rFonts w:ascii="GHEA Grapalat" w:hAnsi="GHEA Grapalat"/>
                <w:sz w:val="18"/>
                <w:szCs w:val="18"/>
              </w:rPr>
            </w:pPr>
          </w:p>
        </w:tc>
        <w:tc>
          <w:tcPr>
            <w:tcW w:w="850" w:type="dxa"/>
            <w:vAlign w:val="center"/>
          </w:tcPr>
          <w:p w:rsidR="00A44550" w:rsidRPr="00D524BC" w:rsidRDefault="00A44550" w:rsidP="00F30B46">
            <w:pPr>
              <w:jc w:val="center"/>
              <w:rPr>
                <w:rFonts w:ascii="GHEA Grapalat" w:hAnsi="GHEA Grapalat"/>
                <w:i/>
                <w:sz w:val="20"/>
              </w:rPr>
            </w:pPr>
            <w:r w:rsidRPr="00D524BC">
              <w:rPr>
                <w:rFonts w:ascii="GHEA Grapalat" w:hAnsi="GHEA Grapalat"/>
                <w:i/>
                <w:sz w:val="20"/>
              </w:rPr>
              <w:t>83.16</w:t>
            </w:r>
          </w:p>
        </w:tc>
        <w:tc>
          <w:tcPr>
            <w:tcW w:w="1418" w:type="dxa"/>
            <w:vAlign w:val="center"/>
          </w:tcPr>
          <w:p w:rsidR="00A44550" w:rsidRPr="006835A6" w:rsidRDefault="00A44550" w:rsidP="00D524BC">
            <w:pPr>
              <w:jc w:val="center"/>
            </w:pPr>
            <w:r w:rsidRPr="00D524BC">
              <w:rPr>
                <w:rFonts w:ascii="GHEA Grapalat" w:hAnsi="GHEA Grapalat"/>
                <w:i/>
                <w:sz w:val="18"/>
                <w:szCs w:val="18"/>
              </w:rPr>
              <w:t>Արարատի</w:t>
            </w:r>
            <w:r w:rsidRPr="006835A6">
              <w:rPr>
                <w:rFonts w:ascii="GHEA Grapalat" w:hAnsi="GHEA Grapalat"/>
                <w:i/>
                <w:sz w:val="18"/>
                <w:szCs w:val="18"/>
              </w:rPr>
              <w:t xml:space="preserve"> </w:t>
            </w:r>
            <w:r w:rsidRPr="00D524BC">
              <w:rPr>
                <w:rFonts w:ascii="GHEA Grapalat" w:hAnsi="GHEA Grapalat"/>
                <w:i/>
                <w:sz w:val="18"/>
                <w:szCs w:val="18"/>
              </w:rPr>
              <w:t>մարզ</w:t>
            </w:r>
            <w:r w:rsidRPr="006835A6">
              <w:rPr>
                <w:rFonts w:ascii="GHEA Grapalat" w:hAnsi="GHEA Grapalat"/>
                <w:i/>
                <w:sz w:val="18"/>
                <w:szCs w:val="18"/>
              </w:rPr>
              <w:t xml:space="preserve"> </w:t>
            </w:r>
            <w:r w:rsidRPr="00D524BC">
              <w:rPr>
                <w:rFonts w:ascii="GHEA Grapalat" w:hAnsi="GHEA Grapalat"/>
                <w:i/>
                <w:sz w:val="18"/>
                <w:szCs w:val="18"/>
              </w:rPr>
              <w:t>Մրգավանի</w:t>
            </w:r>
            <w:r w:rsidRPr="006835A6">
              <w:rPr>
                <w:rFonts w:ascii="GHEA Grapalat" w:hAnsi="GHEA Grapalat"/>
                <w:i/>
                <w:sz w:val="18"/>
                <w:szCs w:val="18"/>
              </w:rPr>
              <w:t xml:space="preserve"> </w:t>
            </w:r>
            <w:r w:rsidRPr="00D524BC">
              <w:rPr>
                <w:rFonts w:ascii="GHEA Grapalat" w:hAnsi="GHEA Grapalat"/>
                <w:i/>
                <w:sz w:val="18"/>
                <w:szCs w:val="18"/>
              </w:rPr>
              <w:t>միջն</w:t>
            </w:r>
            <w:r w:rsidRPr="006835A6">
              <w:rPr>
                <w:rFonts w:ascii="GHEA Grapalat" w:hAnsi="GHEA Grapalat"/>
                <w:i/>
                <w:sz w:val="18"/>
                <w:szCs w:val="18"/>
              </w:rPr>
              <w:t xml:space="preserve"> </w:t>
            </w:r>
            <w:r w:rsidRPr="00D524BC">
              <w:rPr>
                <w:rFonts w:ascii="GHEA Grapalat" w:hAnsi="GHEA Grapalat"/>
                <w:i/>
                <w:sz w:val="18"/>
                <w:szCs w:val="18"/>
              </w:rPr>
              <w:t>դպրոց</w:t>
            </w:r>
            <w:r w:rsidRPr="006835A6">
              <w:rPr>
                <w:rFonts w:ascii="GHEA Grapalat" w:hAnsi="GHEA Grapalat"/>
                <w:i/>
                <w:sz w:val="18"/>
                <w:szCs w:val="18"/>
              </w:rPr>
              <w:t xml:space="preserve"> </w:t>
            </w:r>
            <w:r w:rsidRPr="00D524BC">
              <w:rPr>
                <w:rFonts w:ascii="GHEA Grapalat" w:hAnsi="GHEA Grapalat"/>
                <w:i/>
                <w:sz w:val="18"/>
                <w:szCs w:val="18"/>
              </w:rPr>
              <w:t>Իսահակյան</w:t>
            </w:r>
            <w:r w:rsidRPr="006835A6">
              <w:rPr>
                <w:rFonts w:ascii="GHEA Grapalat" w:hAnsi="GHEA Grapalat"/>
                <w:i/>
                <w:sz w:val="18"/>
                <w:szCs w:val="18"/>
              </w:rPr>
              <w:t xml:space="preserve"> 45/1</w:t>
            </w:r>
          </w:p>
        </w:tc>
        <w:tc>
          <w:tcPr>
            <w:tcW w:w="1417" w:type="dxa"/>
          </w:tcPr>
          <w:p w:rsidR="00A44550" w:rsidRPr="006835A6" w:rsidRDefault="00A44550" w:rsidP="00841731">
            <w:pPr>
              <w:jc w:val="center"/>
              <w:rPr>
                <w:sz w:val="18"/>
                <w:szCs w:val="18"/>
              </w:rPr>
            </w:pPr>
            <w:r w:rsidRPr="006835A6">
              <w:rPr>
                <w:sz w:val="18"/>
                <w:szCs w:val="18"/>
              </w:rPr>
              <w:t>2-</w:t>
            </w:r>
            <w:r w:rsidRPr="00D524BC">
              <w:rPr>
                <w:rFonts w:ascii="Sylfaen" w:hAnsi="Sylfaen" w:cs="Sylfaen"/>
                <w:sz w:val="18"/>
                <w:szCs w:val="18"/>
              </w:rPr>
              <w:t>րդ</w:t>
            </w:r>
            <w:r w:rsidRPr="006835A6">
              <w:rPr>
                <w:sz w:val="18"/>
                <w:szCs w:val="18"/>
              </w:rPr>
              <w:t xml:space="preserve"> </w:t>
            </w:r>
            <w:r w:rsidRPr="00D524BC">
              <w:rPr>
                <w:rFonts w:ascii="Sylfaen" w:hAnsi="Sylfaen" w:cs="Sylfaen"/>
                <w:sz w:val="18"/>
                <w:szCs w:val="18"/>
              </w:rPr>
              <w:t>մատակարարումը</w:t>
            </w:r>
            <w:r w:rsidRPr="006835A6">
              <w:rPr>
                <w:sz w:val="18"/>
                <w:szCs w:val="18"/>
              </w:rPr>
              <w:t xml:space="preserve">  </w:t>
            </w:r>
            <w:r w:rsidRPr="00D524BC">
              <w:rPr>
                <w:rFonts w:ascii="Sylfaen" w:hAnsi="Sylfaen" w:cs="Sylfaen"/>
                <w:sz w:val="18"/>
                <w:szCs w:val="18"/>
              </w:rPr>
              <w:t>Համաձայն</w:t>
            </w:r>
            <w:r w:rsidRPr="006835A6">
              <w:rPr>
                <w:sz w:val="18"/>
                <w:szCs w:val="18"/>
              </w:rPr>
              <w:t xml:space="preserve"> </w:t>
            </w:r>
            <w:r w:rsidRPr="00D524BC">
              <w:rPr>
                <w:rFonts w:ascii="Sylfaen" w:hAnsi="Sylfaen" w:cs="Sylfaen"/>
                <w:sz w:val="18"/>
                <w:szCs w:val="18"/>
              </w:rPr>
              <w:t>նախապես</w:t>
            </w:r>
            <w:r w:rsidRPr="006835A6">
              <w:rPr>
                <w:sz w:val="18"/>
                <w:szCs w:val="18"/>
              </w:rPr>
              <w:t xml:space="preserve">  </w:t>
            </w:r>
            <w:r w:rsidRPr="00D524BC">
              <w:rPr>
                <w:rFonts w:ascii="Sylfaen" w:hAnsi="Sylfaen" w:cs="Sylfaen"/>
                <w:sz w:val="18"/>
                <w:szCs w:val="18"/>
              </w:rPr>
              <w:t>պատվերի</w:t>
            </w:r>
          </w:p>
        </w:tc>
        <w:tc>
          <w:tcPr>
            <w:tcW w:w="1228" w:type="dxa"/>
            <w:tcBorders>
              <w:top w:val="single" w:sz="4" w:space="0" w:color="auto"/>
              <w:bottom w:val="single" w:sz="4" w:space="0" w:color="auto"/>
            </w:tcBorders>
          </w:tcPr>
          <w:p w:rsidR="00A44550" w:rsidRPr="006835A6" w:rsidRDefault="009A39B7" w:rsidP="00841731">
            <w:pPr>
              <w:jc w:val="center"/>
              <w:rPr>
                <w:rFonts w:ascii="GHEA Grapalat" w:hAnsi="GHEA Grapalat"/>
                <w:sz w:val="18"/>
                <w:szCs w:val="18"/>
              </w:rPr>
            </w:pPr>
            <w:r w:rsidRPr="006835A6">
              <w:rPr>
                <w:rFonts w:ascii="GHEA Grapalat" w:hAnsi="GHEA Grapalat"/>
                <w:sz w:val="18"/>
                <w:szCs w:val="18"/>
              </w:rPr>
              <w:t>1-</w:t>
            </w:r>
            <w:r w:rsidRPr="00D524BC">
              <w:rPr>
                <w:rFonts w:ascii="GHEA Grapalat" w:hAnsi="GHEA Grapalat"/>
                <w:sz w:val="18"/>
                <w:szCs w:val="18"/>
              </w:rPr>
              <w:t>ին</w:t>
            </w:r>
            <w:r w:rsidRPr="006835A6">
              <w:rPr>
                <w:rFonts w:ascii="GHEA Grapalat" w:hAnsi="GHEA Grapalat"/>
                <w:sz w:val="18"/>
                <w:szCs w:val="18"/>
              </w:rPr>
              <w:t xml:space="preserve"> </w:t>
            </w:r>
            <w:r w:rsidRPr="00D524BC">
              <w:rPr>
                <w:rFonts w:ascii="GHEA Grapalat" w:hAnsi="GHEA Grapalat"/>
                <w:sz w:val="18"/>
                <w:szCs w:val="18"/>
              </w:rPr>
              <w:t>մատակարարումը</w:t>
            </w:r>
            <w:r w:rsidRPr="006835A6">
              <w:rPr>
                <w:rFonts w:ascii="GHEA Grapalat" w:hAnsi="GHEA Grapalat"/>
                <w:sz w:val="18"/>
                <w:szCs w:val="18"/>
              </w:rPr>
              <w:t xml:space="preserve"> </w:t>
            </w:r>
            <w:r w:rsidRPr="00D524BC">
              <w:rPr>
                <w:rFonts w:ascii="GHEA Grapalat" w:hAnsi="GHEA Grapalat"/>
                <w:sz w:val="18"/>
                <w:szCs w:val="18"/>
              </w:rPr>
              <w:t>կկատարվի</w:t>
            </w:r>
            <w:r w:rsidRPr="006835A6">
              <w:rPr>
                <w:rFonts w:ascii="GHEA Grapalat" w:hAnsi="GHEA Grapalat"/>
                <w:sz w:val="18"/>
                <w:szCs w:val="18"/>
              </w:rPr>
              <w:t xml:space="preserve">  </w:t>
            </w:r>
            <w:r w:rsidRPr="00D524BC">
              <w:rPr>
                <w:rFonts w:ascii="GHEA Grapalat" w:hAnsi="GHEA Grapalat"/>
                <w:sz w:val="18"/>
                <w:szCs w:val="18"/>
              </w:rPr>
              <w:t>կնքման</w:t>
            </w:r>
            <w:r w:rsidRPr="006835A6">
              <w:rPr>
                <w:rFonts w:ascii="GHEA Grapalat" w:hAnsi="GHEA Grapalat"/>
                <w:sz w:val="18"/>
                <w:szCs w:val="18"/>
              </w:rPr>
              <w:t xml:space="preserve"> </w:t>
            </w:r>
            <w:r w:rsidRPr="00D524BC">
              <w:rPr>
                <w:rFonts w:ascii="GHEA Grapalat" w:hAnsi="GHEA Grapalat"/>
                <w:sz w:val="18"/>
                <w:szCs w:val="18"/>
              </w:rPr>
              <w:t>պահից</w:t>
            </w:r>
          </w:p>
        </w:tc>
      </w:tr>
    </w:tbl>
    <w:p w:rsidR="006E5207" w:rsidRPr="00D524BC" w:rsidRDefault="006E5207" w:rsidP="00841731">
      <w:pPr>
        <w:jc w:val="center"/>
        <w:rPr>
          <w:rFonts w:ascii="GHEA Grapalat" w:hAnsi="GHEA Grapalat"/>
          <w:sz w:val="20"/>
          <w:szCs w:val="20"/>
        </w:rPr>
      </w:pPr>
    </w:p>
    <w:p w:rsidR="006E5207" w:rsidRPr="00D524BC" w:rsidRDefault="006E5207" w:rsidP="006E5207">
      <w:pPr>
        <w:jc w:val="both"/>
        <w:rPr>
          <w:rFonts w:ascii="GHEA Grapalat" w:hAnsi="GHEA Grapalat" w:cs="Sylfaen"/>
          <w:i/>
          <w:sz w:val="18"/>
          <w:szCs w:val="18"/>
          <w:lang w:val="pt-BR"/>
        </w:rPr>
      </w:pPr>
      <w:r w:rsidRPr="006835A6">
        <w:rPr>
          <w:rFonts w:ascii="GHEA Grapalat" w:hAnsi="GHEA Grapalat"/>
          <w:sz w:val="20"/>
        </w:rPr>
        <w:t xml:space="preserve">* </w:t>
      </w:r>
      <w:r w:rsidRPr="00D524B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6E5207" w:rsidRPr="00D524BC" w:rsidRDefault="006E5207" w:rsidP="006E5207">
      <w:pPr>
        <w:jc w:val="both"/>
        <w:rPr>
          <w:rFonts w:ascii="GHEA Grapalat" w:hAnsi="GHEA Grapalat" w:cs="Sylfaen"/>
          <w:i/>
          <w:sz w:val="12"/>
          <w:szCs w:val="12"/>
          <w:lang w:val="pt-BR"/>
        </w:rPr>
      </w:pPr>
    </w:p>
    <w:p w:rsidR="006E5207" w:rsidRPr="00D524BC" w:rsidRDefault="006E5207" w:rsidP="006E5207">
      <w:pPr>
        <w:pStyle w:val="a6"/>
        <w:jc w:val="both"/>
        <w:rPr>
          <w:lang w:val="pt-BR"/>
        </w:rPr>
      </w:pPr>
      <w:r w:rsidRPr="00D524BC">
        <w:rPr>
          <w:rFonts w:ascii="GHEA Grapalat" w:hAnsi="GHEA Grapalat"/>
        </w:rPr>
        <w:t xml:space="preserve">** </w:t>
      </w:r>
      <w:r w:rsidRPr="00D524BC">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Pr="00D524BC" w:rsidRDefault="006E5207" w:rsidP="006E5207">
      <w:pPr>
        <w:jc w:val="both"/>
        <w:rPr>
          <w:rFonts w:ascii="GHEA Grapalat" w:hAnsi="GHEA Grapalat"/>
          <w:sz w:val="12"/>
          <w:szCs w:val="12"/>
          <w:lang w:val="pt-BR"/>
        </w:rPr>
      </w:pPr>
    </w:p>
    <w:p w:rsidR="006E5207" w:rsidRPr="00D524BC" w:rsidRDefault="006E5207" w:rsidP="006E5207">
      <w:pPr>
        <w:jc w:val="both"/>
        <w:rPr>
          <w:rFonts w:ascii="GHEA Grapalat" w:hAnsi="GHEA Grapalat"/>
          <w:sz w:val="20"/>
          <w:lang w:val="pt-BR"/>
        </w:rPr>
      </w:pPr>
      <w:r w:rsidRPr="00D524B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D524BC" w:rsidRDefault="00814300" w:rsidP="00814300">
      <w:pPr>
        <w:rPr>
          <w:rFonts w:ascii="GHEA Grapalat" w:hAnsi="GHEA Grapalat"/>
          <w:i/>
          <w:sz w:val="18"/>
          <w:szCs w:val="18"/>
          <w:lang w:val="nb-NO"/>
        </w:rPr>
      </w:pPr>
      <w:r w:rsidRPr="00D524BC">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814300" w:rsidRPr="00D524BC" w:rsidRDefault="00814300" w:rsidP="00814300">
      <w:pPr>
        <w:rPr>
          <w:rFonts w:ascii="GHEA Grapalat" w:hAnsi="GHEA Grapalat"/>
          <w:i/>
          <w:sz w:val="18"/>
          <w:szCs w:val="18"/>
          <w:lang w:val="nb-NO"/>
        </w:rPr>
      </w:pPr>
      <w:r w:rsidRPr="00D524BC">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D524BC" w:rsidRDefault="00814300" w:rsidP="00814300">
      <w:pPr>
        <w:rPr>
          <w:rFonts w:ascii="GHEA Grapalat" w:hAnsi="GHEA Grapalat"/>
          <w:i/>
          <w:sz w:val="18"/>
          <w:szCs w:val="18"/>
          <w:lang w:val="hy-AM"/>
        </w:rPr>
      </w:pPr>
      <w:r w:rsidRPr="00D524BC">
        <w:rPr>
          <w:rFonts w:ascii="GHEA Grapalat" w:hAnsi="GHEA Grapalat"/>
          <w:i/>
          <w:sz w:val="18"/>
          <w:szCs w:val="18"/>
          <w:lang w:val="nb-NO"/>
        </w:rPr>
        <w:t>4. Մատակարարման իրականցվում է գնորդի հետ համաձայնեցված ժամին</w:t>
      </w:r>
      <w:r w:rsidRPr="00D524BC">
        <w:rPr>
          <w:rFonts w:ascii="GHEA Grapalat" w:hAnsi="GHEA Grapalat"/>
          <w:i/>
          <w:sz w:val="18"/>
          <w:szCs w:val="18"/>
          <w:lang w:val="hy-AM"/>
        </w:rPr>
        <w:t>:</w:t>
      </w:r>
    </w:p>
    <w:p w:rsidR="00814300" w:rsidRPr="00D524BC" w:rsidRDefault="00814300" w:rsidP="00814300">
      <w:pPr>
        <w:rPr>
          <w:rFonts w:ascii="GHEA Grapalat" w:hAnsi="GHEA Grapalat"/>
          <w:i/>
          <w:sz w:val="18"/>
          <w:szCs w:val="18"/>
          <w:lang w:val="nb-NO"/>
        </w:rPr>
      </w:pPr>
      <w:r w:rsidRPr="00D524BC">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D524BC" w:rsidRDefault="00814300" w:rsidP="00814300">
      <w:pPr>
        <w:rPr>
          <w:rFonts w:ascii="GHEA Grapalat" w:hAnsi="GHEA Grapalat"/>
          <w:i/>
          <w:sz w:val="18"/>
          <w:szCs w:val="18"/>
          <w:lang w:val="nb-NO"/>
        </w:rPr>
      </w:pPr>
      <w:r w:rsidRPr="00D524BC">
        <w:rPr>
          <w:rFonts w:ascii="GHEA Grapalat" w:hAnsi="GHEA Grapalat"/>
          <w:i/>
          <w:sz w:val="18"/>
          <w:szCs w:val="18"/>
          <w:lang w:val="nb-NO"/>
        </w:rPr>
        <w:lastRenderedPageBreak/>
        <w:t>6. Մատակարարումը կատարվում է մատակարարի միջոցների հաշվին` Գնման ժամանակացույցում նշված հասցեով</w:t>
      </w:r>
    </w:p>
    <w:p w:rsidR="00814300" w:rsidRPr="00D524BC" w:rsidRDefault="00814300" w:rsidP="00814300">
      <w:pPr>
        <w:rPr>
          <w:rFonts w:ascii="GHEA Grapalat" w:hAnsi="GHEA Grapalat"/>
          <w:i/>
          <w:sz w:val="18"/>
          <w:szCs w:val="18"/>
          <w:lang w:val="nb-NO"/>
        </w:rPr>
      </w:pPr>
      <w:r w:rsidRPr="00D524BC">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814300" w:rsidRPr="00D524BC" w:rsidRDefault="00814300" w:rsidP="00814300">
      <w:pPr>
        <w:jc w:val="both"/>
        <w:rPr>
          <w:rFonts w:ascii="GHEA Grapalat" w:hAnsi="GHEA Grapalat"/>
          <w:i/>
          <w:sz w:val="18"/>
          <w:szCs w:val="18"/>
          <w:lang w:val="nb-NO"/>
        </w:rPr>
      </w:pPr>
      <w:r w:rsidRPr="00D524BC">
        <w:rPr>
          <w:rFonts w:ascii="GHEA Grapalat" w:hAnsi="GHEA Grapalat"/>
          <w:i/>
          <w:sz w:val="18"/>
          <w:szCs w:val="18"/>
          <w:lang w:val="nb-NO"/>
        </w:rPr>
        <w:t>8. Նախատեսվում է գնել  20</w:t>
      </w:r>
      <w:r w:rsidR="00F4264E" w:rsidRPr="00D524BC">
        <w:rPr>
          <w:rFonts w:ascii="GHEA Grapalat" w:hAnsi="GHEA Grapalat"/>
          <w:i/>
          <w:sz w:val="18"/>
          <w:szCs w:val="18"/>
          <w:lang w:val="nb-NO"/>
        </w:rPr>
        <w:t xml:space="preserve">20 </w:t>
      </w:r>
      <w:r w:rsidRPr="00D524BC">
        <w:rPr>
          <w:rFonts w:ascii="GHEA Grapalat" w:hAnsi="GHEA Grapalat"/>
          <w:i/>
          <w:sz w:val="18"/>
          <w:szCs w:val="18"/>
          <w:lang w:val="nb-NO"/>
        </w:rPr>
        <w:t>թվականի  ընթացքում՝ ընդ որում մինչև ամսվա համար սահմանված վերջին աշխատանքային օրը ներառյալ</w:t>
      </w:r>
    </w:p>
    <w:p w:rsidR="00814300" w:rsidRPr="00D524BC" w:rsidRDefault="00814300" w:rsidP="00814300">
      <w:pPr>
        <w:jc w:val="both"/>
        <w:rPr>
          <w:rFonts w:ascii="GHEA Grapalat" w:hAnsi="GHEA Grapalat"/>
          <w:i/>
          <w:sz w:val="20"/>
          <w:lang w:val="pt-BR"/>
        </w:rPr>
      </w:pPr>
      <w:r w:rsidRPr="00D524BC">
        <w:rPr>
          <w:rFonts w:ascii="GHEA Grapalat" w:hAnsi="GHEA Grapalat"/>
          <w:i/>
          <w:sz w:val="20"/>
          <w:lang w:val="pt-BR"/>
        </w:rPr>
        <w:t>Պայմանագիրը գործում է մինչև 30.12.2020թ.</w:t>
      </w:r>
    </w:p>
    <w:p w:rsidR="006E5207" w:rsidRPr="00D524BC" w:rsidRDefault="006E5207" w:rsidP="006E5207">
      <w:pPr>
        <w:jc w:val="center"/>
        <w:rPr>
          <w:rFonts w:ascii="GHEA Grapalat" w:hAnsi="GHEA Grapalat"/>
          <w:sz w:val="20"/>
          <w:lang w:val="pt-BR"/>
        </w:rPr>
      </w:pPr>
    </w:p>
    <w:p w:rsidR="0069073C" w:rsidRDefault="0069073C" w:rsidP="0069073C">
      <w:pPr>
        <w:ind w:firstLine="709"/>
        <w:jc w:val="both"/>
        <w:rPr>
          <w:rFonts w:ascii="GHEA Grapalat" w:hAnsi="GHEA Grapalat"/>
          <w:sz w:val="20"/>
          <w:lang w:val="pt-BR"/>
        </w:rPr>
      </w:pPr>
    </w:p>
    <w:p w:rsidR="00A44550" w:rsidRDefault="00A44550" w:rsidP="0069073C">
      <w:pPr>
        <w:ind w:firstLine="709"/>
        <w:jc w:val="both"/>
        <w:rPr>
          <w:rFonts w:ascii="GHEA Grapalat" w:hAnsi="GHEA Grapalat"/>
          <w:sz w:val="20"/>
          <w:lang w:val="pt-BR"/>
        </w:rPr>
      </w:pPr>
    </w:p>
    <w:p w:rsidR="00BF1E39" w:rsidRDefault="00BF1E39" w:rsidP="0069073C">
      <w:pPr>
        <w:ind w:firstLine="709"/>
        <w:jc w:val="both"/>
        <w:rPr>
          <w:rFonts w:ascii="GHEA Grapalat" w:hAnsi="GHEA Grapalat"/>
          <w:sz w:val="20"/>
          <w:lang w:val="pt-BR"/>
        </w:rPr>
      </w:pPr>
    </w:p>
    <w:p w:rsidR="00BF1E39" w:rsidRDefault="00BF1E39" w:rsidP="0069073C">
      <w:pPr>
        <w:ind w:firstLine="709"/>
        <w:jc w:val="both"/>
        <w:rPr>
          <w:rFonts w:ascii="GHEA Grapalat" w:hAnsi="GHEA Grapalat"/>
          <w:sz w:val="20"/>
          <w:lang w:val="pt-BR"/>
        </w:rPr>
      </w:pPr>
    </w:p>
    <w:p w:rsidR="00A44550" w:rsidRDefault="00A44550" w:rsidP="0069073C">
      <w:pPr>
        <w:ind w:firstLine="709"/>
        <w:jc w:val="both"/>
        <w:rPr>
          <w:rFonts w:ascii="GHEA Grapalat" w:hAnsi="GHEA Grapalat"/>
          <w:sz w:val="20"/>
          <w:lang w:val="pt-BR"/>
        </w:rPr>
      </w:pPr>
    </w:p>
    <w:p w:rsidR="00A44550" w:rsidRPr="00D524BC" w:rsidRDefault="00A44550" w:rsidP="0069073C">
      <w:pPr>
        <w:ind w:firstLine="709"/>
        <w:jc w:val="both"/>
        <w:rPr>
          <w:rFonts w:ascii="GHEA Grapalat" w:hAnsi="GHEA Grapalat"/>
          <w:sz w:val="20"/>
          <w:lang w:val="pt-BR"/>
        </w:rPr>
      </w:pPr>
    </w:p>
    <w:p w:rsidR="00814300" w:rsidRPr="00D524BC" w:rsidRDefault="00814300" w:rsidP="00052650">
      <w:pPr>
        <w:ind w:firstLine="709"/>
        <w:rPr>
          <w:rFonts w:ascii="GHEA Grapalat" w:hAnsi="GHEA Grapalat"/>
          <w:sz w:val="20"/>
          <w:lang w:val="pt-BR"/>
        </w:rPr>
      </w:pPr>
    </w:p>
    <w:p w:rsidR="00964032" w:rsidRPr="00D524BC" w:rsidRDefault="004C5203" w:rsidP="00964032">
      <w:pPr>
        <w:ind w:firstLine="709"/>
        <w:jc w:val="both"/>
        <w:rPr>
          <w:rFonts w:ascii="GHEA Grapalat" w:hAnsi="GHEA Grapalat"/>
          <w:sz w:val="20"/>
          <w:lang w:val="pt-BR"/>
        </w:rPr>
      </w:pPr>
      <w:r w:rsidRPr="00D524BC">
        <w:rPr>
          <w:rFonts w:ascii="GHEA Grapalat" w:hAnsi="GHEA Grapalat"/>
          <w:i/>
          <w:sz w:val="18"/>
          <w:szCs w:val="18"/>
          <w:lang w:val="pt-BR"/>
        </w:rPr>
        <w:t xml:space="preserve"> </w:t>
      </w:r>
      <w:r w:rsidRPr="006835A6">
        <w:rPr>
          <w:rFonts w:ascii="GHEA Grapalat" w:hAnsi="GHEA Grapalat"/>
          <w:sz w:val="20"/>
          <w:lang w:val="pt-BR"/>
        </w:rPr>
        <w:t xml:space="preserve"> </w:t>
      </w:r>
    </w:p>
    <w:tbl>
      <w:tblPr>
        <w:tblW w:w="9645" w:type="dxa"/>
        <w:tblInd w:w="902" w:type="dxa"/>
        <w:tblLayout w:type="fixed"/>
        <w:tblLook w:val="04A0" w:firstRow="1" w:lastRow="0" w:firstColumn="1" w:lastColumn="0" w:noHBand="0" w:noVBand="1"/>
      </w:tblPr>
      <w:tblGrid>
        <w:gridCol w:w="4539"/>
        <w:gridCol w:w="760"/>
        <w:gridCol w:w="4346"/>
      </w:tblGrid>
      <w:tr w:rsidR="00964032" w:rsidRPr="00D524BC" w:rsidTr="00E352B3">
        <w:tc>
          <w:tcPr>
            <w:tcW w:w="4539" w:type="dxa"/>
          </w:tcPr>
          <w:p w:rsidR="00964032" w:rsidRPr="00D524BC" w:rsidRDefault="00964032" w:rsidP="00E352B3">
            <w:pPr>
              <w:jc w:val="center"/>
              <w:rPr>
                <w:rFonts w:ascii="GHEA Grapalat" w:hAnsi="GHEA Grapalat" w:cs="Sylfaen"/>
                <w:b/>
                <w:bCs/>
                <w:lang w:val="nb-NO"/>
              </w:rPr>
            </w:pPr>
            <w:r w:rsidRPr="00D524BC">
              <w:rPr>
                <w:rFonts w:ascii="GHEA Grapalat" w:hAnsi="GHEA Grapalat" w:cs="Sylfaen"/>
                <w:b/>
                <w:bCs/>
                <w:lang w:val="nb-NO"/>
              </w:rPr>
              <w:t>ԳՆՈՐԴ</w:t>
            </w:r>
          </w:p>
          <w:p w:rsidR="00964032" w:rsidRPr="00D524BC" w:rsidRDefault="00964032" w:rsidP="00E352B3">
            <w:pPr>
              <w:spacing w:line="276" w:lineRule="auto"/>
              <w:rPr>
                <w:rFonts w:ascii="Sylfaen" w:hAnsi="Sylfaen" w:cs="Sylfaen"/>
                <w:color w:val="000000"/>
                <w:sz w:val="20"/>
                <w:szCs w:val="20"/>
                <w:lang w:val="hy-AM"/>
              </w:rPr>
            </w:pPr>
          </w:p>
          <w:p w:rsidR="00964032" w:rsidRPr="00D524BC" w:rsidRDefault="00964032" w:rsidP="00E352B3">
            <w:pPr>
              <w:spacing w:line="276" w:lineRule="auto"/>
              <w:jc w:val="center"/>
              <w:rPr>
                <w:rFonts w:ascii="GHEA Grapalat" w:hAnsi="GHEA Grapalat" w:cs="Sylfaen"/>
                <w:sz w:val="20"/>
                <w:lang w:val="hy-AM"/>
              </w:rPr>
            </w:pPr>
            <w:r w:rsidRPr="00D524BC">
              <w:rPr>
                <w:rFonts w:ascii="GHEA Grapalat" w:hAnsi="GHEA Grapalat" w:cs="Sylfaen"/>
                <w:color w:val="000000"/>
                <w:sz w:val="20"/>
                <w:szCs w:val="20"/>
                <w:lang w:val="hy-AM"/>
              </w:rPr>
              <w:t xml:space="preserve">&lt;&lt;ՀՀ Արարատի մարզ </w:t>
            </w:r>
            <w:r w:rsidR="00A44550">
              <w:rPr>
                <w:rFonts w:ascii="GHEA Grapalat" w:hAnsi="GHEA Grapalat" w:cs="Sylfaen"/>
                <w:color w:val="000000"/>
                <w:sz w:val="20"/>
                <w:szCs w:val="20"/>
              </w:rPr>
              <w:t>Մրգավա</w:t>
            </w:r>
            <w:r w:rsidRPr="00D524BC">
              <w:rPr>
                <w:rFonts w:ascii="GHEA Grapalat" w:hAnsi="GHEA Grapalat" w:cs="Sylfaen"/>
                <w:color w:val="000000"/>
                <w:sz w:val="20"/>
                <w:szCs w:val="20"/>
                <w:lang w:val="hy-AM"/>
              </w:rPr>
              <w:t xml:space="preserve">նի  </w:t>
            </w:r>
            <w:r w:rsidRPr="00D524BC">
              <w:rPr>
                <w:rFonts w:ascii="GHEA Grapalat" w:hAnsi="GHEA Grapalat" w:cs="Sylfaen"/>
                <w:sz w:val="20"/>
                <w:lang w:val="hy-AM"/>
              </w:rPr>
              <w:t xml:space="preserve"> </w:t>
            </w:r>
          </w:p>
          <w:p w:rsidR="00964032" w:rsidRPr="00D524BC" w:rsidRDefault="00964032" w:rsidP="00E352B3">
            <w:pPr>
              <w:spacing w:line="276" w:lineRule="auto"/>
              <w:jc w:val="center"/>
              <w:rPr>
                <w:rFonts w:ascii="GHEA Grapalat" w:hAnsi="GHEA Grapalat" w:cs="Sylfaen"/>
                <w:color w:val="000000"/>
                <w:sz w:val="20"/>
                <w:szCs w:val="20"/>
                <w:lang w:val="nb-NO"/>
              </w:rPr>
            </w:pPr>
            <w:r w:rsidRPr="00D524BC">
              <w:rPr>
                <w:rFonts w:ascii="GHEA Grapalat" w:hAnsi="GHEA Grapalat" w:cs="Sylfaen"/>
                <w:color w:val="000000"/>
                <w:sz w:val="20"/>
                <w:szCs w:val="20"/>
                <w:lang w:val="hy-AM"/>
              </w:rPr>
              <w:t xml:space="preserve"> միջն դպրոց&gt;&gt; ՊՈԱԿ</w:t>
            </w:r>
          </w:p>
          <w:p w:rsidR="00964032" w:rsidRPr="00D524BC" w:rsidRDefault="00964032" w:rsidP="00E352B3">
            <w:pPr>
              <w:spacing w:line="276" w:lineRule="auto"/>
              <w:jc w:val="center"/>
              <w:rPr>
                <w:rFonts w:ascii="GHEA Grapalat" w:hAnsi="GHEA Grapalat" w:cs="Sylfaen"/>
                <w:color w:val="000000"/>
                <w:sz w:val="20"/>
                <w:szCs w:val="20"/>
                <w:lang w:val="hy-AM"/>
              </w:rPr>
            </w:pPr>
            <w:r w:rsidRPr="00D524BC">
              <w:rPr>
                <w:rFonts w:ascii="GHEA Grapalat" w:hAnsi="GHEA Grapalat" w:cs="Sylfaen"/>
                <w:color w:val="000000"/>
                <w:sz w:val="20"/>
                <w:szCs w:val="20"/>
              </w:rPr>
              <w:t>Մրգավա</w:t>
            </w:r>
            <w:r w:rsidRPr="00D524BC">
              <w:rPr>
                <w:rFonts w:ascii="GHEA Grapalat" w:hAnsi="GHEA Grapalat" w:cs="Sylfaen"/>
                <w:color w:val="000000"/>
                <w:sz w:val="20"/>
                <w:szCs w:val="20"/>
                <w:lang w:val="hy-AM"/>
              </w:rPr>
              <w:t>ն</w:t>
            </w:r>
            <w:r w:rsidRPr="00D524BC">
              <w:rPr>
                <w:rFonts w:ascii="GHEA Grapalat" w:hAnsi="GHEA Grapalat" w:cs="Sylfaen"/>
                <w:color w:val="000000"/>
                <w:sz w:val="20"/>
                <w:szCs w:val="20"/>
                <w:lang w:val="nb-NO"/>
              </w:rPr>
              <w:t xml:space="preserve"> </w:t>
            </w:r>
            <w:r w:rsidRPr="00D524BC">
              <w:rPr>
                <w:rFonts w:ascii="GHEA Grapalat" w:hAnsi="GHEA Grapalat" w:cs="Sylfaen"/>
                <w:color w:val="000000"/>
                <w:sz w:val="20"/>
                <w:szCs w:val="20"/>
                <w:lang w:val="hy-AM"/>
              </w:rPr>
              <w:t>համայնք</w:t>
            </w:r>
            <w:r w:rsidRPr="00D524BC">
              <w:rPr>
                <w:rFonts w:ascii="GHEA Grapalat" w:hAnsi="GHEA Grapalat" w:cs="Sylfaen"/>
                <w:sz w:val="20"/>
                <w:lang w:val="nb-NO"/>
              </w:rPr>
              <w:t xml:space="preserve"> </w:t>
            </w:r>
            <w:r w:rsidRPr="00D524BC">
              <w:rPr>
                <w:rFonts w:ascii="GHEA Grapalat" w:hAnsi="GHEA Grapalat" w:cs="Arial"/>
                <w:sz w:val="20"/>
                <w:lang w:val="hy-AM"/>
              </w:rPr>
              <w:t xml:space="preserve"> </w:t>
            </w:r>
            <w:r w:rsidRPr="00D524BC">
              <w:rPr>
                <w:rFonts w:ascii="GHEA Grapalat" w:hAnsi="GHEA Grapalat" w:cs="Sylfaen"/>
                <w:sz w:val="20"/>
                <w:lang w:val="hy-AM"/>
              </w:rPr>
              <w:t>Իսահակյան 45/1</w:t>
            </w:r>
          </w:p>
          <w:p w:rsidR="00964032" w:rsidRPr="00D524BC" w:rsidRDefault="00964032" w:rsidP="00E352B3">
            <w:pPr>
              <w:jc w:val="center"/>
              <w:rPr>
                <w:rFonts w:ascii="GHEA Grapalat" w:hAnsi="GHEA Grapalat" w:cs="Arial"/>
                <w:sz w:val="20"/>
                <w:lang w:val="nb-NO"/>
              </w:rPr>
            </w:pPr>
            <w:r w:rsidRPr="00D524BC">
              <w:rPr>
                <w:rFonts w:ascii="GHEA Grapalat" w:hAnsi="GHEA Grapalat" w:cs="Arial"/>
                <w:sz w:val="20"/>
                <w:lang w:val="hy-AM"/>
              </w:rPr>
              <w:t>ՀՎՀՀ</w:t>
            </w:r>
            <w:r w:rsidRPr="00D524BC">
              <w:rPr>
                <w:rFonts w:ascii="GHEA Grapalat" w:hAnsi="GHEA Grapalat" w:cs="Arial"/>
                <w:sz w:val="20"/>
                <w:szCs w:val="20"/>
                <w:lang w:val="nb-NO"/>
              </w:rPr>
              <w:t>04206828</w:t>
            </w:r>
          </w:p>
          <w:p w:rsidR="00964032" w:rsidRPr="00D524BC" w:rsidRDefault="00964032" w:rsidP="00E352B3">
            <w:pPr>
              <w:jc w:val="center"/>
              <w:rPr>
                <w:rFonts w:ascii="GHEA Grapalat" w:hAnsi="GHEA Grapalat"/>
                <w:sz w:val="20"/>
                <w:szCs w:val="20"/>
                <w:lang w:val="nb-NO"/>
              </w:rPr>
            </w:pPr>
            <w:r w:rsidRPr="00D524BC">
              <w:rPr>
                <w:rFonts w:ascii="GHEA Grapalat" w:hAnsi="GHEA Grapalat"/>
                <w:sz w:val="20"/>
                <w:szCs w:val="20"/>
                <w:shd w:val="clear" w:color="auto" w:fill="FFFFFF"/>
                <w:lang w:val="hy-AM" w:eastAsia="ru-RU"/>
              </w:rPr>
              <w:t>ՀՀ ՖՆ գործառնական վարչություն</w:t>
            </w:r>
          </w:p>
          <w:p w:rsidR="00964032" w:rsidRPr="00D524BC" w:rsidRDefault="00964032" w:rsidP="00E352B3">
            <w:pPr>
              <w:spacing w:line="276" w:lineRule="auto"/>
              <w:jc w:val="center"/>
              <w:rPr>
                <w:rFonts w:ascii="GHEA Grapalat" w:hAnsi="GHEA Grapalat"/>
                <w:sz w:val="20"/>
                <w:lang w:val="nb-NO"/>
              </w:rPr>
            </w:pPr>
            <w:r w:rsidRPr="00D524BC">
              <w:rPr>
                <w:rFonts w:ascii="GHEA Grapalat" w:hAnsi="GHEA Grapalat"/>
                <w:sz w:val="20"/>
                <w:szCs w:val="20"/>
                <w:lang w:val="hy-AM"/>
              </w:rPr>
              <w:t>Հ/Հ</w:t>
            </w:r>
            <w:r w:rsidRPr="00D524BC">
              <w:rPr>
                <w:rFonts w:ascii="GHEA Grapalat" w:hAnsi="GHEA Grapalat" w:cs="Arial"/>
                <w:sz w:val="20"/>
                <w:szCs w:val="20"/>
                <w:lang w:val="nb-NO"/>
              </w:rPr>
              <w:t xml:space="preserve"> 900418000353</w:t>
            </w:r>
          </w:p>
          <w:p w:rsidR="00964032" w:rsidRPr="00D524BC" w:rsidRDefault="00964032" w:rsidP="00E352B3">
            <w:pPr>
              <w:spacing w:line="276" w:lineRule="auto"/>
              <w:rPr>
                <w:rFonts w:ascii="Sylfaen" w:hAnsi="Sylfaen"/>
                <w:color w:val="000000"/>
                <w:sz w:val="20"/>
                <w:szCs w:val="20"/>
                <w:lang w:val="hy-AM"/>
              </w:rPr>
            </w:pPr>
          </w:p>
          <w:p w:rsidR="00964032" w:rsidRPr="00D524BC" w:rsidRDefault="00964032" w:rsidP="00E352B3">
            <w:pPr>
              <w:rPr>
                <w:rFonts w:ascii="GHEA Grapalat" w:hAnsi="GHEA Grapalat" w:cs="Sylfaen"/>
                <w:sz w:val="20"/>
                <w:szCs w:val="20"/>
                <w:lang w:val="nb-NO"/>
              </w:rPr>
            </w:pPr>
            <w:r w:rsidRPr="00D524BC">
              <w:rPr>
                <w:rFonts w:ascii="GHEA Grapalat" w:hAnsi="GHEA Grapalat"/>
                <w:color w:val="000000"/>
                <w:sz w:val="20"/>
                <w:szCs w:val="20"/>
                <w:lang w:val="hy-AM"/>
              </w:rPr>
              <w:t xml:space="preserve">Տնօրեն՝                                </w:t>
            </w:r>
            <w:r w:rsidRPr="00D524BC">
              <w:rPr>
                <w:rFonts w:ascii="GHEA Grapalat" w:hAnsi="GHEA Grapalat"/>
                <w:color w:val="000000"/>
                <w:sz w:val="20"/>
                <w:szCs w:val="20"/>
              </w:rPr>
              <w:t>Գ</w:t>
            </w:r>
            <w:r w:rsidRPr="00D524BC">
              <w:rPr>
                <w:rFonts w:ascii="GHEA Grapalat" w:hAnsi="GHEA Grapalat"/>
                <w:color w:val="000000"/>
                <w:sz w:val="20"/>
                <w:szCs w:val="20"/>
                <w:lang w:val="nb-NO"/>
              </w:rPr>
              <w:t>.</w:t>
            </w:r>
            <w:r w:rsidRPr="00D524BC">
              <w:rPr>
                <w:rFonts w:ascii="GHEA Grapalat" w:hAnsi="GHEA Grapalat"/>
                <w:color w:val="000000"/>
                <w:sz w:val="20"/>
                <w:szCs w:val="20"/>
              </w:rPr>
              <w:t>Հարությունյան</w:t>
            </w:r>
          </w:p>
          <w:p w:rsidR="00964032" w:rsidRPr="00D524BC" w:rsidRDefault="00964032" w:rsidP="00E352B3">
            <w:pPr>
              <w:jc w:val="center"/>
              <w:rPr>
                <w:rFonts w:ascii="GHEA Grapalat" w:hAnsi="GHEA Grapalat"/>
                <w:lang w:val="hy-AM"/>
              </w:rPr>
            </w:pPr>
            <w:r w:rsidRPr="00D524BC">
              <w:rPr>
                <w:rFonts w:ascii="GHEA Grapalat" w:hAnsi="GHEA Grapalat"/>
                <w:lang w:val="hy-AM"/>
              </w:rPr>
              <w:t>---------------------------------</w:t>
            </w:r>
          </w:p>
          <w:p w:rsidR="00964032" w:rsidRPr="00D524BC" w:rsidRDefault="00964032" w:rsidP="00E352B3">
            <w:pPr>
              <w:jc w:val="center"/>
              <w:rPr>
                <w:rFonts w:ascii="GHEA Grapalat" w:hAnsi="GHEA Grapalat"/>
                <w:sz w:val="18"/>
                <w:szCs w:val="18"/>
                <w:lang w:val="hy-AM"/>
              </w:rPr>
            </w:pPr>
            <w:r w:rsidRPr="00D524BC">
              <w:rPr>
                <w:rFonts w:ascii="GHEA Grapalat" w:hAnsi="GHEA Grapalat"/>
                <w:sz w:val="18"/>
                <w:szCs w:val="18"/>
                <w:lang w:val="hy-AM"/>
              </w:rPr>
              <w:t>/</w:t>
            </w:r>
            <w:r w:rsidRPr="00D524BC">
              <w:rPr>
                <w:rFonts w:ascii="GHEA Grapalat" w:hAnsi="GHEA Grapalat" w:cs="Sylfaen"/>
                <w:sz w:val="18"/>
                <w:szCs w:val="18"/>
                <w:lang w:val="hy-AM"/>
              </w:rPr>
              <w:t>ստորագրություն</w:t>
            </w:r>
            <w:r w:rsidRPr="00D524BC">
              <w:rPr>
                <w:rFonts w:ascii="GHEA Grapalat" w:hAnsi="GHEA Grapalat"/>
                <w:sz w:val="18"/>
                <w:szCs w:val="18"/>
                <w:lang w:val="hy-AM"/>
              </w:rPr>
              <w:t>/</w:t>
            </w:r>
          </w:p>
          <w:p w:rsidR="00964032" w:rsidRPr="00D524BC" w:rsidRDefault="00964032" w:rsidP="00E352B3">
            <w:pPr>
              <w:jc w:val="center"/>
              <w:rPr>
                <w:rFonts w:ascii="GHEA Grapalat" w:hAnsi="GHEA Grapalat"/>
                <w:sz w:val="18"/>
                <w:szCs w:val="18"/>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c>
          <w:tcPr>
            <w:tcW w:w="760" w:type="dxa"/>
          </w:tcPr>
          <w:p w:rsidR="00964032" w:rsidRPr="00D524BC" w:rsidRDefault="00964032" w:rsidP="00E352B3">
            <w:pPr>
              <w:jc w:val="center"/>
              <w:rPr>
                <w:rFonts w:ascii="GHEA Grapalat" w:hAnsi="GHEA Grapalat"/>
                <w:lang w:val="hy-AM"/>
              </w:rPr>
            </w:pPr>
          </w:p>
        </w:tc>
        <w:tc>
          <w:tcPr>
            <w:tcW w:w="4346" w:type="dxa"/>
          </w:tcPr>
          <w:p w:rsidR="00964032" w:rsidRPr="00D524BC" w:rsidRDefault="00964032" w:rsidP="00E352B3">
            <w:pPr>
              <w:jc w:val="center"/>
              <w:rPr>
                <w:rFonts w:ascii="GHEA Grapalat" w:hAnsi="GHEA Grapalat" w:cs="Sylfaen"/>
                <w:b/>
                <w:bCs/>
                <w:lang w:val="hy-AM"/>
              </w:rPr>
            </w:pPr>
            <w:r w:rsidRPr="00D524BC">
              <w:rPr>
                <w:rFonts w:ascii="GHEA Grapalat" w:hAnsi="GHEA Grapalat" w:cs="Sylfaen"/>
                <w:b/>
                <w:bCs/>
                <w:lang w:val="hy-AM"/>
              </w:rPr>
              <w:t>ՎԱՃԱՌՈՂ</w:t>
            </w:r>
          </w:p>
          <w:p w:rsidR="00964032" w:rsidRPr="00D524BC" w:rsidRDefault="00964032" w:rsidP="00E352B3">
            <w:pPr>
              <w:jc w:val="center"/>
              <w:rPr>
                <w:rFonts w:ascii="GHEA Grapalat" w:hAnsi="GHEA Grapalat"/>
                <w:lang w:val="hy-AM"/>
              </w:rPr>
            </w:pPr>
          </w:p>
          <w:p w:rsidR="00964032" w:rsidRPr="00D524BC" w:rsidRDefault="00964032" w:rsidP="00E352B3">
            <w:pPr>
              <w:jc w:val="center"/>
              <w:rPr>
                <w:rFonts w:ascii="GHEA Grapalat" w:hAnsi="GHEA Grapalat"/>
                <w:lang w:val="hy-AM"/>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hy-AM"/>
              </w:rPr>
            </w:pPr>
            <w:r w:rsidRPr="00D524BC">
              <w:rPr>
                <w:rFonts w:ascii="GHEA Grapalat" w:hAnsi="GHEA Grapalat"/>
                <w:lang w:val="hy-AM"/>
              </w:rPr>
              <w:t>---------------------------------</w:t>
            </w:r>
          </w:p>
          <w:p w:rsidR="00964032" w:rsidRPr="00D524BC" w:rsidRDefault="00964032" w:rsidP="00E352B3">
            <w:pPr>
              <w:jc w:val="center"/>
              <w:rPr>
                <w:rFonts w:ascii="GHEA Grapalat" w:hAnsi="GHEA Grapalat"/>
                <w:sz w:val="18"/>
                <w:szCs w:val="18"/>
              </w:rPr>
            </w:pPr>
            <w:r w:rsidRPr="00D524BC">
              <w:rPr>
                <w:rFonts w:ascii="GHEA Grapalat" w:hAnsi="GHEA Grapalat"/>
                <w:sz w:val="18"/>
                <w:szCs w:val="18"/>
              </w:rPr>
              <w:t>/</w:t>
            </w:r>
            <w:r w:rsidRPr="00D524BC">
              <w:rPr>
                <w:rFonts w:ascii="GHEA Grapalat" w:hAnsi="GHEA Grapalat" w:cs="Sylfaen"/>
                <w:sz w:val="18"/>
                <w:szCs w:val="18"/>
                <w:lang w:val="hy-AM"/>
              </w:rPr>
              <w:t>ստորագրություն</w:t>
            </w:r>
            <w:r w:rsidRPr="00D524BC">
              <w:rPr>
                <w:rFonts w:ascii="GHEA Grapalat" w:hAnsi="GHEA Grapalat"/>
                <w:sz w:val="18"/>
                <w:szCs w:val="18"/>
              </w:rPr>
              <w:t>/</w:t>
            </w:r>
          </w:p>
          <w:p w:rsidR="00964032" w:rsidRPr="00D524BC" w:rsidRDefault="00964032" w:rsidP="00E352B3">
            <w:pPr>
              <w:jc w:val="center"/>
              <w:rPr>
                <w:rFonts w:ascii="GHEA Grapalat" w:hAnsi="GHEA Grapalat"/>
                <w:sz w:val="22"/>
                <w:szCs w:val="22"/>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r>
    </w:tbl>
    <w:p w:rsidR="006E5207" w:rsidRPr="00D524BC" w:rsidRDefault="006E5207" w:rsidP="00964032">
      <w:pPr>
        <w:ind w:firstLine="709"/>
        <w:jc w:val="both"/>
        <w:rPr>
          <w:rFonts w:ascii="GHEA Grapalat" w:hAnsi="GHEA Grapalat"/>
          <w:sz w:val="20"/>
          <w:lang w:val="pt-BR"/>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964032" w:rsidRDefault="00964032"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A44550" w:rsidRDefault="00A44550" w:rsidP="006E5207">
      <w:pPr>
        <w:jc w:val="right"/>
        <w:rPr>
          <w:rFonts w:ascii="GHEA Grapalat" w:hAnsi="GHEA Grapalat"/>
          <w:i/>
          <w:sz w:val="18"/>
        </w:rPr>
      </w:pPr>
    </w:p>
    <w:p w:rsidR="00964032" w:rsidRPr="00D524BC" w:rsidRDefault="00964032" w:rsidP="006E5207">
      <w:pPr>
        <w:jc w:val="right"/>
        <w:rPr>
          <w:rFonts w:ascii="GHEA Grapalat" w:hAnsi="GHEA Grapalat"/>
          <w:i/>
          <w:sz w:val="18"/>
        </w:rPr>
      </w:pP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Հավելված N 2</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              20  թ. կնքված </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ծածկագրով պայմանագրի</w:t>
      </w:r>
    </w:p>
    <w:p w:rsidR="006E5207" w:rsidRPr="00D524BC" w:rsidRDefault="006E5207" w:rsidP="006E5207">
      <w:pPr>
        <w:tabs>
          <w:tab w:val="left" w:pos="9540"/>
        </w:tabs>
        <w:rPr>
          <w:rFonts w:ascii="GHEA Grapalat" w:hAnsi="GHEA Grapalat"/>
          <w:sz w:val="20"/>
        </w:rPr>
      </w:pPr>
    </w:p>
    <w:p w:rsidR="006E5207" w:rsidRPr="00D524BC" w:rsidRDefault="006E5207" w:rsidP="006E5207">
      <w:pPr>
        <w:tabs>
          <w:tab w:val="left" w:pos="9540"/>
        </w:tabs>
        <w:rPr>
          <w:rFonts w:ascii="GHEA Grapalat" w:hAnsi="GHEA Grapalat"/>
          <w:sz w:val="20"/>
        </w:rPr>
      </w:pPr>
    </w:p>
    <w:p w:rsidR="006E5207" w:rsidRPr="00D524BC" w:rsidRDefault="006E5207" w:rsidP="006E5207">
      <w:pPr>
        <w:jc w:val="center"/>
        <w:rPr>
          <w:rFonts w:ascii="GHEA Grapalat" w:hAnsi="GHEA Grapalat"/>
          <w:sz w:val="20"/>
        </w:rPr>
      </w:pP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cs="Sylfaen"/>
          <w:b/>
          <w:sz w:val="22"/>
          <w:szCs w:val="22"/>
        </w:rPr>
        <w:softHyphen/>
      </w:r>
      <w:r w:rsidRPr="00D524BC">
        <w:rPr>
          <w:rFonts w:ascii="GHEA Grapalat" w:hAnsi="GHEA Grapalat"/>
          <w:sz w:val="20"/>
        </w:rPr>
        <w:t>ՎՃԱՐՄԱՆ ԺԱՄԱՆԱԿԱՑՈՒՅՑ*</w:t>
      </w:r>
    </w:p>
    <w:p w:rsidR="006E5207" w:rsidRPr="00D524BC" w:rsidRDefault="006E5207" w:rsidP="006E5207">
      <w:pPr>
        <w:jc w:val="center"/>
        <w:rPr>
          <w:rFonts w:ascii="GHEA Grapalat" w:hAnsi="GHEA Grapalat"/>
          <w:sz w:val="20"/>
        </w:rPr>
      </w:pPr>
      <w:r w:rsidRPr="00D524BC">
        <w:rPr>
          <w:rFonts w:ascii="GHEA Grapalat" w:hAnsi="GHEA Grapalat"/>
          <w:sz w:val="20"/>
        </w:rPr>
        <w:t xml:space="preserve">                                                                                                                                                                                                            </w:t>
      </w:r>
      <w:r w:rsidRPr="00D524BC">
        <w:rPr>
          <w:rFonts w:ascii="GHEA Grapalat" w:hAnsi="GHEA Grapalat" w:cs="Sylfaen"/>
          <w:sz w:val="18"/>
        </w:rPr>
        <w:t>ՀՀ</w:t>
      </w:r>
      <w:r w:rsidRPr="00D524BC">
        <w:rPr>
          <w:rFonts w:ascii="GHEA Grapalat" w:hAnsi="GHEA Grapalat" w:cs="Sylfaen"/>
          <w:sz w:val="18"/>
          <w:lang w:val="es-ES"/>
        </w:rPr>
        <w:t xml:space="preserve"> </w:t>
      </w:r>
      <w:r w:rsidRPr="00D524BC">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668"/>
        <w:gridCol w:w="3998"/>
        <w:gridCol w:w="511"/>
        <w:gridCol w:w="547"/>
        <w:gridCol w:w="551"/>
        <w:gridCol w:w="551"/>
        <w:gridCol w:w="550"/>
        <w:gridCol w:w="550"/>
        <w:gridCol w:w="550"/>
        <w:gridCol w:w="550"/>
        <w:gridCol w:w="562"/>
        <w:gridCol w:w="557"/>
        <w:gridCol w:w="524"/>
        <w:gridCol w:w="638"/>
        <w:gridCol w:w="1935"/>
      </w:tblGrid>
      <w:tr w:rsidR="006E5207" w:rsidRPr="00D524BC"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Pr="00D524BC" w:rsidRDefault="006E5207" w:rsidP="005F7428">
            <w:pPr>
              <w:jc w:val="center"/>
              <w:rPr>
                <w:rFonts w:ascii="GHEA Grapalat" w:hAnsi="GHEA Grapalat"/>
                <w:sz w:val="18"/>
                <w:lang w:val="es-ES"/>
              </w:rPr>
            </w:pPr>
            <w:r w:rsidRPr="00D524BC">
              <w:rPr>
                <w:rFonts w:ascii="GHEA Grapalat" w:hAnsi="GHEA Grapalat"/>
                <w:sz w:val="18"/>
                <w:lang w:val="es-ES"/>
              </w:rPr>
              <w:t>Ապրանքի</w:t>
            </w:r>
          </w:p>
        </w:tc>
      </w:tr>
      <w:tr w:rsidR="006E5207" w:rsidRPr="009A39B7" w:rsidTr="00814300">
        <w:tc>
          <w:tcPr>
            <w:tcW w:w="1451"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5F7428">
            <w:pPr>
              <w:jc w:val="center"/>
              <w:rPr>
                <w:rFonts w:ascii="GHEA Grapalat" w:hAnsi="GHEA Grapalat"/>
                <w:sz w:val="18"/>
                <w:lang w:val="es-ES"/>
              </w:rPr>
            </w:pPr>
            <w:r w:rsidRPr="00D524BC">
              <w:rPr>
                <w:rFonts w:ascii="GHEA Grapalat" w:hAnsi="GHEA Grapalat"/>
                <w:sz w:val="18"/>
              </w:rPr>
              <w:t>հրավերով նախատեսված չափաբաժնի համարը</w:t>
            </w:r>
          </w:p>
        </w:tc>
        <w:tc>
          <w:tcPr>
            <w:tcW w:w="166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5F7428">
            <w:pPr>
              <w:jc w:val="center"/>
              <w:rPr>
                <w:rFonts w:ascii="GHEA Grapalat" w:hAnsi="GHEA Grapalat"/>
                <w:sz w:val="18"/>
                <w:lang w:val="es-ES"/>
              </w:rPr>
            </w:pPr>
            <w:r w:rsidRPr="00D524BC">
              <w:rPr>
                <w:rFonts w:ascii="GHEA Grapalat" w:hAnsi="GHEA Grapalat"/>
                <w:sz w:val="18"/>
              </w:rPr>
              <w:t>գնումների</w:t>
            </w:r>
            <w:r w:rsidRPr="00D524BC">
              <w:rPr>
                <w:rFonts w:ascii="GHEA Grapalat" w:hAnsi="GHEA Grapalat"/>
                <w:sz w:val="18"/>
                <w:lang w:val="es-ES"/>
              </w:rPr>
              <w:t xml:space="preserve"> </w:t>
            </w:r>
            <w:r w:rsidRPr="00D524BC">
              <w:rPr>
                <w:rFonts w:ascii="GHEA Grapalat" w:hAnsi="GHEA Grapalat"/>
                <w:sz w:val="18"/>
              </w:rPr>
              <w:t>պլանով</w:t>
            </w:r>
            <w:r w:rsidRPr="00D524BC">
              <w:rPr>
                <w:rFonts w:ascii="GHEA Grapalat" w:hAnsi="GHEA Grapalat"/>
                <w:sz w:val="18"/>
                <w:lang w:val="es-ES"/>
              </w:rPr>
              <w:t xml:space="preserve"> </w:t>
            </w:r>
            <w:r w:rsidRPr="00D524BC">
              <w:rPr>
                <w:rFonts w:ascii="GHEA Grapalat" w:hAnsi="GHEA Grapalat"/>
                <w:sz w:val="18"/>
              </w:rPr>
              <w:t>նախատեսված</w:t>
            </w:r>
            <w:r w:rsidRPr="00D524BC">
              <w:rPr>
                <w:rFonts w:ascii="GHEA Grapalat" w:hAnsi="GHEA Grapalat"/>
                <w:sz w:val="18"/>
                <w:lang w:val="es-ES"/>
              </w:rPr>
              <w:t xml:space="preserve"> </w:t>
            </w:r>
            <w:r w:rsidRPr="00D524BC">
              <w:rPr>
                <w:rFonts w:ascii="GHEA Grapalat" w:hAnsi="GHEA Grapalat"/>
                <w:sz w:val="18"/>
              </w:rPr>
              <w:t>միջանցիկ</w:t>
            </w:r>
            <w:r w:rsidRPr="00D524BC">
              <w:rPr>
                <w:rFonts w:ascii="GHEA Grapalat" w:hAnsi="GHEA Grapalat"/>
                <w:sz w:val="18"/>
                <w:lang w:val="es-ES"/>
              </w:rPr>
              <w:t xml:space="preserve"> </w:t>
            </w:r>
            <w:r w:rsidRPr="00D524BC">
              <w:rPr>
                <w:rFonts w:ascii="GHEA Grapalat" w:hAnsi="GHEA Grapalat"/>
                <w:sz w:val="18"/>
              </w:rPr>
              <w:t>ծածկագիրը</w:t>
            </w:r>
            <w:r w:rsidRPr="00D524BC">
              <w:rPr>
                <w:rFonts w:ascii="GHEA Grapalat" w:hAnsi="GHEA Grapalat"/>
                <w:sz w:val="18"/>
                <w:lang w:val="es-ES"/>
              </w:rPr>
              <w:t xml:space="preserve">` </w:t>
            </w:r>
            <w:r w:rsidRPr="00D524BC">
              <w:rPr>
                <w:rFonts w:ascii="GHEA Grapalat" w:hAnsi="GHEA Grapalat"/>
                <w:sz w:val="18"/>
              </w:rPr>
              <w:t>ըստ</w:t>
            </w:r>
            <w:r w:rsidRPr="00D524BC">
              <w:rPr>
                <w:rFonts w:ascii="GHEA Grapalat" w:hAnsi="GHEA Grapalat"/>
                <w:sz w:val="18"/>
                <w:lang w:val="es-ES"/>
              </w:rPr>
              <w:t xml:space="preserve"> </w:t>
            </w:r>
            <w:r w:rsidRPr="00D524BC">
              <w:rPr>
                <w:rFonts w:ascii="GHEA Grapalat" w:hAnsi="GHEA Grapalat"/>
                <w:sz w:val="18"/>
              </w:rPr>
              <w:t>ԳՄԱ</w:t>
            </w:r>
            <w:r w:rsidRPr="00D524BC">
              <w:rPr>
                <w:rFonts w:ascii="GHEA Grapalat" w:hAnsi="GHEA Grapalat"/>
                <w:sz w:val="18"/>
                <w:lang w:val="es-ES"/>
              </w:rPr>
              <w:t xml:space="preserve"> </w:t>
            </w:r>
            <w:r w:rsidRPr="00D524BC">
              <w:rPr>
                <w:rFonts w:ascii="GHEA Grapalat" w:hAnsi="GHEA Grapalat"/>
                <w:sz w:val="18"/>
              </w:rPr>
              <w:t>դասակարգման</w:t>
            </w:r>
            <w:r w:rsidRPr="00D524BC">
              <w:rPr>
                <w:rFonts w:ascii="GHEA Grapalat" w:hAnsi="GHEA Grapalat"/>
                <w:sz w:val="18"/>
                <w:lang w:val="es-ES"/>
              </w:rPr>
              <w:t xml:space="preserve"> (CPV)</w:t>
            </w:r>
          </w:p>
        </w:tc>
        <w:tc>
          <w:tcPr>
            <w:tcW w:w="3998"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5F7428">
            <w:pPr>
              <w:jc w:val="center"/>
              <w:rPr>
                <w:rFonts w:ascii="GHEA Grapalat" w:hAnsi="GHEA Grapalat"/>
                <w:sz w:val="18"/>
                <w:lang w:val="es-ES"/>
              </w:rPr>
            </w:pPr>
            <w:r w:rsidRPr="00D524BC">
              <w:rPr>
                <w:rFonts w:ascii="GHEA Grapalat" w:hAnsi="GHEA Grapalat"/>
                <w:sz w:val="18"/>
              </w:rPr>
              <w:t>անվանումը</w:t>
            </w:r>
          </w:p>
        </w:tc>
        <w:tc>
          <w:tcPr>
            <w:tcW w:w="8576" w:type="dxa"/>
            <w:gridSpan w:val="13"/>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rsidP="005F7428">
            <w:pPr>
              <w:jc w:val="both"/>
              <w:rPr>
                <w:rFonts w:ascii="GHEA Grapalat" w:hAnsi="GHEA Grapalat"/>
                <w:sz w:val="18"/>
                <w:lang w:val="es-ES"/>
              </w:rPr>
            </w:pPr>
            <w:r w:rsidRPr="00D524BC">
              <w:rPr>
                <w:rFonts w:ascii="GHEA Grapalat" w:hAnsi="GHEA Grapalat"/>
                <w:sz w:val="18"/>
                <w:lang w:val="es-ES"/>
              </w:rPr>
              <w:t>դիմաց վճարումները նախատեսվում է իրականացնել 20  թ-ին` ըստ ամիսների, այդ թվում**</w:t>
            </w:r>
          </w:p>
        </w:tc>
      </w:tr>
      <w:tr w:rsidR="006E5207" w:rsidRPr="00D524BC" w:rsidTr="00814300">
        <w:trPr>
          <w:trHeight w:val="1538"/>
        </w:trPr>
        <w:tc>
          <w:tcPr>
            <w:tcW w:w="1451" w:type="dxa"/>
            <w:tcBorders>
              <w:top w:val="single" w:sz="4" w:space="0" w:color="auto"/>
              <w:left w:val="single" w:sz="4" w:space="0" w:color="auto"/>
              <w:bottom w:val="single" w:sz="4" w:space="0" w:color="auto"/>
              <w:right w:val="single" w:sz="4" w:space="0" w:color="auto"/>
            </w:tcBorders>
          </w:tcPr>
          <w:p w:rsidR="006E5207" w:rsidRPr="00D524BC" w:rsidRDefault="006E5207" w:rsidP="005F7428">
            <w:pPr>
              <w:jc w:val="center"/>
              <w:rPr>
                <w:rFonts w:ascii="GHEA Grapalat" w:hAnsi="GHEA Grapalat"/>
                <w:sz w:val="20"/>
                <w:lang w:val="es-ES"/>
              </w:rPr>
            </w:pPr>
          </w:p>
        </w:tc>
        <w:tc>
          <w:tcPr>
            <w:tcW w:w="1668" w:type="dxa"/>
            <w:tcBorders>
              <w:top w:val="single" w:sz="4" w:space="0" w:color="auto"/>
              <w:left w:val="single" w:sz="4" w:space="0" w:color="auto"/>
              <w:bottom w:val="single" w:sz="4" w:space="0" w:color="auto"/>
              <w:right w:val="single" w:sz="4" w:space="0" w:color="auto"/>
            </w:tcBorders>
          </w:tcPr>
          <w:p w:rsidR="006E5207" w:rsidRPr="00D524BC" w:rsidRDefault="006E5207" w:rsidP="005F7428">
            <w:pPr>
              <w:jc w:val="center"/>
              <w:rPr>
                <w:rFonts w:ascii="GHEA Grapalat" w:hAnsi="GHEA Grapalat"/>
                <w:sz w:val="20"/>
                <w:lang w:val="es-ES"/>
              </w:rPr>
            </w:pPr>
          </w:p>
        </w:tc>
        <w:tc>
          <w:tcPr>
            <w:tcW w:w="3998" w:type="dxa"/>
            <w:tcBorders>
              <w:top w:val="single" w:sz="4" w:space="0" w:color="auto"/>
              <w:left w:val="single" w:sz="4" w:space="0" w:color="auto"/>
              <w:bottom w:val="single" w:sz="4" w:space="0" w:color="auto"/>
              <w:right w:val="single" w:sz="4" w:space="0" w:color="auto"/>
            </w:tcBorders>
          </w:tcPr>
          <w:p w:rsidR="006E5207" w:rsidRPr="00D524BC" w:rsidRDefault="006E5207" w:rsidP="005F7428">
            <w:pPr>
              <w:jc w:val="center"/>
              <w:rPr>
                <w:rFonts w:ascii="GHEA Grapalat" w:hAnsi="GHEA Grapalat"/>
                <w:sz w:val="20"/>
                <w:lang w:val="es-ES"/>
              </w:rPr>
            </w:pPr>
          </w:p>
        </w:tc>
        <w:tc>
          <w:tcPr>
            <w:tcW w:w="51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հունվար</w:t>
            </w:r>
          </w:p>
        </w:tc>
        <w:tc>
          <w:tcPr>
            <w:tcW w:w="54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cs="Sylfaen"/>
                <w:sz w:val="18"/>
                <w:szCs w:val="22"/>
                <w:lang w:val="pt-BR"/>
              </w:rPr>
            </w:pPr>
            <w:r w:rsidRPr="00D524BC">
              <w:rPr>
                <w:rFonts w:ascii="GHEA Grapalat" w:hAnsi="GHEA Grapalat" w:cs="Sylfaen"/>
                <w:sz w:val="18"/>
                <w:szCs w:val="22"/>
                <w:lang w:val="pt-BR"/>
              </w:rPr>
              <w:t>փետրվար</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մարտ</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cs="Sylfaen"/>
                <w:sz w:val="18"/>
                <w:szCs w:val="22"/>
                <w:lang w:val="pt-BR"/>
              </w:rPr>
            </w:pPr>
            <w:r w:rsidRPr="00D524BC">
              <w:rPr>
                <w:rFonts w:ascii="GHEA Grapalat" w:hAnsi="GHEA Grapalat" w:cs="Sylfaen"/>
                <w:sz w:val="18"/>
                <w:szCs w:val="22"/>
                <w:lang w:val="pt-BR"/>
              </w:rPr>
              <w:t>ապրիլ</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մայիս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հունիս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հուլիս</w:t>
            </w:r>
            <w:r w:rsidRPr="00D524BC">
              <w:rPr>
                <w:rFonts w:ascii="GHEA Grapalat" w:hAnsi="GHEA Grapalat" w:cs="Times Armenian"/>
                <w:sz w:val="18"/>
                <w:szCs w:val="22"/>
                <w:lang w:val="pt-BR"/>
              </w:rPr>
              <w:t xml:space="preserve"> </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օգոստոս</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սեպտեմբեր</w:t>
            </w:r>
            <w:r w:rsidRPr="00D524BC">
              <w:rPr>
                <w:rFonts w:ascii="GHEA Grapalat" w:hAnsi="GHEA Grapalat" w:cs="Times Armenian"/>
                <w:sz w:val="18"/>
                <w:szCs w:val="22"/>
                <w:lang w:val="pt-BR"/>
              </w:rPr>
              <w:t xml:space="preserve"> </w:t>
            </w:r>
          </w:p>
        </w:tc>
        <w:tc>
          <w:tcPr>
            <w:tcW w:w="55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հոկտեմբեր</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sz w:val="18"/>
                <w:lang w:val="pt-BR"/>
              </w:rPr>
              <w:t xml:space="preserve"> </w:t>
            </w:r>
            <w:r w:rsidRPr="00D524BC">
              <w:rPr>
                <w:rFonts w:ascii="GHEA Grapalat" w:hAnsi="GHEA Grapalat" w:cs="Sylfaen"/>
                <w:sz w:val="18"/>
                <w:szCs w:val="22"/>
                <w:lang w:val="pt-BR"/>
              </w:rPr>
              <w:t>նոյեմբեր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D524BC" w:rsidRDefault="006E5207" w:rsidP="005F7428">
            <w:pPr>
              <w:ind w:left="113" w:right="-7"/>
              <w:jc w:val="center"/>
              <w:rPr>
                <w:rFonts w:ascii="GHEA Grapalat" w:hAnsi="GHEA Grapalat"/>
                <w:sz w:val="18"/>
                <w:szCs w:val="22"/>
                <w:lang w:val="pt-BR"/>
              </w:rPr>
            </w:pPr>
            <w:r w:rsidRPr="00D524BC">
              <w:rPr>
                <w:rFonts w:ascii="GHEA Grapalat" w:hAnsi="GHEA Grapalat" w:cs="Sylfaen"/>
                <w:sz w:val="18"/>
                <w:szCs w:val="22"/>
                <w:lang w:val="pt-BR"/>
              </w:rPr>
              <w:t>դեկտեմբեր</w:t>
            </w:r>
          </w:p>
        </w:tc>
        <w:tc>
          <w:tcPr>
            <w:tcW w:w="1935"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rsidP="005F7428">
            <w:pPr>
              <w:ind w:right="-1"/>
              <w:jc w:val="center"/>
              <w:rPr>
                <w:rFonts w:ascii="GHEA Grapalat" w:hAnsi="GHEA Grapalat"/>
                <w:sz w:val="18"/>
                <w:szCs w:val="22"/>
                <w:lang w:val="pt-BR"/>
              </w:rPr>
            </w:pPr>
            <w:r w:rsidRPr="00D524BC">
              <w:rPr>
                <w:rFonts w:ascii="GHEA Grapalat" w:hAnsi="GHEA Grapalat" w:cs="Sylfaen"/>
                <w:sz w:val="18"/>
                <w:szCs w:val="22"/>
                <w:lang w:val="pt-BR"/>
              </w:rPr>
              <w:t>Ընդամենը</w:t>
            </w:r>
          </w:p>
          <w:p w:rsidR="006E5207" w:rsidRPr="00D524BC" w:rsidRDefault="006E5207" w:rsidP="005F7428">
            <w:pPr>
              <w:jc w:val="center"/>
              <w:rPr>
                <w:rFonts w:ascii="GHEA Grapalat" w:hAnsi="GHEA Grapalat"/>
                <w:sz w:val="18"/>
                <w:lang w:val="es-ES"/>
              </w:rPr>
            </w:pPr>
          </w:p>
        </w:tc>
      </w:tr>
      <w:tr w:rsidR="00A44550" w:rsidRPr="00D524BC" w:rsidTr="00CB7E59">
        <w:trPr>
          <w:trHeight w:val="139"/>
        </w:trPr>
        <w:tc>
          <w:tcPr>
            <w:tcW w:w="1451" w:type="dxa"/>
            <w:tcBorders>
              <w:top w:val="single" w:sz="4" w:space="0" w:color="auto"/>
              <w:left w:val="single" w:sz="4" w:space="0" w:color="auto"/>
              <w:bottom w:val="single" w:sz="4" w:space="0" w:color="auto"/>
              <w:right w:val="single" w:sz="4" w:space="0" w:color="auto"/>
            </w:tcBorders>
            <w:vAlign w:val="center"/>
          </w:tcPr>
          <w:p w:rsidR="00A44550" w:rsidRPr="00D524BC" w:rsidRDefault="009A39B7" w:rsidP="00926EAB">
            <w:pPr>
              <w:jc w:val="center"/>
              <w:rPr>
                <w:rFonts w:ascii="GHEA Grapalat" w:hAnsi="GHEA Grapalat"/>
                <w:sz w:val="18"/>
                <w:szCs w:val="18"/>
              </w:rPr>
            </w:pPr>
            <w:r>
              <w:rPr>
                <w:rFonts w:ascii="GHEA Grapalat" w:hAnsi="GHEA Grapalat"/>
                <w:sz w:val="18"/>
                <w:szCs w:val="18"/>
              </w:rPr>
              <w:t>1</w:t>
            </w:r>
          </w:p>
        </w:tc>
        <w:tc>
          <w:tcPr>
            <w:tcW w:w="1668" w:type="dxa"/>
            <w:tcBorders>
              <w:top w:val="single" w:sz="4" w:space="0" w:color="auto"/>
              <w:left w:val="single" w:sz="4" w:space="0" w:color="auto"/>
              <w:bottom w:val="single" w:sz="4" w:space="0" w:color="auto"/>
              <w:right w:val="single" w:sz="4" w:space="0" w:color="auto"/>
            </w:tcBorders>
          </w:tcPr>
          <w:p w:rsidR="00A44550" w:rsidRPr="005474D1" w:rsidRDefault="00A44550" w:rsidP="00E9737B">
            <w:pPr>
              <w:jc w:val="center"/>
              <w:rPr>
                <w:rFonts w:ascii="GHEA Grapalat" w:hAnsi="GHEA Grapalat"/>
                <w:i/>
                <w:sz w:val="18"/>
                <w:szCs w:val="18"/>
              </w:rPr>
            </w:pPr>
            <w:r w:rsidRPr="005474D1">
              <w:rPr>
                <w:rFonts w:ascii="GHEA Grapalat" w:hAnsi="GHEA Grapalat"/>
                <w:i/>
                <w:sz w:val="18"/>
                <w:szCs w:val="18"/>
              </w:rPr>
              <w:t>15512000</w:t>
            </w:r>
          </w:p>
        </w:tc>
        <w:tc>
          <w:tcPr>
            <w:tcW w:w="3998" w:type="dxa"/>
            <w:tcBorders>
              <w:top w:val="single" w:sz="4" w:space="0" w:color="auto"/>
              <w:left w:val="single" w:sz="4" w:space="0" w:color="auto"/>
              <w:bottom w:val="single" w:sz="4" w:space="0" w:color="auto"/>
              <w:right w:val="single" w:sz="4" w:space="0" w:color="auto"/>
            </w:tcBorders>
            <w:vAlign w:val="center"/>
          </w:tcPr>
          <w:p w:rsidR="00A44550" w:rsidRPr="00D524BC" w:rsidRDefault="00A44550" w:rsidP="00A44550">
            <w:pPr>
              <w:pStyle w:val="23"/>
              <w:ind w:firstLine="0"/>
              <w:jc w:val="center"/>
              <w:rPr>
                <w:rFonts w:ascii="GHEA Grapalat" w:hAnsi="GHEA Grapalat"/>
                <w:i/>
                <w:sz w:val="18"/>
                <w:szCs w:val="18"/>
              </w:rPr>
            </w:pPr>
            <w:r w:rsidRPr="00D524BC">
              <w:rPr>
                <w:rFonts w:ascii="GHEA Grapalat" w:hAnsi="GHEA Grapalat"/>
                <w:i/>
                <w:sz w:val="18"/>
                <w:szCs w:val="18"/>
              </w:rPr>
              <w:t>Թթվասեր /0.45 կգ/</w:t>
            </w:r>
          </w:p>
        </w:tc>
        <w:tc>
          <w:tcPr>
            <w:tcW w:w="511"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12%</w:t>
            </w:r>
          </w:p>
        </w:tc>
        <w:tc>
          <w:tcPr>
            <w:tcW w:w="547"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ru-RU"/>
              </w:rPr>
            </w:pPr>
            <w:r w:rsidRPr="00D524BC">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pt-BR"/>
              </w:rPr>
            </w:pPr>
            <w:r w:rsidRPr="00D524BC">
              <w:rPr>
                <w:rFonts w:ascii="GHEA Grapalat" w:hAnsi="GHEA Grapalat" w:cs="Arial"/>
                <w:sz w:val="18"/>
                <w:szCs w:val="18"/>
                <w:lang w:val="ru-RU"/>
              </w:rPr>
              <w:t>68</w:t>
            </w:r>
            <w:r w:rsidRPr="00D524BC">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pt-BR"/>
              </w:rPr>
            </w:pPr>
            <w:r w:rsidRPr="00D524BC">
              <w:rPr>
                <w:rFonts w:ascii="GHEA Grapalat" w:hAnsi="GHEA Grapalat" w:cs="Arial"/>
                <w:sz w:val="18"/>
                <w:szCs w:val="18"/>
                <w:lang w:val="ru-RU"/>
              </w:rPr>
              <w:t>82</w:t>
            </w:r>
            <w:r w:rsidRPr="00D524BC">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pt-BR"/>
              </w:rPr>
            </w:pPr>
            <w:r w:rsidRPr="00D524BC">
              <w:rPr>
                <w:rFonts w:ascii="GHEA Grapalat" w:hAnsi="GHEA Grapalat" w:cs="Arial"/>
                <w:sz w:val="18"/>
                <w:szCs w:val="18"/>
                <w:lang w:val="ru-RU"/>
              </w:rPr>
              <w:t>91</w:t>
            </w:r>
            <w:r w:rsidRPr="00D524BC">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cs="Arial"/>
                <w:sz w:val="18"/>
                <w:szCs w:val="18"/>
                <w:lang w:val="pt-BR"/>
              </w:rPr>
            </w:pPr>
            <w:r w:rsidRPr="00D524BC">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A44550" w:rsidRPr="00D524BC" w:rsidRDefault="00A44550" w:rsidP="00814300">
            <w:pPr>
              <w:jc w:val="center"/>
              <w:rPr>
                <w:rFonts w:ascii="GHEA Grapalat" w:hAnsi="GHEA Grapalat"/>
                <w:b/>
                <w:sz w:val="20"/>
                <w:szCs w:val="20"/>
                <w:lang w:val="pt-BR"/>
              </w:rPr>
            </w:pPr>
            <w:r w:rsidRPr="00D524BC">
              <w:rPr>
                <w:rFonts w:ascii="GHEA Grapalat" w:hAnsi="GHEA Grapalat"/>
                <w:b/>
                <w:sz w:val="20"/>
                <w:szCs w:val="20"/>
                <w:lang w:val="pt-BR"/>
              </w:rPr>
              <w:t>100%</w:t>
            </w:r>
          </w:p>
        </w:tc>
      </w:tr>
    </w:tbl>
    <w:p w:rsidR="006E5207" w:rsidRPr="00D524BC" w:rsidRDefault="006E5207" w:rsidP="006E5207">
      <w:pPr>
        <w:rPr>
          <w:rFonts w:ascii="GHEA Grapalat" w:hAnsi="GHEA Grapalat" w:cs="Sylfaen"/>
          <w:i/>
          <w:sz w:val="18"/>
          <w:szCs w:val="18"/>
          <w:lang w:val="pt-BR"/>
        </w:rPr>
      </w:pPr>
      <w:r w:rsidRPr="00D524BC">
        <w:rPr>
          <w:rFonts w:ascii="GHEA Grapalat" w:hAnsi="GHEA Grapalat"/>
          <w:i/>
          <w:sz w:val="18"/>
          <w:szCs w:val="18"/>
        </w:rPr>
        <w:t xml:space="preserve">* </w:t>
      </w:r>
      <w:r w:rsidRPr="00D524BC">
        <w:rPr>
          <w:rFonts w:ascii="GHEA Grapalat" w:hAnsi="GHEA Grapalat" w:cs="Sylfaen"/>
          <w:i/>
          <w:sz w:val="18"/>
          <w:szCs w:val="18"/>
          <w:lang w:val="pt-BR"/>
        </w:rPr>
        <w:t>Վճարման</w:t>
      </w:r>
      <w:r w:rsidRPr="00D524BC">
        <w:rPr>
          <w:rFonts w:ascii="GHEA Grapalat" w:hAnsi="GHEA Grapalat" w:cs="Times Armenian"/>
          <w:i/>
          <w:sz w:val="18"/>
          <w:szCs w:val="18"/>
          <w:lang w:val="pt-BR"/>
        </w:rPr>
        <w:t xml:space="preserve"> </w:t>
      </w:r>
      <w:r w:rsidRPr="00D524BC">
        <w:rPr>
          <w:rFonts w:ascii="GHEA Grapalat" w:hAnsi="GHEA Grapalat" w:cs="Sylfaen"/>
          <w:i/>
          <w:sz w:val="18"/>
          <w:szCs w:val="18"/>
          <w:lang w:val="pt-BR"/>
        </w:rPr>
        <w:t>ենթակա</w:t>
      </w:r>
      <w:r w:rsidRPr="00D524BC">
        <w:rPr>
          <w:rFonts w:ascii="GHEA Grapalat" w:hAnsi="GHEA Grapalat" w:cs="Times Armenian"/>
          <w:i/>
          <w:sz w:val="18"/>
          <w:szCs w:val="18"/>
          <w:lang w:val="pt-BR"/>
        </w:rPr>
        <w:t xml:space="preserve"> </w:t>
      </w:r>
      <w:r w:rsidRPr="00D524BC">
        <w:rPr>
          <w:rFonts w:ascii="GHEA Grapalat" w:hAnsi="GHEA Grapalat" w:cs="Sylfaen"/>
          <w:i/>
          <w:sz w:val="18"/>
          <w:szCs w:val="18"/>
          <w:lang w:val="pt-BR"/>
        </w:rPr>
        <w:t>գումարները</w:t>
      </w:r>
      <w:r w:rsidRPr="00D524BC">
        <w:rPr>
          <w:rFonts w:ascii="GHEA Grapalat" w:hAnsi="GHEA Grapalat" w:cs="Times Armenian"/>
          <w:i/>
          <w:sz w:val="18"/>
          <w:szCs w:val="18"/>
          <w:lang w:val="pt-BR"/>
        </w:rPr>
        <w:t xml:space="preserve"> </w:t>
      </w:r>
      <w:r w:rsidRPr="00D524BC">
        <w:rPr>
          <w:rFonts w:ascii="GHEA Grapalat" w:hAnsi="GHEA Grapalat" w:cs="Sylfaen"/>
          <w:i/>
          <w:sz w:val="18"/>
          <w:szCs w:val="18"/>
          <w:lang w:val="pt-BR"/>
        </w:rPr>
        <w:t>ներկայացվում են աճողական</w:t>
      </w:r>
      <w:r w:rsidRPr="00D524BC">
        <w:rPr>
          <w:rFonts w:ascii="GHEA Grapalat" w:hAnsi="GHEA Grapalat" w:cs="Times Armenian"/>
          <w:i/>
          <w:sz w:val="18"/>
          <w:szCs w:val="18"/>
          <w:lang w:val="pt-BR"/>
        </w:rPr>
        <w:t xml:space="preserve"> </w:t>
      </w:r>
      <w:r w:rsidRPr="00D524B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Pr="00D524BC" w:rsidRDefault="006E5207" w:rsidP="006E5207">
      <w:pPr>
        <w:rPr>
          <w:rFonts w:ascii="GHEA Grapalat" w:hAnsi="GHEA Grapalat"/>
          <w:i/>
          <w:sz w:val="18"/>
          <w:szCs w:val="18"/>
          <w:lang w:val="pt-BR"/>
        </w:rPr>
      </w:pPr>
      <w:r w:rsidRPr="00D524B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BF494E" w:rsidRPr="00D524BC" w:rsidRDefault="00BF494E" w:rsidP="0069073C">
      <w:pPr>
        <w:ind w:firstLine="709"/>
        <w:jc w:val="both"/>
        <w:rPr>
          <w:rFonts w:ascii="GHEA Grapalat" w:hAnsi="GHEA Grapalat"/>
          <w:sz w:val="20"/>
          <w:lang w:val="pt-BR"/>
        </w:rPr>
      </w:pPr>
    </w:p>
    <w:tbl>
      <w:tblPr>
        <w:tblW w:w="9645" w:type="dxa"/>
        <w:tblInd w:w="902" w:type="dxa"/>
        <w:tblLayout w:type="fixed"/>
        <w:tblLook w:val="04A0" w:firstRow="1" w:lastRow="0" w:firstColumn="1" w:lastColumn="0" w:noHBand="0" w:noVBand="1"/>
      </w:tblPr>
      <w:tblGrid>
        <w:gridCol w:w="4539"/>
        <w:gridCol w:w="760"/>
        <w:gridCol w:w="4346"/>
      </w:tblGrid>
      <w:tr w:rsidR="00964032" w:rsidRPr="00D524BC" w:rsidTr="00E352B3">
        <w:tc>
          <w:tcPr>
            <w:tcW w:w="4539" w:type="dxa"/>
          </w:tcPr>
          <w:p w:rsidR="00964032" w:rsidRPr="00D524BC" w:rsidRDefault="00964032" w:rsidP="00E352B3">
            <w:pPr>
              <w:jc w:val="center"/>
              <w:rPr>
                <w:rFonts w:ascii="GHEA Grapalat" w:hAnsi="GHEA Grapalat" w:cs="Sylfaen"/>
                <w:b/>
                <w:bCs/>
                <w:lang w:val="nb-NO"/>
              </w:rPr>
            </w:pPr>
            <w:r w:rsidRPr="00D524BC">
              <w:rPr>
                <w:rFonts w:ascii="GHEA Grapalat" w:hAnsi="GHEA Grapalat" w:cs="Sylfaen"/>
                <w:b/>
                <w:bCs/>
                <w:lang w:val="nb-NO"/>
              </w:rPr>
              <w:t>ԳՆՈՐԴ</w:t>
            </w:r>
          </w:p>
          <w:p w:rsidR="00964032" w:rsidRPr="00D524BC" w:rsidRDefault="00964032" w:rsidP="00E352B3">
            <w:pPr>
              <w:spacing w:line="276" w:lineRule="auto"/>
              <w:rPr>
                <w:rFonts w:ascii="Sylfaen" w:hAnsi="Sylfaen" w:cs="Sylfaen"/>
                <w:color w:val="000000"/>
                <w:sz w:val="20"/>
                <w:szCs w:val="20"/>
                <w:lang w:val="hy-AM"/>
              </w:rPr>
            </w:pPr>
          </w:p>
          <w:p w:rsidR="00964032" w:rsidRPr="00D524BC" w:rsidRDefault="00964032" w:rsidP="00E352B3">
            <w:pPr>
              <w:spacing w:line="276" w:lineRule="auto"/>
              <w:jc w:val="center"/>
              <w:rPr>
                <w:rFonts w:ascii="GHEA Grapalat" w:hAnsi="GHEA Grapalat" w:cs="Sylfaen"/>
                <w:sz w:val="20"/>
                <w:lang w:val="hy-AM"/>
              </w:rPr>
            </w:pPr>
            <w:r w:rsidRPr="00D524BC">
              <w:rPr>
                <w:rFonts w:ascii="GHEA Grapalat" w:hAnsi="GHEA Grapalat" w:cs="Sylfaen"/>
                <w:color w:val="000000"/>
                <w:sz w:val="20"/>
                <w:szCs w:val="20"/>
                <w:lang w:val="hy-AM"/>
              </w:rPr>
              <w:t xml:space="preserve">&lt;&lt;ՀՀ Արարատի մարզ </w:t>
            </w:r>
            <w:r w:rsidR="00A44550">
              <w:rPr>
                <w:rFonts w:ascii="GHEA Grapalat" w:hAnsi="GHEA Grapalat" w:cs="Sylfaen"/>
                <w:color w:val="000000"/>
                <w:sz w:val="20"/>
                <w:szCs w:val="20"/>
              </w:rPr>
              <w:t>Մրգավանի</w:t>
            </w:r>
            <w:r w:rsidRPr="00D524BC">
              <w:rPr>
                <w:rFonts w:ascii="GHEA Grapalat" w:hAnsi="GHEA Grapalat" w:cs="Sylfaen"/>
                <w:color w:val="000000"/>
                <w:sz w:val="20"/>
                <w:szCs w:val="20"/>
                <w:lang w:val="hy-AM"/>
              </w:rPr>
              <w:t xml:space="preserve"> </w:t>
            </w:r>
            <w:r w:rsidRPr="00D524BC">
              <w:rPr>
                <w:rFonts w:ascii="GHEA Grapalat" w:hAnsi="GHEA Grapalat" w:cs="Sylfaen"/>
                <w:sz w:val="20"/>
                <w:lang w:val="hy-AM"/>
              </w:rPr>
              <w:t xml:space="preserve"> </w:t>
            </w:r>
          </w:p>
          <w:p w:rsidR="00964032" w:rsidRPr="00D524BC" w:rsidRDefault="00964032" w:rsidP="00E352B3">
            <w:pPr>
              <w:spacing w:line="276" w:lineRule="auto"/>
              <w:jc w:val="center"/>
              <w:rPr>
                <w:rFonts w:ascii="GHEA Grapalat" w:hAnsi="GHEA Grapalat" w:cs="Sylfaen"/>
                <w:color w:val="000000"/>
                <w:sz w:val="20"/>
                <w:szCs w:val="20"/>
                <w:lang w:val="nb-NO"/>
              </w:rPr>
            </w:pPr>
            <w:r w:rsidRPr="00D524BC">
              <w:rPr>
                <w:rFonts w:ascii="GHEA Grapalat" w:hAnsi="GHEA Grapalat" w:cs="Sylfaen"/>
                <w:color w:val="000000"/>
                <w:sz w:val="20"/>
                <w:szCs w:val="20"/>
                <w:lang w:val="hy-AM"/>
              </w:rPr>
              <w:t xml:space="preserve"> միջն դպրոց&gt;&gt; ՊՈԱԿ</w:t>
            </w:r>
          </w:p>
          <w:p w:rsidR="00964032" w:rsidRPr="00D524BC" w:rsidRDefault="00964032" w:rsidP="00E352B3">
            <w:pPr>
              <w:spacing w:line="276" w:lineRule="auto"/>
              <w:jc w:val="center"/>
              <w:rPr>
                <w:rFonts w:ascii="GHEA Grapalat" w:hAnsi="GHEA Grapalat" w:cs="Sylfaen"/>
                <w:color w:val="000000"/>
                <w:sz w:val="20"/>
                <w:szCs w:val="20"/>
                <w:lang w:val="hy-AM"/>
              </w:rPr>
            </w:pPr>
            <w:r w:rsidRPr="00D524BC">
              <w:rPr>
                <w:rFonts w:ascii="GHEA Grapalat" w:hAnsi="GHEA Grapalat" w:cs="Sylfaen"/>
                <w:color w:val="000000"/>
                <w:sz w:val="20"/>
                <w:szCs w:val="20"/>
              </w:rPr>
              <w:t>Մրգավա</w:t>
            </w:r>
            <w:r w:rsidRPr="00D524BC">
              <w:rPr>
                <w:rFonts w:ascii="GHEA Grapalat" w:hAnsi="GHEA Grapalat" w:cs="Sylfaen"/>
                <w:color w:val="000000"/>
                <w:sz w:val="20"/>
                <w:szCs w:val="20"/>
                <w:lang w:val="hy-AM"/>
              </w:rPr>
              <w:t>ն</w:t>
            </w:r>
            <w:r w:rsidRPr="00D524BC">
              <w:rPr>
                <w:rFonts w:ascii="GHEA Grapalat" w:hAnsi="GHEA Grapalat" w:cs="Sylfaen"/>
                <w:color w:val="000000"/>
                <w:sz w:val="20"/>
                <w:szCs w:val="20"/>
                <w:lang w:val="nb-NO"/>
              </w:rPr>
              <w:t xml:space="preserve"> </w:t>
            </w:r>
            <w:r w:rsidRPr="00D524BC">
              <w:rPr>
                <w:rFonts w:ascii="GHEA Grapalat" w:hAnsi="GHEA Grapalat" w:cs="Sylfaen"/>
                <w:color w:val="000000"/>
                <w:sz w:val="20"/>
                <w:szCs w:val="20"/>
                <w:lang w:val="hy-AM"/>
              </w:rPr>
              <w:t>համայնք</w:t>
            </w:r>
            <w:r w:rsidRPr="00D524BC">
              <w:rPr>
                <w:rFonts w:ascii="GHEA Grapalat" w:hAnsi="GHEA Grapalat" w:cs="Sylfaen"/>
                <w:sz w:val="20"/>
                <w:lang w:val="nb-NO"/>
              </w:rPr>
              <w:t xml:space="preserve"> </w:t>
            </w:r>
            <w:r w:rsidRPr="00D524BC">
              <w:rPr>
                <w:rFonts w:ascii="GHEA Grapalat" w:hAnsi="GHEA Grapalat" w:cs="Arial"/>
                <w:sz w:val="20"/>
                <w:lang w:val="hy-AM"/>
              </w:rPr>
              <w:t xml:space="preserve"> </w:t>
            </w:r>
            <w:r w:rsidRPr="00D524BC">
              <w:rPr>
                <w:rFonts w:ascii="GHEA Grapalat" w:hAnsi="GHEA Grapalat" w:cs="Sylfaen"/>
                <w:sz w:val="20"/>
                <w:lang w:val="hy-AM"/>
              </w:rPr>
              <w:t>Իսահակյան 45/1</w:t>
            </w:r>
          </w:p>
          <w:p w:rsidR="00964032" w:rsidRPr="00D524BC" w:rsidRDefault="00964032" w:rsidP="00E352B3">
            <w:pPr>
              <w:jc w:val="center"/>
              <w:rPr>
                <w:rFonts w:ascii="GHEA Grapalat" w:hAnsi="GHEA Grapalat" w:cs="Arial"/>
                <w:sz w:val="20"/>
                <w:lang w:val="nb-NO"/>
              </w:rPr>
            </w:pPr>
            <w:r w:rsidRPr="00D524BC">
              <w:rPr>
                <w:rFonts w:ascii="GHEA Grapalat" w:hAnsi="GHEA Grapalat" w:cs="Arial"/>
                <w:sz w:val="20"/>
                <w:lang w:val="hy-AM"/>
              </w:rPr>
              <w:t>ՀՎՀՀ</w:t>
            </w:r>
            <w:r w:rsidRPr="00D524BC">
              <w:rPr>
                <w:rFonts w:ascii="GHEA Grapalat" w:hAnsi="GHEA Grapalat" w:cs="Arial"/>
                <w:sz w:val="20"/>
                <w:szCs w:val="20"/>
                <w:lang w:val="nb-NO"/>
              </w:rPr>
              <w:t>04206828</w:t>
            </w:r>
          </w:p>
          <w:p w:rsidR="00964032" w:rsidRPr="00D524BC" w:rsidRDefault="00964032" w:rsidP="00E352B3">
            <w:pPr>
              <w:jc w:val="center"/>
              <w:rPr>
                <w:rFonts w:ascii="GHEA Grapalat" w:hAnsi="GHEA Grapalat"/>
                <w:sz w:val="20"/>
                <w:szCs w:val="20"/>
                <w:lang w:val="nb-NO"/>
              </w:rPr>
            </w:pPr>
            <w:r w:rsidRPr="00D524BC">
              <w:rPr>
                <w:rFonts w:ascii="GHEA Grapalat" w:hAnsi="GHEA Grapalat"/>
                <w:sz w:val="20"/>
                <w:szCs w:val="20"/>
                <w:shd w:val="clear" w:color="auto" w:fill="FFFFFF"/>
                <w:lang w:val="hy-AM" w:eastAsia="ru-RU"/>
              </w:rPr>
              <w:t>ՀՀ ՖՆ գործառնական վարչություն</w:t>
            </w:r>
          </w:p>
          <w:p w:rsidR="00964032" w:rsidRPr="00D524BC" w:rsidRDefault="00964032" w:rsidP="00E352B3">
            <w:pPr>
              <w:spacing w:line="276" w:lineRule="auto"/>
              <w:jc w:val="center"/>
              <w:rPr>
                <w:rFonts w:ascii="GHEA Grapalat" w:hAnsi="GHEA Grapalat"/>
                <w:sz w:val="20"/>
                <w:lang w:val="nb-NO"/>
              </w:rPr>
            </w:pPr>
            <w:r w:rsidRPr="00D524BC">
              <w:rPr>
                <w:rFonts w:ascii="GHEA Grapalat" w:hAnsi="GHEA Grapalat"/>
                <w:sz w:val="20"/>
                <w:szCs w:val="20"/>
                <w:lang w:val="hy-AM"/>
              </w:rPr>
              <w:t>Հ/Հ</w:t>
            </w:r>
            <w:r w:rsidRPr="00D524BC">
              <w:rPr>
                <w:rFonts w:ascii="GHEA Grapalat" w:hAnsi="GHEA Grapalat" w:cs="Arial"/>
                <w:sz w:val="20"/>
                <w:szCs w:val="20"/>
                <w:lang w:val="nb-NO"/>
              </w:rPr>
              <w:t xml:space="preserve"> 900418000353</w:t>
            </w:r>
          </w:p>
          <w:p w:rsidR="00964032" w:rsidRPr="00D524BC" w:rsidRDefault="00964032" w:rsidP="00E352B3">
            <w:pPr>
              <w:spacing w:line="276" w:lineRule="auto"/>
              <w:rPr>
                <w:rFonts w:ascii="Sylfaen" w:hAnsi="Sylfaen"/>
                <w:color w:val="000000"/>
                <w:sz w:val="20"/>
                <w:szCs w:val="20"/>
                <w:lang w:val="hy-AM"/>
              </w:rPr>
            </w:pPr>
          </w:p>
          <w:p w:rsidR="00964032" w:rsidRPr="00D524BC" w:rsidRDefault="00964032" w:rsidP="00E352B3">
            <w:pPr>
              <w:rPr>
                <w:rFonts w:ascii="GHEA Grapalat" w:hAnsi="GHEA Grapalat" w:cs="Sylfaen"/>
                <w:sz w:val="20"/>
                <w:szCs w:val="20"/>
                <w:lang w:val="nb-NO"/>
              </w:rPr>
            </w:pPr>
            <w:r w:rsidRPr="00D524BC">
              <w:rPr>
                <w:rFonts w:ascii="GHEA Grapalat" w:hAnsi="GHEA Grapalat"/>
                <w:color w:val="000000"/>
                <w:sz w:val="20"/>
                <w:szCs w:val="20"/>
                <w:lang w:val="hy-AM"/>
              </w:rPr>
              <w:t xml:space="preserve">Տնօրեն՝                                </w:t>
            </w:r>
            <w:r w:rsidRPr="00D524BC">
              <w:rPr>
                <w:rFonts w:ascii="GHEA Grapalat" w:hAnsi="GHEA Grapalat"/>
                <w:color w:val="000000"/>
                <w:sz w:val="20"/>
                <w:szCs w:val="20"/>
              </w:rPr>
              <w:t>Գ</w:t>
            </w:r>
            <w:r w:rsidRPr="00D524BC">
              <w:rPr>
                <w:rFonts w:ascii="GHEA Grapalat" w:hAnsi="GHEA Grapalat"/>
                <w:color w:val="000000"/>
                <w:sz w:val="20"/>
                <w:szCs w:val="20"/>
                <w:lang w:val="nb-NO"/>
              </w:rPr>
              <w:t>.</w:t>
            </w:r>
            <w:r w:rsidRPr="00D524BC">
              <w:rPr>
                <w:rFonts w:ascii="GHEA Grapalat" w:hAnsi="GHEA Grapalat"/>
                <w:color w:val="000000"/>
                <w:sz w:val="20"/>
                <w:szCs w:val="20"/>
              </w:rPr>
              <w:t>Հարությունյան</w:t>
            </w:r>
          </w:p>
          <w:p w:rsidR="00964032" w:rsidRPr="00D524BC" w:rsidRDefault="00964032" w:rsidP="00E352B3">
            <w:pPr>
              <w:jc w:val="center"/>
              <w:rPr>
                <w:rFonts w:ascii="GHEA Grapalat" w:hAnsi="GHEA Grapalat"/>
                <w:lang w:val="hy-AM"/>
              </w:rPr>
            </w:pPr>
            <w:r w:rsidRPr="00D524BC">
              <w:rPr>
                <w:rFonts w:ascii="GHEA Grapalat" w:hAnsi="GHEA Grapalat"/>
                <w:lang w:val="hy-AM"/>
              </w:rPr>
              <w:t>---------------------------------</w:t>
            </w:r>
          </w:p>
          <w:p w:rsidR="00964032" w:rsidRPr="00D524BC" w:rsidRDefault="00964032" w:rsidP="00E352B3">
            <w:pPr>
              <w:jc w:val="center"/>
              <w:rPr>
                <w:rFonts w:ascii="GHEA Grapalat" w:hAnsi="GHEA Grapalat"/>
                <w:sz w:val="18"/>
                <w:szCs w:val="18"/>
                <w:lang w:val="hy-AM"/>
              </w:rPr>
            </w:pPr>
            <w:r w:rsidRPr="00D524BC">
              <w:rPr>
                <w:rFonts w:ascii="GHEA Grapalat" w:hAnsi="GHEA Grapalat"/>
                <w:sz w:val="18"/>
                <w:szCs w:val="18"/>
                <w:lang w:val="hy-AM"/>
              </w:rPr>
              <w:t>/</w:t>
            </w:r>
            <w:r w:rsidRPr="00D524BC">
              <w:rPr>
                <w:rFonts w:ascii="GHEA Grapalat" w:hAnsi="GHEA Grapalat" w:cs="Sylfaen"/>
                <w:sz w:val="18"/>
                <w:szCs w:val="18"/>
                <w:lang w:val="hy-AM"/>
              </w:rPr>
              <w:t>ստորագրություն</w:t>
            </w:r>
            <w:r w:rsidRPr="00D524BC">
              <w:rPr>
                <w:rFonts w:ascii="GHEA Grapalat" w:hAnsi="GHEA Grapalat"/>
                <w:sz w:val="18"/>
                <w:szCs w:val="18"/>
                <w:lang w:val="hy-AM"/>
              </w:rPr>
              <w:t>/</w:t>
            </w:r>
          </w:p>
          <w:p w:rsidR="00964032" w:rsidRPr="00D524BC" w:rsidRDefault="00964032" w:rsidP="00E352B3">
            <w:pPr>
              <w:jc w:val="center"/>
              <w:rPr>
                <w:rFonts w:ascii="GHEA Grapalat" w:hAnsi="GHEA Grapalat"/>
                <w:sz w:val="18"/>
                <w:szCs w:val="18"/>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c>
          <w:tcPr>
            <w:tcW w:w="760" w:type="dxa"/>
          </w:tcPr>
          <w:p w:rsidR="00964032" w:rsidRPr="00D524BC" w:rsidRDefault="00964032" w:rsidP="00E352B3">
            <w:pPr>
              <w:jc w:val="center"/>
              <w:rPr>
                <w:rFonts w:ascii="GHEA Grapalat" w:hAnsi="GHEA Grapalat"/>
                <w:lang w:val="hy-AM"/>
              </w:rPr>
            </w:pPr>
          </w:p>
        </w:tc>
        <w:tc>
          <w:tcPr>
            <w:tcW w:w="4346" w:type="dxa"/>
          </w:tcPr>
          <w:p w:rsidR="00964032" w:rsidRPr="00D524BC" w:rsidRDefault="00964032" w:rsidP="00E352B3">
            <w:pPr>
              <w:jc w:val="center"/>
              <w:rPr>
                <w:rFonts w:ascii="GHEA Grapalat" w:hAnsi="GHEA Grapalat" w:cs="Sylfaen"/>
                <w:b/>
                <w:bCs/>
                <w:lang w:val="hy-AM"/>
              </w:rPr>
            </w:pPr>
            <w:r w:rsidRPr="00D524BC">
              <w:rPr>
                <w:rFonts w:ascii="GHEA Grapalat" w:hAnsi="GHEA Grapalat" w:cs="Sylfaen"/>
                <w:b/>
                <w:bCs/>
                <w:lang w:val="hy-AM"/>
              </w:rPr>
              <w:t>ՎԱՃԱՌՈՂ</w:t>
            </w:r>
          </w:p>
          <w:p w:rsidR="00964032" w:rsidRPr="00D524BC" w:rsidRDefault="00964032" w:rsidP="00E352B3">
            <w:pPr>
              <w:jc w:val="center"/>
              <w:rPr>
                <w:rFonts w:ascii="GHEA Grapalat" w:hAnsi="GHEA Grapalat"/>
                <w:lang w:val="hy-AM"/>
              </w:rPr>
            </w:pPr>
          </w:p>
          <w:p w:rsidR="00964032" w:rsidRPr="00D524BC" w:rsidRDefault="00964032" w:rsidP="00E352B3">
            <w:pPr>
              <w:jc w:val="center"/>
              <w:rPr>
                <w:rFonts w:ascii="GHEA Grapalat" w:hAnsi="GHEA Grapalat"/>
                <w:lang w:val="hy-AM"/>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rPr>
                <w:rFonts w:ascii="GHEA Grapalat" w:hAnsi="GHEA Grapalat"/>
                <w:lang w:val="ru-RU"/>
              </w:rPr>
            </w:pPr>
          </w:p>
          <w:p w:rsidR="00964032" w:rsidRPr="00D524BC" w:rsidRDefault="00964032" w:rsidP="00E352B3">
            <w:pPr>
              <w:jc w:val="center"/>
              <w:rPr>
                <w:rFonts w:ascii="GHEA Grapalat" w:hAnsi="GHEA Grapalat"/>
                <w:lang w:val="ru-RU"/>
              </w:rPr>
            </w:pPr>
          </w:p>
          <w:p w:rsidR="00964032" w:rsidRPr="00D524BC" w:rsidRDefault="00964032" w:rsidP="00E352B3">
            <w:pPr>
              <w:jc w:val="center"/>
              <w:rPr>
                <w:rFonts w:ascii="GHEA Grapalat" w:hAnsi="GHEA Grapalat"/>
                <w:lang w:val="hy-AM"/>
              </w:rPr>
            </w:pPr>
            <w:r w:rsidRPr="00D524BC">
              <w:rPr>
                <w:rFonts w:ascii="GHEA Grapalat" w:hAnsi="GHEA Grapalat"/>
                <w:lang w:val="hy-AM"/>
              </w:rPr>
              <w:t>---------------------------------</w:t>
            </w:r>
          </w:p>
          <w:p w:rsidR="00964032" w:rsidRPr="00D524BC" w:rsidRDefault="00964032" w:rsidP="00E352B3">
            <w:pPr>
              <w:jc w:val="center"/>
              <w:rPr>
                <w:rFonts w:ascii="GHEA Grapalat" w:hAnsi="GHEA Grapalat"/>
                <w:sz w:val="18"/>
                <w:szCs w:val="18"/>
              </w:rPr>
            </w:pPr>
            <w:r w:rsidRPr="00D524BC">
              <w:rPr>
                <w:rFonts w:ascii="GHEA Grapalat" w:hAnsi="GHEA Grapalat"/>
                <w:sz w:val="18"/>
                <w:szCs w:val="18"/>
              </w:rPr>
              <w:t>/</w:t>
            </w:r>
            <w:r w:rsidRPr="00D524BC">
              <w:rPr>
                <w:rFonts w:ascii="GHEA Grapalat" w:hAnsi="GHEA Grapalat" w:cs="Sylfaen"/>
                <w:sz w:val="18"/>
                <w:szCs w:val="18"/>
                <w:lang w:val="hy-AM"/>
              </w:rPr>
              <w:t>ստորագրություն</w:t>
            </w:r>
            <w:r w:rsidRPr="00D524BC">
              <w:rPr>
                <w:rFonts w:ascii="GHEA Grapalat" w:hAnsi="GHEA Grapalat"/>
                <w:sz w:val="18"/>
                <w:szCs w:val="18"/>
              </w:rPr>
              <w:t>/</w:t>
            </w:r>
          </w:p>
          <w:p w:rsidR="00964032" w:rsidRPr="00D524BC" w:rsidRDefault="00964032" w:rsidP="00E352B3">
            <w:pPr>
              <w:jc w:val="center"/>
              <w:rPr>
                <w:rFonts w:ascii="GHEA Grapalat" w:hAnsi="GHEA Grapalat"/>
                <w:sz w:val="22"/>
                <w:szCs w:val="22"/>
                <w:lang w:val="hy-AM"/>
              </w:rPr>
            </w:pPr>
            <w:r w:rsidRPr="00D524BC">
              <w:rPr>
                <w:rFonts w:ascii="GHEA Grapalat" w:hAnsi="GHEA Grapalat" w:cs="Sylfaen"/>
                <w:sz w:val="18"/>
                <w:szCs w:val="18"/>
                <w:lang w:val="hy-AM"/>
              </w:rPr>
              <w:t>Կ</w:t>
            </w:r>
            <w:r w:rsidRPr="00D524BC">
              <w:rPr>
                <w:rFonts w:ascii="GHEA Grapalat" w:hAnsi="GHEA Grapalat"/>
                <w:sz w:val="18"/>
                <w:szCs w:val="18"/>
                <w:lang w:val="hy-AM"/>
              </w:rPr>
              <w:t>.</w:t>
            </w:r>
            <w:r w:rsidRPr="00D524BC">
              <w:rPr>
                <w:rFonts w:ascii="GHEA Grapalat" w:hAnsi="GHEA Grapalat" w:cs="Sylfaen"/>
                <w:sz w:val="18"/>
                <w:szCs w:val="18"/>
                <w:lang w:val="hy-AM"/>
              </w:rPr>
              <w:t>Տ</w:t>
            </w:r>
          </w:p>
        </w:tc>
      </w:tr>
    </w:tbl>
    <w:p w:rsidR="00BF494E" w:rsidRPr="00D524BC" w:rsidRDefault="00BF494E" w:rsidP="0069073C">
      <w:pPr>
        <w:ind w:firstLine="709"/>
        <w:jc w:val="both"/>
        <w:rPr>
          <w:rFonts w:ascii="GHEA Grapalat" w:hAnsi="GHEA Grapalat"/>
          <w:sz w:val="20"/>
          <w:lang w:val="pt-BR"/>
        </w:rPr>
      </w:pPr>
    </w:p>
    <w:p w:rsidR="00BF494E" w:rsidRPr="00D524BC" w:rsidRDefault="00BF494E" w:rsidP="0069073C">
      <w:pPr>
        <w:ind w:firstLine="709"/>
        <w:jc w:val="both"/>
        <w:rPr>
          <w:rFonts w:ascii="GHEA Grapalat" w:hAnsi="GHEA Grapalat"/>
          <w:sz w:val="20"/>
          <w:lang w:val="pt-BR"/>
        </w:rPr>
      </w:pPr>
      <w:bookmarkStart w:id="21" w:name="_GoBack"/>
    </w:p>
    <w:p w:rsidR="001A28B0" w:rsidRPr="00D524BC" w:rsidRDefault="001A28B0" w:rsidP="0069073C">
      <w:pPr>
        <w:ind w:firstLine="709"/>
        <w:jc w:val="both"/>
        <w:rPr>
          <w:rFonts w:ascii="GHEA Grapalat" w:hAnsi="GHEA Grapalat"/>
          <w:sz w:val="20"/>
          <w:lang w:val="pt-BR"/>
        </w:rPr>
      </w:pPr>
    </w:p>
    <w:p w:rsidR="006E5207" w:rsidRPr="00D524BC" w:rsidRDefault="006E5207" w:rsidP="006E5207">
      <w:pPr>
        <w:jc w:val="right"/>
        <w:rPr>
          <w:rFonts w:ascii="GHEA Grapalat" w:hAnsi="GHEA Grapalat"/>
          <w:sz w:val="20"/>
          <w:lang w:val="es-ES"/>
        </w:rPr>
      </w:pPr>
    </w:p>
    <w:p w:rsidR="006E5207" w:rsidRPr="00D524BC" w:rsidRDefault="006E5207" w:rsidP="006E5207">
      <w:pPr>
        <w:rPr>
          <w:rFonts w:ascii="GHEA Grapalat" w:hAnsi="GHEA Grapalat"/>
          <w:sz w:val="20"/>
          <w:lang w:val="ru-RU"/>
        </w:rPr>
        <w:sectPr w:rsidR="006E5207" w:rsidRPr="00D524BC" w:rsidSect="006E5207">
          <w:footnotePr>
            <w:pos w:val="beneathText"/>
          </w:footnotePr>
          <w:pgSz w:w="16838" w:h="11906" w:orient="landscape"/>
          <w:pgMar w:top="662" w:right="533" w:bottom="45" w:left="720" w:header="562" w:footer="562" w:gutter="0"/>
          <w:cols w:space="720"/>
        </w:sectPr>
      </w:pPr>
    </w:p>
    <w:bookmarkEnd w:id="21"/>
    <w:p w:rsidR="006E5207" w:rsidRPr="00D524BC" w:rsidRDefault="006E5207" w:rsidP="006E5207">
      <w:pPr>
        <w:rPr>
          <w:rFonts w:ascii="GHEA Grapalat" w:hAnsi="GHEA Grapalat"/>
          <w:sz w:val="20"/>
          <w:lang w:val="ru-RU"/>
        </w:rPr>
      </w:pPr>
    </w:p>
    <w:p w:rsidR="006E5207" w:rsidRPr="00D524BC" w:rsidRDefault="006E5207" w:rsidP="006E5207">
      <w:pPr>
        <w:jc w:val="right"/>
        <w:rPr>
          <w:rFonts w:ascii="GHEA Grapalat" w:hAnsi="GHEA Grapalat"/>
          <w:i/>
          <w:sz w:val="18"/>
          <w:lang w:val="ru-RU"/>
        </w:rPr>
      </w:pPr>
      <w:r w:rsidRPr="00D524BC">
        <w:rPr>
          <w:rFonts w:ascii="GHEA Grapalat" w:hAnsi="GHEA Grapalat"/>
          <w:i/>
          <w:sz w:val="18"/>
          <w:lang w:val="hy-AM"/>
        </w:rPr>
        <w:t xml:space="preserve">Հավելված N </w:t>
      </w:r>
      <w:r w:rsidRPr="00D524BC">
        <w:rPr>
          <w:rFonts w:ascii="GHEA Grapalat" w:hAnsi="GHEA Grapalat"/>
          <w:i/>
          <w:sz w:val="18"/>
          <w:lang w:val="ru-RU"/>
        </w:rPr>
        <w:t>3</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              20  թ. կնքված </w:t>
      </w:r>
    </w:p>
    <w:p w:rsidR="006E5207" w:rsidRPr="00D524BC" w:rsidRDefault="006E5207" w:rsidP="006E5207">
      <w:pPr>
        <w:jc w:val="right"/>
        <w:rPr>
          <w:rFonts w:ascii="GHEA Grapalat" w:hAnsi="GHEA Grapalat"/>
          <w:i/>
          <w:sz w:val="18"/>
          <w:lang w:val="hy-AM"/>
        </w:rPr>
      </w:pPr>
      <w:r w:rsidRPr="00D524BC">
        <w:rPr>
          <w:rFonts w:ascii="GHEA Grapalat" w:hAnsi="GHEA Grapalat"/>
          <w:i/>
          <w:sz w:val="18"/>
          <w:lang w:val="hy-AM"/>
        </w:rPr>
        <w:t xml:space="preserve">                      ծածկագրով պայմանագրի</w:t>
      </w:r>
    </w:p>
    <w:p w:rsidR="006E5207" w:rsidRPr="00D524BC" w:rsidRDefault="006E5207" w:rsidP="006E5207">
      <w:pPr>
        <w:ind w:left="-142" w:firstLine="142"/>
        <w:jc w:val="center"/>
        <w:rPr>
          <w:rFonts w:ascii="GHEA Grapalat" w:hAnsi="GHEA Grapalat" w:cs="Sylfaen"/>
          <w:b/>
          <w:lang w:val="ru-RU"/>
        </w:rPr>
      </w:pPr>
    </w:p>
    <w:p w:rsidR="006E5207" w:rsidRPr="00D524BC"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6E5207" w:rsidRPr="009A39B7" w:rsidTr="006E5207">
        <w:trPr>
          <w:tblCellSpacing w:w="7" w:type="dxa"/>
          <w:jc w:val="center"/>
        </w:trPr>
        <w:tc>
          <w:tcPr>
            <w:tcW w:w="0" w:type="auto"/>
            <w:vAlign w:val="center"/>
            <w:hideMark/>
          </w:tcPr>
          <w:p w:rsidR="006E5207" w:rsidRPr="00D524BC" w:rsidRDefault="006E5207">
            <w:pPr>
              <w:jc w:val="center"/>
              <w:rPr>
                <w:rFonts w:ascii="GHEA Grapalat" w:hAnsi="GHEA Grapalat"/>
                <w:iCs/>
                <w:color w:val="000000"/>
                <w:sz w:val="21"/>
                <w:szCs w:val="21"/>
                <w:lang w:val="pt-BR"/>
              </w:rPr>
            </w:pPr>
            <w:r w:rsidRPr="00D524BC">
              <w:rPr>
                <w:noProof/>
                <w:lang w:val="ru-RU" w:eastAsia="ru-RU"/>
              </w:rPr>
              <mc:AlternateContent>
                <mc:Choice Requires="wps">
                  <w:drawing>
                    <wp:anchor distT="0" distB="0" distL="114300" distR="114300" simplePos="0" relativeHeight="251658240" behindDoc="0" locked="0" layoutInCell="1" allowOverlap="1" wp14:anchorId="5898222F" wp14:editId="5F6448BA">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D524BC">
              <w:rPr>
                <w:rFonts w:ascii="GHEA Grapalat" w:hAnsi="GHEA Grapalat"/>
                <w:iCs/>
                <w:color w:val="000000"/>
                <w:sz w:val="21"/>
                <w:szCs w:val="21"/>
              </w:rPr>
              <w:t>Պայմանագրի</w:t>
            </w:r>
            <w:r w:rsidRPr="00D524BC">
              <w:rPr>
                <w:rFonts w:ascii="GHEA Grapalat" w:hAnsi="GHEA Grapalat"/>
                <w:iCs/>
                <w:color w:val="000000"/>
                <w:sz w:val="21"/>
                <w:szCs w:val="21"/>
                <w:lang w:val="pt-BR"/>
              </w:rPr>
              <w:t xml:space="preserve"> </w:t>
            </w:r>
            <w:r w:rsidRPr="00D524BC">
              <w:rPr>
                <w:rFonts w:ascii="GHEA Grapalat" w:hAnsi="GHEA Grapalat"/>
                <w:iCs/>
                <w:color w:val="000000"/>
                <w:sz w:val="21"/>
                <w:szCs w:val="21"/>
              </w:rPr>
              <w:t>կողմ</w:t>
            </w:r>
            <w:r w:rsidRPr="00D524BC">
              <w:rPr>
                <w:rFonts w:ascii="GHEA Grapalat" w:hAnsi="GHEA Grapalat"/>
                <w:iCs/>
                <w:color w:val="000000"/>
                <w:sz w:val="21"/>
                <w:szCs w:val="21"/>
                <w:lang w:val="pt-BR"/>
              </w:rPr>
              <w:t xml:space="preserve"> </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lang w:val="pt-BR"/>
              </w:rPr>
              <w:t>___________________________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lang w:val="pt-BR"/>
              </w:rPr>
              <w:t>___________________________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գտնվելու</w:t>
            </w:r>
            <w:r w:rsidRPr="00D524BC">
              <w:rPr>
                <w:rFonts w:ascii="GHEA Grapalat" w:hAnsi="GHEA Grapalat"/>
                <w:iCs/>
                <w:color w:val="000000"/>
                <w:sz w:val="21"/>
                <w:szCs w:val="21"/>
                <w:lang w:val="pt-BR"/>
              </w:rPr>
              <w:t xml:space="preserve"> </w:t>
            </w:r>
            <w:r w:rsidRPr="00D524BC">
              <w:rPr>
                <w:rFonts w:ascii="GHEA Grapalat" w:hAnsi="GHEA Grapalat"/>
                <w:iCs/>
                <w:color w:val="000000"/>
                <w:sz w:val="21"/>
                <w:szCs w:val="21"/>
              </w:rPr>
              <w:t>վայրը</w:t>
            </w:r>
            <w:r w:rsidRPr="00D524BC">
              <w:rPr>
                <w:rFonts w:ascii="GHEA Grapalat" w:hAnsi="GHEA Grapalat"/>
                <w:iCs/>
                <w:color w:val="000000"/>
                <w:sz w:val="21"/>
                <w:szCs w:val="21"/>
                <w:lang w:val="pt-BR"/>
              </w:rPr>
              <w:t xml:space="preserve"> 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հհ</w:t>
            </w:r>
            <w:r w:rsidRPr="00D524BC">
              <w:rPr>
                <w:rFonts w:ascii="GHEA Grapalat" w:hAnsi="GHEA Grapalat"/>
                <w:iCs/>
                <w:color w:val="000000"/>
                <w:sz w:val="21"/>
                <w:szCs w:val="21"/>
                <w:lang w:val="pt-BR"/>
              </w:rPr>
              <w:t xml:space="preserve"> _________________________ </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հվհհ</w:t>
            </w:r>
            <w:r w:rsidRPr="00D524BC">
              <w:rPr>
                <w:rFonts w:ascii="GHEA Grapalat" w:hAnsi="GHEA Grapalat"/>
                <w:iCs/>
                <w:color w:val="000000"/>
                <w:sz w:val="21"/>
                <w:szCs w:val="21"/>
                <w:lang w:val="pt-BR"/>
              </w:rPr>
              <w:t xml:space="preserve"> _______________________ </w:t>
            </w:r>
          </w:p>
        </w:tc>
        <w:tc>
          <w:tcPr>
            <w:tcW w:w="0" w:type="auto"/>
            <w:vAlign w:val="center"/>
            <w:hideMark/>
          </w:tcPr>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Պատվիրատու</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lang w:val="pt-BR"/>
              </w:rPr>
              <w:t>_____________________________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lang w:val="pt-BR"/>
              </w:rPr>
              <w:t>_____________________________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գտնվելու</w:t>
            </w:r>
            <w:r w:rsidRPr="00D524BC">
              <w:rPr>
                <w:rFonts w:ascii="GHEA Grapalat" w:hAnsi="GHEA Grapalat"/>
                <w:iCs/>
                <w:color w:val="000000"/>
                <w:sz w:val="21"/>
                <w:szCs w:val="21"/>
                <w:lang w:val="pt-BR"/>
              </w:rPr>
              <w:t xml:space="preserve"> </w:t>
            </w:r>
            <w:r w:rsidRPr="00D524BC">
              <w:rPr>
                <w:rFonts w:ascii="GHEA Grapalat" w:hAnsi="GHEA Grapalat"/>
                <w:iCs/>
                <w:color w:val="000000"/>
                <w:sz w:val="21"/>
                <w:szCs w:val="21"/>
              </w:rPr>
              <w:t>վայրը</w:t>
            </w:r>
            <w:r w:rsidRPr="00D524BC">
              <w:rPr>
                <w:rFonts w:ascii="GHEA Grapalat" w:hAnsi="GHEA Grapalat"/>
                <w:iCs/>
                <w:color w:val="000000"/>
                <w:sz w:val="21"/>
                <w:szCs w:val="21"/>
                <w:lang w:val="pt-BR"/>
              </w:rPr>
              <w:t xml:space="preserve"> 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հհ</w:t>
            </w:r>
            <w:r w:rsidRPr="00D524BC">
              <w:rPr>
                <w:rFonts w:ascii="GHEA Grapalat" w:hAnsi="GHEA Grapalat"/>
                <w:iCs/>
                <w:color w:val="000000"/>
                <w:sz w:val="21"/>
                <w:szCs w:val="21"/>
                <w:lang w:val="pt-BR"/>
              </w:rPr>
              <w:t>____________________________</w:t>
            </w:r>
          </w:p>
          <w:p w:rsidR="006E5207" w:rsidRPr="00D524BC" w:rsidRDefault="006E5207">
            <w:pPr>
              <w:jc w:val="center"/>
              <w:rPr>
                <w:rFonts w:ascii="GHEA Grapalat" w:hAnsi="GHEA Grapalat"/>
                <w:iCs/>
                <w:color w:val="000000"/>
                <w:sz w:val="21"/>
                <w:szCs w:val="21"/>
                <w:lang w:val="pt-BR"/>
              </w:rPr>
            </w:pPr>
            <w:r w:rsidRPr="00D524BC">
              <w:rPr>
                <w:rFonts w:ascii="GHEA Grapalat" w:hAnsi="GHEA Grapalat"/>
                <w:iCs/>
                <w:color w:val="000000"/>
                <w:sz w:val="21"/>
                <w:szCs w:val="21"/>
              </w:rPr>
              <w:t>հվհհ</w:t>
            </w:r>
            <w:r w:rsidRPr="00D524BC">
              <w:rPr>
                <w:rFonts w:ascii="GHEA Grapalat" w:hAnsi="GHEA Grapalat"/>
                <w:iCs/>
                <w:color w:val="000000"/>
                <w:sz w:val="21"/>
                <w:szCs w:val="21"/>
                <w:lang w:val="pt-BR"/>
              </w:rPr>
              <w:t>___________________________</w:t>
            </w:r>
          </w:p>
        </w:tc>
      </w:tr>
    </w:tbl>
    <w:p w:rsidR="006E5207" w:rsidRPr="00D524BC" w:rsidRDefault="006E5207" w:rsidP="006E5207">
      <w:pPr>
        <w:ind w:firstLine="375"/>
        <w:rPr>
          <w:rFonts w:ascii="Arial" w:hAnsi="Arial" w:cs="Arial"/>
          <w:iCs/>
          <w:color w:val="000000"/>
          <w:sz w:val="21"/>
          <w:szCs w:val="21"/>
          <w:lang w:val="pt-BR"/>
        </w:rPr>
      </w:pPr>
      <w:r w:rsidRPr="00D524BC">
        <w:rPr>
          <w:rFonts w:ascii="Arial" w:hAnsi="Arial" w:cs="Arial"/>
          <w:iCs/>
          <w:color w:val="000000"/>
          <w:sz w:val="21"/>
          <w:szCs w:val="21"/>
          <w:lang w:val="pt-BR"/>
        </w:rPr>
        <w:t>  </w:t>
      </w:r>
    </w:p>
    <w:p w:rsidR="006E5207" w:rsidRPr="00D524BC" w:rsidRDefault="006E5207" w:rsidP="006E5207">
      <w:pPr>
        <w:ind w:firstLine="375"/>
        <w:rPr>
          <w:rFonts w:ascii="GHEA Grapalat" w:hAnsi="GHEA Grapalat"/>
          <w:iCs/>
          <w:color w:val="000000"/>
          <w:sz w:val="15"/>
          <w:szCs w:val="21"/>
          <w:lang w:val="pt-BR"/>
        </w:rPr>
      </w:pPr>
    </w:p>
    <w:p w:rsidR="006E5207" w:rsidRPr="00D524BC" w:rsidRDefault="006E5207" w:rsidP="006E5207">
      <w:pPr>
        <w:ind w:firstLine="375"/>
        <w:jc w:val="center"/>
        <w:rPr>
          <w:rFonts w:ascii="GHEA Grapalat" w:hAnsi="GHEA Grapalat"/>
          <w:iCs/>
          <w:color w:val="000000"/>
          <w:sz w:val="22"/>
          <w:szCs w:val="22"/>
          <w:lang w:val="pt-BR"/>
        </w:rPr>
      </w:pPr>
      <w:r w:rsidRPr="00D524BC">
        <w:rPr>
          <w:rFonts w:ascii="GHEA Grapalat" w:hAnsi="GHEA Grapalat"/>
          <w:b/>
          <w:bCs/>
          <w:iCs/>
          <w:color w:val="000000"/>
          <w:sz w:val="22"/>
          <w:szCs w:val="22"/>
        </w:rPr>
        <w:t>ԱՐՁԱՆԱԳՐՈՒԹՅՈՒՆ</w:t>
      </w:r>
      <w:r w:rsidRPr="00D524BC">
        <w:rPr>
          <w:rFonts w:ascii="GHEA Grapalat" w:hAnsi="GHEA Grapalat"/>
          <w:b/>
          <w:bCs/>
          <w:iCs/>
          <w:color w:val="000000"/>
          <w:sz w:val="22"/>
          <w:szCs w:val="22"/>
          <w:lang w:val="pt-BR"/>
        </w:rPr>
        <w:t xml:space="preserve"> N</w:t>
      </w:r>
    </w:p>
    <w:p w:rsidR="006E5207" w:rsidRPr="00D524BC" w:rsidRDefault="006E5207" w:rsidP="006E5207">
      <w:pPr>
        <w:ind w:firstLine="375"/>
        <w:jc w:val="center"/>
        <w:rPr>
          <w:rFonts w:ascii="GHEA Grapalat" w:hAnsi="GHEA Grapalat"/>
          <w:b/>
          <w:bCs/>
          <w:iCs/>
          <w:color w:val="000000"/>
          <w:sz w:val="22"/>
          <w:szCs w:val="22"/>
          <w:lang w:val="pt-BR"/>
        </w:rPr>
      </w:pPr>
      <w:r w:rsidRPr="00D524BC">
        <w:rPr>
          <w:rFonts w:ascii="GHEA Grapalat" w:hAnsi="GHEA Grapalat"/>
          <w:b/>
          <w:bCs/>
          <w:iCs/>
          <w:color w:val="000000"/>
          <w:sz w:val="22"/>
          <w:szCs w:val="22"/>
        </w:rPr>
        <w:t>ՊԱՅՄԱՆԱԳՐԻ</w:t>
      </w:r>
      <w:r w:rsidRPr="00D524BC">
        <w:rPr>
          <w:rFonts w:ascii="GHEA Grapalat" w:hAnsi="GHEA Grapalat"/>
          <w:b/>
          <w:bCs/>
          <w:iCs/>
          <w:color w:val="000000"/>
          <w:sz w:val="22"/>
          <w:szCs w:val="22"/>
          <w:lang w:val="pt-BR"/>
        </w:rPr>
        <w:t xml:space="preserve"> </w:t>
      </w:r>
      <w:r w:rsidRPr="00D524BC">
        <w:rPr>
          <w:rFonts w:ascii="GHEA Grapalat" w:hAnsi="GHEA Grapalat"/>
          <w:b/>
          <w:bCs/>
          <w:iCs/>
          <w:color w:val="000000"/>
          <w:sz w:val="22"/>
          <w:szCs w:val="22"/>
        </w:rPr>
        <w:t>ԿԱՄ</w:t>
      </w:r>
      <w:r w:rsidRPr="00D524BC">
        <w:rPr>
          <w:rFonts w:ascii="GHEA Grapalat" w:hAnsi="GHEA Grapalat"/>
          <w:b/>
          <w:bCs/>
          <w:iCs/>
          <w:color w:val="000000"/>
          <w:sz w:val="22"/>
          <w:szCs w:val="22"/>
          <w:lang w:val="pt-BR"/>
        </w:rPr>
        <w:t xml:space="preserve"> </w:t>
      </w:r>
      <w:r w:rsidRPr="00D524BC">
        <w:rPr>
          <w:rFonts w:ascii="GHEA Grapalat" w:hAnsi="GHEA Grapalat"/>
          <w:b/>
          <w:bCs/>
          <w:iCs/>
          <w:color w:val="000000"/>
          <w:sz w:val="22"/>
          <w:szCs w:val="22"/>
        </w:rPr>
        <w:t>ԴՐԱ</w:t>
      </w:r>
      <w:r w:rsidRPr="00D524BC">
        <w:rPr>
          <w:rFonts w:ascii="GHEA Grapalat" w:hAnsi="GHEA Grapalat"/>
          <w:b/>
          <w:bCs/>
          <w:iCs/>
          <w:color w:val="000000"/>
          <w:sz w:val="22"/>
          <w:szCs w:val="22"/>
          <w:lang w:val="pt-BR"/>
        </w:rPr>
        <w:t xml:space="preserve"> </w:t>
      </w:r>
      <w:r w:rsidRPr="00D524BC">
        <w:rPr>
          <w:rFonts w:ascii="GHEA Grapalat" w:hAnsi="GHEA Grapalat"/>
          <w:b/>
          <w:bCs/>
          <w:iCs/>
          <w:color w:val="000000"/>
          <w:sz w:val="22"/>
          <w:szCs w:val="22"/>
        </w:rPr>
        <w:t>ՄԻ</w:t>
      </w:r>
      <w:r w:rsidRPr="00D524BC">
        <w:rPr>
          <w:rFonts w:ascii="GHEA Grapalat" w:hAnsi="GHEA Grapalat"/>
          <w:b/>
          <w:bCs/>
          <w:iCs/>
          <w:color w:val="000000"/>
          <w:sz w:val="22"/>
          <w:szCs w:val="22"/>
          <w:lang w:val="pt-BR"/>
        </w:rPr>
        <w:t xml:space="preserve"> </w:t>
      </w:r>
      <w:r w:rsidRPr="00D524BC">
        <w:rPr>
          <w:rFonts w:ascii="GHEA Grapalat" w:hAnsi="GHEA Grapalat"/>
          <w:b/>
          <w:bCs/>
          <w:iCs/>
          <w:color w:val="000000"/>
          <w:sz w:val="22"/>
          <w:szCs w:val="22"/>
        </w:rPr>
        <w:t>ՄԱՍԻ</w:t>
      </w:r>
      <w:r w:rsidRPr="00D524BC">
        <w:rPr>
          <w:rFonts w:ascii="GHEA Grapalat" w:hAnsi="GHEA Grapalat"/>
          <w:b/>
          <w:bCs/>
          <w:iCs/>
          <w:color w:val="000000"/>
          <w:sz w:val="22"/>
          <w:szCs w:val="22"/>
          <w:lang w:val="pt-BR"/>
        </w:rPr>
        <w:t xml:space="preserve"> ԿԱՏԱՐՄԱՆ ԱՐԴՅՈՒՆՔՆԵՐԻ </w:t>
      </w:r>
    </w:p>
    <w:p w:rsidR="006E5207" w:rsidRPr="00D524BC" w:rsidRDefault="006E5207" w:rsidP="006E5207">
      <w:pPr>
        <w:ind w:firstLine="375"/>
        <w:jc w:val="center"/>
        <w:rPr>
          <w:rFonts w:ascii="Arial Unicode" w:hAnsi="Arial Unicode"/>
          <w:iCs/>
          <w:color w:val="000000"/>
          <w:sz w:val="22"/>
          <w:szCs w:val="22"/>
          <w:lang w:val="pt-BR"/>
        </w:rPr>
      </w:pPr>
      <w:r w:rsidRPr="00D524BC">
        <w:rPr>
          <w:rFonts w:ascii="GHEA Grapalat" w:hAnsi="GHEA Grapalat"/>
          <w:b/>
          <w:bCs/>
          <w:iCs/>
          <w:color w:val="000000"/>
          <w:sz w:val="22"/>
          <w:szCs w:val="22"/>
        </w:rPr>
        <w:t>ՀԱՆՁՆՄԱՆ</w:t>
      </w:r>
      <w:r w:rsidRPr="00D524BC">
        <w:rPr>
          <w:rFonts w:ascii="GHEA Grapalat" w:hAnsi="GHEA Grapalat"/>
          <w:b/>
          <w:bCs/>
          <w:iCs/>
          <w:color w:val="000000"/>
          <w:sz w:val="22"/>
          <w:szCs w:val="22"/>
          <w:lang w:val="pt-BR"/>
        </w:rPr>
        <w:t>-</w:t>
      </w:r>
      <w:r w:rsidRPr="00D524BC">
        <w:rPr>
          <w:rFonts w:ascii="GHEA Grapalat" w:hAnsi="GHEA Grapalat"/>
          <w:b/>
          <w:bCs/>
          <w:iCs/>
          <w:color w:val="000000"/>
          <w:sz w:val="22"/>
          <w:szCs w:val="22"/>
        </w:rPr>
        <w:t>ԸՆԴՈՒՆՄԱՆ</w:t>
      </w:r>
    </w:p>
    <w:p w:rsidR="006E5207" w:rsidRPr="00D524BC" w:rsidRDefault="006E5207" w:rsidP="006E5207">
      <w:pPr>
        <w:pStyle w:val="af6"/>
        <w:spacing w:after="0" w:line="240" w:lineRule="auto"/>
        <w:ind w:firstLine="0"/>
        <w:jc w:val="center"/>
        <w:rPr>
          <w:rFonts w:cs="Times New Roman"/>
          <w:b/>
          <w:bCs/>
          <w:iCs/>
          <w:sz w:val="20"/>
          <w:szCs w:val="20"/>
          <w:lang w:val="es-ES"/>
        </w:rPr>
      </w:pPr>
    </w:p>
    <w:p w:rsidR="006E5207" w:rsidRPr="00D524BC" w:rsidRDefault="006E5207" w:rsidP="006E5207">
      <w:pPr>
        <w:pStyle w:val="af6"/>
        <w:spacing w:after="0" w:line="240" w:lineRule="auto"/>
        <w:ind w:firstLine="540"/>
        <w:rPr>
          <w:rFonts w:cs="Times New Roman"/>
          <w:i w:val="0"/>
          <w:iCs/>
          <w:sz w:val="20"/>
          <w:lang w:val="es-ES"/>
        </w:rPr>
      </w:pPr>
      <w:r w:rsidRPr="00D524BC">
        <w:rPr>
          <w:rFonts w:ascii="GHEA Grapalat" w:hAnsi="GHEA Grapalat" w:cs="Times New Roman"/>
          <w:i w:val="0"/>
          <w:color w:val="000000"/>
          <w:sz w:val="21"/>
          <w:szCs w:val="21"/>
          <w:lang w:val="es-ES" w:eastAsia="ru-RU"/>
        </w:rPr>
        <w:t>«      » «              »</w:t>
      </w:r>
      <w:r w:rsidRPr="00D524BC">
        <w:rPr>
          <w:rFonts w:cs="Times New Roman"/>
          <w:i w:val="0"/>
          <w:iCs/>
          <w:sz w:val="20"/>
          <w:lang w:val="es-ES"/>
        </w:rPr>
        <w:t xml:space="preserve">  </w:t>
      </w:r>
      <w:r w:rsidRPr="00D524BC">
        <w:rPr>
          <w:rFonts w:ascii="GHEA Grapalat" w:hAnsi="GHEA Grapalat" w:cs="Times New Roman"/>
          <w:i w:val="0"/>
          <w:color w:val="000000"/>
          <w:sz w:val="21"/>
          <w:szCs w:val="21"/>
          <w:lang w:val="es-ES" w:eastAsia="ru-RU"/>
        </w:rPr>
        <w:t xml:space="preserve">20    </w:t>
      </w:r>
      <w:r w:rsidRPr="00D524BC">
        <w:rPr>
          <w:rFonts w:ascii="GHEA Grapalat" w:hAnsi="GHEA Grapalat" w:cs="Times New Roman"/>
          <w:i w:val="0"/>
          <w:color w:val="000000"/>
          <w:sz w:val="21"/>
          <w:szCs w:val="21"/>
          <w:lang w:eastAsia="ru-RU"/>
        </w:rPr>
        <w:t>թ</w:t>
      </w:r>
      <w:r w:rsidRPr="00D524BC">
        <w:rPr>
          <w:rFonts w:ascii="GHEA Grapalat" w:hAnsi="GHEA Grapalat" w:cs="Times New Roman"/>
          <w:i w:val="0"/>
          <w:color w:val="000000"/>
          <w:sz w:val="21"/>
          <w:szCs w:val="21"/>
          <w:lang w:val="es-ES" w:eastAsia="ru-RU"/>
        </w:rPr>
        <w:t>.</w:t>
      </w:r>
    </w:p>
    <w:p w:rsidR="006E5207" w:rsidRPr="00D524BC" w:rsidRDefault="006E5207" w:rsidP="006E5207">
      <w:pPr>
        <w:pStyle w:val="af6"/>
        <w:spacing w:after="0" w:line="240" w:lineRule="auto"/>
        <w:ind w:firstLine="0"/>
        <w:rPr>
          <w:rFonts w:cs="Times New Roman"/>
          <w:i w:val="0"/>
          <w:iCs/>
          <w:sz w:val="20"/>
          <w:lang w:val="es-ES"/>
        </w:rPr>
      </w:pPr>
    </w:p>
    <w:p w:rsidR="006E5207" w:rsidRPr="00D524BC" w:rsidRDefault="006E5207" w:rsidP="006E5207">
      <w:pPr>
        <w:pStyle w:val="a5"/>
        <w:spacing w:before="0" w:beforeAutospacing="0" w:after="0" w:afterAutospacing="0"/>
        <w:rPr>
          <w:rFonts w:ascii="GHEA Grapalat" w:hAnsi="GHEA Grapalat"/>
          <w:color w:val="000000"/>
          <w:sz w:val="21"/>
          <w:szCs w:val="21"/>
          <w:lang w:val="es-ES"/>
        </w:rPr>
      </w:pPr>
      <w:r w:rsidRPr="00D524BC">
        <w:rPr>
          <w:rFonts w:ascii="GHEA Grapalat" w:hAnsi="GHEA Grapalat"/>
          <w:color w:val="000000"/>
          <w:sz w:val="21"/>
          <w:szCs w:val="21"/>
        </w:rPr>
        <w:t>Պայմանագրի</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այսուհետ</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Պայմանագիր</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անվանումը</w:t>
      </w:r>
      <w:r w:rsidRPr="00D524BC">
        <w:rPr>
          <w:rFonts w:ascii="GHEA Grapalat" w:hAnsi="GHEA Grapalat"/>
          <w:color w:val="000000"/>
          <w:sz w:val="21"/>
          <w:szCs w:val="21"/>
          <w:lang w:val="es-ES"/>
        </w:rPr>
        <w:t>` ____________________________________________________________________________________________</w:t>
      </w:r>
    </w:p>
    <w:p w:rsidR="006E5207" w:rsidRPr="00D524BC" w:rsidRDefault="006E5207" w:rsidP="006E5207">
      <w:pPr>
        <w:pStyle w:val="a5"/>
        <w:spacing w:before="0" w:beforeAutospacing="0" w:after="0" w:afterAutospacing="0"/>
        <w:rPr>
          <w:rFonts w:ascii="GHEA Grapalat" w:hAnsi="GHEA Grapalat"/>
          <w:color w:val="000000"/>
          <w:sz w:val="21"/>
          <w:szCs w:val="21"/>
          <w:lang w:val="es-ES"/>
        </w:rPr>
      </w:pPr>
      <w:r w:rsidRPr="00D524BC">
        <w:rPr>
          <w:rFonts w:ascii="GHEA Grapalat" w:hAnsi="GHEA Grapalat"/>
          <w:color w:val="000000"/>
          <w:sz w:val="21"/>
          <w:szCs w:val="21"/>
        </w:rPr>
        <w:t>Պայմանագրի</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կնքման</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ամսաթիվը</w:t>
      </w:r>
      <w:r w:rsidRPr="00D524BC">
        <w:rPr>
          <w:rFonts w:ascii="GHEA Grapalat" w:hAnsi="GHEA Grapalat"/>
          <w:color w:val="000000"/>
          <w:sz w:val="21"/>
          <w:szCs w:val="21"/>
          <w:lang w:val="es-ES"/>
        </w:rPr>
        <w:t xml:space="preserve">` «____» «__________________» 20 </w:t>
      </w:r>
      <w:r w:rsidRPr="00D524BC">
        <w:rPr>
          <w:rFonts w:ascii="GHEA Grapalat" w:hAnsi="GHEA Grapalat"/>
          <w:color w:val="000000"/>
          <w:sz w:val="21"/>
          <w:szCs w:val="21"/>
        </w:rPr>
        <w:t>թ</w:t>
      </w:r>
      <w:r w:rsidRPr="00D524BC">
        <w:rPr>
          <w:rFonts w:ascii="GHEA Grapalat" w:hAnsi="GHEA Grapalat"/>
          <w:color w:val="000000"/>
          <w:sz w:val="21"/>
          <w:szCs w:val="21"/>
          <w:lang w:val="es-ES"/>
        </w:rPr>
        <w:t>.</w:t>
      </w:r>
    </w:p>
    <w:p w:rsidR="006E5207" w:rsidRPr="00D524BC" w:rsidRDefault="006E5207" w:rsidP="006E5207">
      <w:pPr>
        <w:pStyle w:val="a5"/>
        <w:spacing w:before="0" w:beforeAutospacing="0" w:after="0" w:afterAutospacing="0"/>
        <w:rPr>
          <w:rFonts w:ascii="GHEA Grapalat" w:hAnsi="GHEA Grapalat"/>
          <w:color w:val="000000"/>
          <w:sz w:val="21"/>
          <w:szCs w:val="21"/>
          <w:lang w:val="es-ES"/>
        </w:rPr>
      </w:pPr>
      <w:r w:rsidRPr="00D524BC">
        <w:rPr>
          <w:rFonts w:ascii="GHEA Grapalat" w:hAnsi="GHEA Grapalat"/>
          <w:color w:val="000000"/>
          <w:sz w:val="21"/>
          <w:szCs w:val="21"/>
        </w:rPr>
        <w:t>Պայմանագրի</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համարը</w:t>
      </w:r>
      <w:r w:rsidRPr="00D524BC">
        <w:rPr>
          <w:rFonts w:ascii="GHEA Grapalat" w:hAnsi="GHEA Grapalat"/>
          <w:color w:val="000000"/>
          <w:sz w:val="21"/>
          <w:szCs w:val="21"/>
          <w:lang w:val="es-ES"/>
        </w:rPr>
        <w:t>`    __________</w:t>
      </w:r>
    </w:p>
    <w:p w:rsidR="006E5207" w:rsidRPr="00D524BC" w:rsidRDefault="006E5207" w:rsidP="006E5207">
      <w:pPr>
        <w:jc w:val="both"/>
        <w:rPr>
          <w:rFonts w:ascii="GHEA Grapalat" w:hAnsi="GHEA Grapalat" w:cs="Sylfaen"/>
          <w:iCs/>
          <w:lang w:val="es-ES"/>
        </w:rPr>
      </w:pPr>
      <w:r w:rsidRPr="00D524BC">
        <w:rPr>
          <w:rFonts w:ascii="GHEA Grapalat" w:hAnsi="GHEA Grapalat"/>
          <w:iCs/>
          <w:color w:val="000000"/>
          <w:sz w:val="21"/>
          <w:szCs w:val="21"/>
        </w:rPr>
        <w:t>Պատվիրատուն</w:t>
      </w:r>
      <w:r w:rsidRPr="00D524BC">
        <w:rPr>
          <w:rFonts w:ascii="GHEA Grapalat" w:hAnsi="GHEA Grapalat"/>
          <w:iCs/>
          <w:color w:val="000000"/>
          <w:sz w:val="21"/>
          <w:szCs w:val="21"/>
          <w:lang w:val="es-ES"/>
        </w:rPr>
        <w:t xml:space="preserve">  </w:t>
      </w:r>
      <w:r w:rsidRPr="00D524BC">
        <w:rPr>
          <w:rFonts w:ascii="GHEA Grapalat" w:hAnsi="GHEA Grapalat"/>
          <w:iCs/>
          <w:color w:val="000000"/>
          <w:sz w:val="21"/>
          <w:szCs w:val="21"/>
        </w:rPr>
        <w:t>և</w:t>
      </w:r>
      <w:r w:rsidRPr="00D524BC">
        <w:rPr>
          <w:rFonts w:ascii="GHEA Grapalat" w:hAnsi="GHEA Grapalat"/>
          <w:iCs/>
          <w:color w:val="000000"/>
          <w:sz w:val="21"/>
          <w:szCs w:val="21"/>
          <w:lang w:val="es-ES"/>
        </w:rPr>
        <w:t xml:space="preserve">  </w:t>
      </w:r>
      <w:r w:rsidRPr="00D524BC">
        <w:rPr>
          <w:rFonts w:ascii="GHEA Grapalat" w:hAnsi="GHEA Grapalat"/>
          <w:color w:val="000000"/>
          <w:sz w:val="21"/>
          <w:szCs w:val="21"/>
        </w:rPr>
        <w:t>Պայմանագրի</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rPr>
        <w:t>կողմը՝</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հիմք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ընդունելով</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պայմանագրի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կատարման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վերաբերյալ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 »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20 </w:t>
      </w:r>
      <w:r w:rsidRPr="00D524BC">
        <w:rPr>
          <w:rFonts w:ascii="GHEA Grapalat" w:hAnsi="GHEA Grapalat"/>
          <w:color w:val="000000"/>
          <w:sz w:val="21"/>
          <w:szCs w:val="21"/>
          <w:lang w:val="es-ES"/>
        </w:rPr>
        <w:t xml:space="preserve">  </w:t>
      </w:r>
      <w:r w:rsidRPr="00D524BC">
        <w:rPr>
          <w:rFonts w:ascii="GHEA Grapalat" w:hAnsi="GHEA Grapalat"/>
          <w:color w:val="000000"/>
          <w:sz w:val="21"/>
          <w:szCs w:val="21"/>
          <w:lang w:val="hy-AM"/>
        </w:rPr>
        <w:t xml:space="preserve">  թ. դուրս գրված </w:t>
      </w:r>
      <w:r w:rsidRPr="00D524BC">
        <w:rPr>
          <w:rFonts w:ascii="GHEA Grapalat" w:hAnsi="GHEA Grapalat"/>
          <w:color w:val="000000"/>
          <w:sz w:val="21"/>
          <w:szCs w:val="21"/>
          <w:lang w:val="es-ES"/>
        </w:rPr>
        <w:t xml:space="preserve">N ___   </w:t>
      </w:r>
      <w:r w:rsidRPr="00D524BC">
        <w:rPr>
          <w:rFonts w:ascii="GHEA Grapalat" w:hAnsi="GHEA Grapalat"/>
          <w:color w:val="000000"/>
          <w:sz w:val="21"/>
          <w:szCs w:val="21"/>
          <w:lang w:val="hy-AM"/>
        </w:rPr>
        <w:t xml:space="preserve">հաշիվ ապրանքագիրը, </w:t>
      </w:r>
      <w:r w:rsidRPr="00D524BC">
        <w:rPr>
          <w:rFonts w:ascii="GHEA Grapalat" w:hAnsi="GHEA Grapalat"/>
          <w:color w:val="000000"/>
          <w:sz w:val="21"/>
          <w:szCs w:val="21"/>
          <w:lang w:val="es-ES"/>
        </w:rPr>
        <w:t>կազմեցին սույն արձանագրությունը հետևյալի մասին.</w:t>
      </w:r>
    </w:p>
    <w:p w:rsidR="006E5207" w:rsidRPr="00D524BC" w:rsidRDefault="006E5207" w:rsidP="006E5207">
      <w:pPr>
        <w:jc w:val="both"/>
        <w:rPr>
          <w:rFonts w:ascii="GHEA Grapalat" w:hAnsi="GHEA Grapalat"/>
          <w:iCs/>
          <w:color w:val="000000"/>
          <w:sz w:val="21"/>
          <w:szCs w:val="21"/>
          <w:lang w:val="hy-AM"/>
        </w:rPr>
      </w:pPr>
      <w:r w:rsidRPr="00D524BC">
        <w:rPr>
          <w:rFonts w:ascii="GHEA Grapalat" w:hAnsi="GHEA Grapalat"/>
          <w:iCs/>
          <w:color w:val="000000"/>
          <w:sz w:val="21"/>
          <w:szCs w:val="21"/>
        </w:rPr>
        <w:t>Պայմանագրի</w:t>
      </w:r>
      <w:r w:rsidRPr="00D524BC">
        <w:rPr>
          <w:rFonts w:ascii="GHEA Grapalat" w:hAnsi="GHEA Grapalat"/>
          <w:iCs/>
          <w:color w:val="000000"/>
          <w:sz w:val="21"/>
          <w:szCs w:val="21"/>
          <w:lang w:val="es-ES"/>
        </w:rPr>
        <w:t xml:space="preserve"> </w:t>
      </w:r>
      <w:r w:rsidRPr="00D524BC">
        <w:rPr>
          <w:rFonts w:ascii="GHEA Grapalat" w:hAnsi="GHEA Grapalat"/>
          <w:iCs/>
          <w:color w:val="000000"/>
          <w:sz w:val="21"/>
          <w:szCs w:val="21"/>
        </w:rPr>
        <w:t>շրջանակներում</w:t>
      </w:r>
      <w:r w:rsidRPr="00D524BC">
        <w:rPr>
          <w:rFonts w:ascii="GHEA Grapalat" w:hAnsi="GHEA Grapalat"/>
          <w:iCs/>
          <w:color w:val="000000"/>
          <w:sz w:val="21"/>
          <w:szCs w:val="21"/>
          <w:lang w:val="es-ES"/>
        </w:rPr>
        <w:t xml:space="preserve"> </w:t>
      </w:r>
      <w:r w:rsidRPr="00D524BC">
        <w:rPr>
          <w:rFonts w:ascii="GHEA Grapalat" w:hAnsi="GHEA Grapalat"/>
          <w:iCs/>
          <w:snapToGrid w:val="0"/>
          <w:color w:val="000000"/>
          <w:sz w:val="21"/>
          <w:szCs w:val="21"/>
          <w:lang w:val="es-ES"/>
        </w:rPr>
        <w:t xml:space="preserve">Պայմանագրի կողմը  </w:t>
      </w:r>
      <w:r w:rsidRPr="00D524BC">
        <w:rPr>
          <w:rFonts w:ascii="GHEA Grapalat" w:hAnsi="GHEA Grapalat"/>
          <w:iCs/>
          <w:color w:val="000000"/>
          <w:sz w:val="21"/>
          <w:szCs w:val="21"/>
        </w:rPr>
        <w:t>մատակարարել</w:t>
      </w:r>
      <w:r w:rsidRPr="00D524BC">
        <w:rPr>
          <w:rFonts w:ascii="GHEA Grapalat" w:hAnsi="GHEA Grapalat"/>
          <w:iCs/>
          <w:color w:val="000000"/>
          <w:sz w:val="21"/>
          <w:szCs w:val="21"/>
          <w:lang w:val="es-ES"/>
        </w:rPr>
        <w:t xml:space="preserve"> </w:t>
      </w:r>
      <w:r w:rsidRPr="00D524BC">
        <w:rPr>
          <w:rFonts w:ascii="GHEA Grapalat" w:hAnsi="GHEA Grapalat"/>
          <w:iCs/>
          <w:color w:val="000000"/>
          <w:sz w:val="21"/>
          <w:szCs w:val="21"/>
        </w:rPr>
        <w:t>է</w:t>
      </w:r>
      <w:r w:rsidRPr="00D524BC">
        <w:rPr>
          <w:rFonts w:ascii="GHEA Grapalat" w:hAnsi="GHEA Grapalat"/>
          <w:iCs/>
          <w:color w:val="000000"/>
          <w:sz w:val="21"/>
          <w:szCs w:val="21"/>
          <w:lang w:val="es-ES"/>
        </w:rPr>
        <w:t xml:space="preserve"> </w:t>
      </w:r>
      <w:r w:rsidRPr="00D524BC">
        <w:rPr>
          <w:rFonts w:ascii="GHEA Grapalat" w:hAnsi="GHEA Grapalat"/>
          <w:iCs/>
          <w:color w:val="000000"/>
          <w:sz w:val="21"/>
          <w:szCs w:val="21"/>
        </w:rPr>
        <w:t>հետևյալ</w:t>
      </w:r>
      <w:r w:rsidRPr="00D524BC">
        <w:rPr>
          <w:rFonts w:ascii="GHEA Grapalat" w:hAnsi="GHEA Grapalat"/>
          <w:iCs/>
          <w:color w:val="000000"/>
          <w:sz w:val="21"/>
          <w:szCs w:val="21"/>
          <w:lang w:val="es-ES"/>
        </w:rPr>
        <w:t xml:space="preserve"> </w:t>
      </w:r>
      <w:r w:rsidRPr="00D524BC">
        <w:rPr>
          <w:rFonts w:ascii="GHEA Grapalat" w:hAnsi="GHEA Grapalat"/>
          <w:iCs/>
          <w:color w:val="000000"/>
          <w:sz w:val="21"/>
          <w:szCs w:val="21"/>
        </w:rPr>
        <w:t>ապրանքները՝</w:t>
      </w:r>
    </w:p>
    <w:p w:rsidR="006E5207" w:rsidRPr="00D524BC"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6E5207" w:rsidRPr="00D524BC"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D524BC">
              <w:rPr>
                <w:rFonts w:ascii="GHEA Grapalat" w:hAnsi="GHEA Grapalat" w:cs="Sylfaen"/>
                <w:sz w:val="18"/>
                <w:szCs w:val="18"/>
              </w:rPr>
              <w:t>Մատակարարված</w:t>
            </w:r>
            <w:r w:rsidRPr="00D524BC">
              <w:rPr>
                <w:rFonts w:ascii="GHEA Grapalat" w:hAnsi="GHEA Grapalat" w:cs="Courier New"/>
                <w:sz w:val="18"/>
                <w:szCs w:val="18"/>
              </w:rPr>
              <w:t xml:space="preserve"> </w:t>
            </w:r>
            <w:r w:rsidRPr="00D524BC">
              <w:rPr>
                <w:rFonts w:ascii="GHEA Grapalat" w:hAnsi="GHEA Grapalat" w:cs="Sylfaen"/>
                <w:sz w:val="18"/>
                <w:szCs w:val="18"/>
              </w:rPr>
              <w:t>ապրանքների</w:t>
            </w:r>
          </w:p>
        </w:tc>
      </w:tr>
      <w:tr w:rsidR="006E5207" w:rsidRPr="00D524BC"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Վճարման ժամկետը /ըստ վճարման ժամանակացույցի/</w:t>
            </w:r>
          </w:p>
        </w:tc>
      </w:tr>
      <w:tr w:rsidR="006E5207" w:rsidRPr="00D524BC"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pStyle w:val="a5"/>
              <w:spacing w:before="0" w:beforeAutospacing="0" w:after="0" w:afterAutospacing="0"/>
              <w:jc w:val="center"/>
              <w:rPr>
                <w:rFonts w:ascii="GHEA Grapalat" w:hAnsi="GHEA Grapalat"/>
                <w:sz w:val="18"/>
                <w:szCs w:val="18"/>
              </w:rPr>
            </w:pPr>
            <w:r w:rsidRPr="00D524BC">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Pr="00D524BC" w:rsidRDefault="006E5207">
            <w:pPr>
              <w:rPr>
                <w:rFonts w:ascii="GHEA Grapalat" w:hAnsi="GHEA Grapalat"/>
                <w:sz w:val="18"/>
                <w:szCs w:val="18"/>
              </w:rPr>
            </w:pPr>
          </w:p>
        </w:tc>
      </w:tr>
      <w:tr w:rsidR="006E5207" w:rsidRPr="00D524BC"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Pr="00D524BC" w:rsidRDefault="006E5207">
            <w:pPr>
              <w:pStyle w:val="a5"/>
              <w:spacing w:before="0" w:beforeAutospacing="0" w:after="0" w:afterAutospacing="0"/>
              <w:jc w:val="center"/>
              <w:rPr>
                <w:rFonts w:ascii="GHEA Grapalat" w:hAnsi="GHEA Grapalat"/>
                <w:sz w:val="18"/>
                <w:szCs w:val="18"/>
              </w:rPr>
            </w:pPr>
          </w:p>
        </w:tc>
      </w:tr>
      <w:tr w:rsidR="006E5207" w:rsidRPr="00D524BC"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Pr="00D524BC" w:rsidRDefault="006E5207">
            <w:pPr>
              <w:pStyle w:val="a5"/>
              <w:spacing w:before="0" w:beforeAutospacing="0" w:after="0" w:afterAutospacing="0"/>
              <w:jc w:val="center"/>
              <w:rPr>
                <w:rFonts w:ascii="GHEA Grapalat" w:hAnsi="GHEA Grapalat"/>
              </w:rPr>
            </w:pPr>
          </w:p>
        </w:tc>
      </w:tr>
    </w:tbl>
    <w:p w:rsidR="006E5207" w:rsidRPr="00D524BC" w:rsidRDefault="006E5207" w:rsidP="006E5207">
      <w:pPr>
        <w:ind w:firstLine="375"/>
        <w:jc w:val="both"/>
        <w:rPr>
          <w:rFonts w:ascii="Arial" w:hAnsi="Arial" w:cs="Arial"/>
          <w:iCs/>
          <w:color w:val="000000"/>
          <w:sz w:val="21"/>
          <w:szCs w:val="21"/>
          <w:lang w:val="es-ES"/>
        </w:rPr>
      </w:pPr>
      <w:r w:rsidRPr="00D524BC">
        <w:rPr>
          <w:rFonts w:ascii="Arial" w:hAnsi="Arial" w:cs="Arial"/>
          <w:iCs/>
          <w:color w:val="000000"/>
          <w:sz w:val="21"/>
          <w:szCs w:val="21"/>
          <w:lang w:val="es-ES"/>
        </w:rPr>
        <w:t> </w:t>
      </w:r>
    </w:p>
    <w:p w:rsidR="006E5207" w:rsidRPr="00D524BC" w:rsidRDefault="006E5207" w:rsidP="006E5207">
      <w:pPr>
        <w:ind w:firstLine="375"/>
        <w:jc w:val="both"/>
        <w:rPr>
          <w:rFonts w:ascii="GHEA Grapalat" w:hAnsi="GHEA Grapalat"/>
          <w:iCs/>
          <w:snapToGrid w:val="0"/>
          <w:color w:val="000000"/>
          <w:sz w:val="21"/>
          <w:szCs w:val="21"/>
          <w:lang w:val="es-ES"/>
        </w:rPr>
      </w:pPr>
      <w:r w:rsidRPr="00D524BC">
        <w:rPr>
          <w:rFonts w:ascii="Arial" w:hAnsi="Arial" w:cs="Arial"/>
          <w:iCs/>
          <w:color w:val="000000"/>
          <w:sz w:val="21"/>
          <w:szCs w:val="21"/>
          <w:lang w:val="es-ES"/>
        </w:rPr>
        <w:t> </w:t>
      </w:r>
      <w:r w:rsidRPr="00D524BC">
        <w:rPr>
          <w:rFonts w:ascii="GHEA Grapalat" w:hAnsi="GHEA Grapalat"/>
          <w:iCs/>
          <w:snapToGrid w:val="0"/>
          <w:color w:val="000000"/>
          <w:sz w:val="21"/>
          <w:szCs w:val="21"/>
          <w:lang w:val="hy-AM"/>
        </w:rPr>
        <w:t xml:space="preserve">Սույն </w:t>
      </w:r>
      <w:r w:rsidRPr="00D524BC">
        <w:rPr>
          <w:rFonts w:ascii="GHEA Grapalat" w:hAnsi="GHEA Grapalat"/>
          <w:iCs/>
          <w:snapToGrid w:val="0"/>
          <w:color w:val="000000"/>
          <w:sz w:val="21"/>
          <w:szCs w:val="21"/>
        </w:rPr>
        <w:t>արձանագրության</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rPr>
        <w:t>երկկողմ</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lang w:val="hy-AM"/>
        </w:rPr>
        <w:t>հաստատման համար հիմք հանդիսացած</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rPr>
        <w:t>հաշիվ</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rPr>
        <w:t>ապրանքագիրը</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rPr>
        <w:t>և</w:t>
      </w:r>
      <w:r w:rsidRPr="00D524BC">
        <w:rPr>
          <w:rFonts w:ascii="GHEA Grapalat" w:hAnsi="GHEA Grapalat"/>
          <w:iCs/>
          <w:snapToGrid w:val="0"/>
          <w:color w:val="000000"/>
          <w:sz w:val="21"/>
          <w:szCs w:val="21"/>
          <w:lang w:val="es-ES"/>
        </w:rPr>
        <w:t xml:space="preserve"> </w:t>
      </w:r>
      <w:r w:rsidRPr="00D524BC">
        <w:rPr>
          <w:rFonts w:ascii="GHEA Grapalat" w:hAnsi="GHEA Grapalat"/>
          <w:iCs/>
          <w:snapToGrid w:val="0"/>
          <w:color w:val="000000"/>
          <w:sz w:val="21"/>
          <w:szCs w:val="21"/>
          <w:lang w:val="hy-AM"/>
        </w:rPr>
        <w:t xml:space="preserve">դրական </w:t>
      </w:r>
      <w:r w:rsidRPr="00D524BC">
        <w:rPr>
          <w:rFonts w:ascii="GHEA Grapalat" w:hAnsi="GHEA Grapalat"/>
          <w:color w:val="000000"/>
          <w:sz w:val="21"/>
          <w:szCs w:val="21"/>
          <w:lang w:val="es-ES"/>
        </w:rPr>
        <w:t>եզրակացությունը</w:t>
      </w:r>
      <w:r w:rsidRPr="00D524B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Pr="00D524BC" w:rsidRDefault="006E5207" w:rsidP="006E5207">
      <w:pPr>
        <w:ind w:firstLine="375"/>
        <w:jc w:val="both"/>
        <w:rPr>
          <w:rFonts w:ascii="GHEA Grapalat" w:hAnsi="GHEA Grapalat"/>
          <w:iCs/>
          <w:snapToGrid w:val="0"/>
          <w:color w:val="000000"/>
          <w:sz w:val="21"/>
          <w:szCs w:val="21"/>
          <w:lang w:val="es-ES"/>
        </w:rPr>
      </w:pPr>
    </w:p>
    <w:p w:rsidR="006E5207" w:rsidRPr="00D524BC" w:rsidRDefault="006E5207" w:rsidP="006E5207">
      <w:pPr>
        <w:ind w:firstLine="375"/>
        <w:jc w:val="both"/>
        <w:rPr>
          <w:rFonts w:ascii="GHEA Grapalat" w:hAnsi="GHEA Grapalat"/>
          <w:iCs/>
          <w:snapToGrid w:val="0"/>
          <w:color w:val="000000"/>
          <w:sz w:val="2"/>
          <w:szCs w:val="21"/>
          <w:lang w:val="es-ES"/>
        </w:rPr>
      </w:pPr>
    </w:p>
    <w:p w:rsidR="006E5207" w:rsidRPr="00D524BC" w:rsidRDefault="006E5207" w:rsidP="006E5207">
      <w:pPr>
        <w:ind w:firstLine="375"/>
        <w:rPr>
          <w:rFonts w:ascii="GHEA Grapalat" w:hAnsi="GHEA Grapalat"/>
          <w:iCs/>
          <w:snapToGrid w:val="0"/>
          <w:color w:val="000000"/>
          <w:sz w:val="2"/>
          <w:szCs w:val="21"/>
          <w:lang w:val="es-ES"/>
        </w:rPr>
      </w:pPr>
      <w:r w:rsidRPr="00D524BC">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6E5207" w:rsidRPr="00D524BC" w:rsidTr="006E5207">
        <w:trPr>
          <w:trHeight w:val="266"/>
          <w:tblCellSpacing w:w="7" w:type="dxa"/>
          <w:jc w:val="center"/>
        </w:trPr>
        <w:tc>
          <w:tcPr>
            <w:tcW w:w="0" w:type="auto"/>
            <w:vAlign w:val="center"/>
            <w:hideMark/>
          </w:tcPr>
          <w:p w:rsidR="006E5207" w:rsidRPr="00D524BC" w:rsidRDefault="006E5207">
            <w:pPr>
              <w:jc w:val="center"/>
              <w:rPr>
                <w:rFonts w:ascii="GHEA Grapalat" w:hAnsi="GHEA Grapalat"/>
                <w:iCs/>
                <w:color w:val="000000"/>
                <w:sz w:val="21"/>
                <w:szCs w:val="21"/>
              </w:rPr>
            </w:pPr>
            <w:r w:rsidRPr="00D524BC">
              <w:rPr>
                <w:rFonts w:ascii="GHEA Grapalat" w:hAnsi="GHEA Grapalat"/>
                <w:iCs/>
                <w:color w:val="000000"/>
                <w:sz w:val="21"/>
                <w:szCs w:val="21"/>
              </w:rPr>
              <w:t xml:space="preserve">Ապրանքը հանձնեց </w:t>
            </w:r>
          </w:p>
        </w:tc>
        <w:tc>
          <w:tcPr>
            <w:tcW w:w="0" w:type="auto"/>
            <w:vAlign w:val="center"/>
            <w:hideMark/>
          </w:tcPr>
          <w:p w:rsidR="006E5207" w:rsidRPr="00D524BC" w:rsidRDefault="006E5207">
            <w:pPr>
              <w:jc w:val="center"/>
              <w:rPr>
                <w:rFonts w:ascii="GHEA Grapalat" w:hAnsi="GHEA Grapalat"/>
                <w:iCs/>
                <w:color w:val="000000"/>
                <w:sz w:val="21"/>
                <w:szCs w:val="21"/>
              </w:rPr>
            </w:pPr>
            <w:r w:rsidRPr="00D524BC">
              <w:rPr>
                <w:rFonts w:ascii="GHEA Grapalat" w:hAnsi="GHEA Grapalat"/>
                <w:iCs/>
                <w:color w:val="000000"/>
                <w:sz w:val="21"/>
                <w:szCs w:val="21"/>
              </w:rPr>
              <w:t>Ապրանքը ընդունեց</w:t>
            </w:r>
          </w:p>
        </w:tc>
      </w:tr>
      <w:tr w:rsidR="006E5207" w:rsidRPr="00D524BC" w:rsidTr="006E5207">
        <w:trPr>
          <w:trHeight w:val="473"/>
          <w:tblCellSpacing w:w="7" w:type="dxa"/>
          <w:jc w:val="center"/>
        </w:trPr>
        <w:tc>
          <w:tcPr>
            <w:tcW w:w="0" w:type="auto"/>
            <w:vAlign w:val="center"/>
            <w:hideMark/>
          </w:tcPr>
          <w:p w:rsidR="006E5207" w:rsidRPr="00D524BC" w:rsidRDefault="006E5207">
            <w:pPr>
              <w:jc w:val="center"/>
              <w:rPr>
                <w:rFonts w:ascii="GHEA Grapalat" w:hAnsi="GHEA Grapalat"/>
                <w:iCs/>
                <w:sz w:val="21"/>
                <w:szCs w:val="21"/>
              </w:rPr>
            </w:pPr>
            <w:r w:rsidRPr="00D524BC">
              <w:rPr>
                <w:rFonts w:ascii="GHEA Grapalat" w:hAnsi="GHEA Grapalat"/>
                <w:iCs/>
                <w:sz w:val="21"/>
                <w:szCs w:val="21"/>
              </w:rPr>
              <w:t xml:space="preserve">___________________________ </w:t>
            </w:r>
          </w:p>
          <w:p w:rsidR="006E5207" w:rsidRPr="00D524BC" w:rsidRDefault="006E5207">
            <w:pPr>
              <w:jc w:val="center"/>
              <w:rPr>
                <w:rFonts w:ascii="GHEA Grapalat" w:hAnsi="GHEA Grapalat"/>
                <w:iCs/>
                <w:sz w:val="21"/>
                <w:szCs w:val="21"/>
              </w:rPr>
            </w:pPr>
            <w:r w:rsidRPr="00D524BC">
              <w:rPr>
                <w:rFonts w:ascii="GHEA Grapalat" w:hAnsi="GHEA Grapalat"/>
                <w:iCs/>
                <w:sz w:val="15"/>
                <w:szCs w:val="15"/>
              </w:rPr>
              <w:t xml:space="preserve">ստորագրություն </w:t>
            </w:r>
          </w:p>
        </w:tc>
        <w:tc>
          <w:tcPr>
            <w:tcW w:w="0" w:type="auto"/>
            <w:vAlign w:val="center"/>
            <w:hideMark/>
          </w:tcPr>
          <w:p w:rsidR="006E5207" w:rsidRPr="00D524BC" w:rsidRDefault="006E5207">
            <w:pPr>
              <w:jc w:val="center"/>
              <w:rPr>
                <w:rFonts w:ascii="GHEA Grapalat" w:hAnsi="GHEA Grapalat"/>
                <w:iCs/>
                <w:sz w:val="21"/>
                <w:szCs w:val="21"/>
              </w:rPr>
            </w:pPr>
            <w:r w:rsidRPr="00D524BC">
              <w:rPr>
                <w:rFonts w:ascii="GHEA Grapalat" w:hAnsi="GHEA Grapalat"/>
                <w:iCs/>
                <w:sz w:val="21"/>
                <w:szCs w:val="21"/>
              </w:rPr>
              <w:t>___________________________</w:t>
            </w:r>
          </w:p>
          <w:p w:rsidR="006E5207" w:rsidRPr="00D524BC" w:rsidRDefault="006E5207">
            <w:pPr>
              <w:jc w:val="center"/>
              <w:rPr>
                <w:rFonts w:ascii="GHEA Grapalat" w:hAnsi="GHEA Grapalat"/>
                <w:iCs/>
                <w:sz w:val="21"/>
                <w:szCs w:val="21"/>
              </w:rPr>
            </w:pPr>
            <w:r w:rsidRPr="00D524BC">
              <w:rPr>
                <w:rFonts w:ascii="GHEA Grapalat" w:hAnsi="GHEA Grapalat"/>
                <w:iCs/>
                <w:sz w:val="15"/>
                <w:szCs w:val="15"/>
              </w:rPr>
              <w:t xml:space="preserve">ստորագրություն </w:t>
            </w:r>
          </w:p>
        </w:tc>
      </w:tr>
      <w:tr w:rsidR="006E5207" w:rsidRPr="00D524BC" w:rsidTr="006E5207">
        <w:trPr>
          <w:trHeight w:val="503"/>
          <w:tblCellSpacing w:w="7" w:type="dxa"/>
          <w:jc w:val="center"/>
        </w:trPr>
        <w:tc>
          <w:tcPr>
            <w:tcW w:w="0" w:type="auto"/>
            <w:vAlign w:val="center"/>
            <w:hideMark/>
          </w:tcPr>
          <w:p w:rsidR="006E5207" w:rsidRPr="00D524BC" w:rsidRDefault="006E5207">
            <w:pPr>
              <w:jc w:val="center"/>
              <w:rPr>
                <w:rFonts w:ascii="GHEA Grapalat" w:hAnsi="GHEA Grapalat"/>
                <w:iCs/>
                <w:sz w:val="21"/>
                <w:szCs w:val="21"/>
              </w:rPr>
            </w:pPr>
            <w:r w:rsidRPr="00D524BC">
              <w:rPr>
                <w:rFonts w:ascii="GHEA Grapalat" w:hAnsi="GHEA Grapalat"/>
                <w:iCs/>
                <w:sz w:val="21"/>
                <w:szCs w:val="21"/>
              </w:rPr>
              <w:t xml:space="preserve">___________________________ </w:t>
            </w:r>
          </w:p>
          <w:p w:rsidR="006E5207" w:rsidRPr="00D524BC" w:rsidRDefault="006E5207">
            <w:pPr>
              <w:jc w:val="center"/>
              <w:rPr>
                <w:rFonts w:ascii="GHEA Grapalat" w:hAnsi="GHEA Grapalat"/>
                <w:iCs/>
                <w:sz w:val="21"/>
                <w:szCs w:val="21"/>
              </w:rPr>
            </w:pPr>
            <w:r w:rsidRPr="00D524BC">
              <w:rPr>
                <w:rFonts w:ascii="GHEA Grapalat" w:hAnsi="GHEA Grapalat"/>
                <w:iCs/>
                <w:sz w:val="15"/>
                <w:szCs w:val="15"/>
              </w:rPr>
              <w:t>ազգանուն, անուն</w:t>
            </w:r>
          </w:p>
        </w:tc>
        <w:tc>
          <w:tcPr>
            <w:tcW w:w="0" w:type="auto"/>
            <w:vAlign w:val="center"/>
            <w:hideMark/>
          </w:tcPr>
          <w:p w:rsidR="006E5207" w:rsidRPr="00D524BC" w:rsidRDefault="006E5207">
            <w:pPr>
              <w:jc w:val="center"/>
              <w:rPr>
                <w:rFonts w:ascii="GHEA Grapalat" w:hAnsi="GHEA Grapalat"/>
                <w:iCs/>
                <w:sz w:val="21"/>
                <w:szCs w:val="21"/>
              </w:rPr>
            </w:pPr>
            <w:r w:rsidRPr="00D524BC">
              <w:rPr>
                <w:rFonts w:ascii="GHEA Grapalat" w:hAnsi="GHEA Grapalat"/>
                <w:iCs/>
                <w:sz w:val="21"/>
                <w:szCs w:val="21"/>
              </w:rPr>
              <w:t>___________________________</w:t>
            </w:r>
          </w:p>
          <w:p w:rsidR="006E5207" w:rsidRPr="00D524BC" w:rsidRDefault="006E5207">
            <w:pPr>
              <w:jc w:val="center"/>
              <w:rPr>
                <w:rFonts w:ascii="GHEA Grapalat" w:hAnsi="GHEA Grapalat"/>
                <w:iCs/>
                <w:sz w:val="21"/>
                <w:szCs w:val="21"/>
              </w:rPr>
            </w:pPr>
            <w:r w:rsidRPr="00D524BC">
              <w:rPr>
                <w:rFonts w:ascii="GHEA Grapalat" w:hAnsi="GHEA Grapalat"/>
                <w:iCs/>
                <w:sz w:val="15"/>
                <w:szCs w:val="15"/>
              </w:rPr>
              <w:t>ազգանուն, անուն</w:t>
            </w:r>
          </w:p>
        </w:tc>
      </w:tr>
      <w:tr w:rsidR="006E5207" w:rsidRPr="00D524BC" w:rsidTr="006E5207">
        <w:trPr>
          <w:trHeight w:val="281"/>
          <w:tblCellSpacing w:w="7" w:type="dxa"/>
          <w:jc w:val="center"/>
        </w:trPr>
        <w:tc>
          <w:tcPr>
            <w:tcW w:w="0" w:type="auto"/>
            <w:vAlign w:val="center"/>
            <w:hideMark/>
          </w:tcPr>
          <w:p w:rsidR="006E5207" w:rsidRPr="00D524BC" w:rsidRDefault="006E5207">
            <w:pPr>
              <w:rPr>
                <w:rFonts w:ascii="GHEA Grapalat" w:hAnsi="GHEA Grapalat"/>
                <w:iCs/>
                <w:color w:val="000000"/>
                <w:sz w:val="21"/>
                <w:szCs w:val="21"/>
              </w:rPr>
            </w:pPr>
            <w:r w:rsidRPr="00D524BC">
              <w:rPr>
                <w:rFonts w:ascii="GHEA Grapalat" w:hAnsi="GHEA Grapalat"/>
                <w:iCs/>
                <w:color w:val="000000"/>
                <w:sz w:val="21"/>
                <w:szCs w:val="21"/>
              </w:rPr>
              <w:t xml:space="preserve">                              Կ.Տ.</w:t>
            </w:r>
            <w:r w:rsidRPr="00D524BC">
              <w:rPr>
                <w:rFonts w:ascii="Arial" w:hAnsi="Arial" w:cs="Arial"/>
                <w:iCs/>
                <w:color w:val="000000"/>
                <w:sz w:val="21"/>
                <w:szCs w:val="21"/>
              </w:rPr>
              <w:t xml:space="preserve">                                                                                 </w:t>
            </w:r>
          </w:p>
        </w:tc>
        <w:tc>
          <w:tcPr>
            <w:tcW w:w="0" w:type="auto"/>
            <w:vAlign w:val="center"/>
            <w:hideMark/>
          </w:tcPr>
          <w:p w:rsidR="006E5207" w:rsidRPr="00D524BC" w:rsidRDefault="006E5207">
            <w:pPr>
              <w:rPr>
                <w:rFonts w:ascii="GHEA Grapalat" w:hAnsi="GHEA Grapalat"/>
                <w:iCs/>
                <w:color w:val="000000"/>
                <w:sz w:val="21"/>
                <w:szCs w:val="21"/>
              </w:rPr>
            </w:pPr>
            <w:r w:rsidRPr="00D524BC">
              <w:rPr>
                <w:rFonts w:ascii="Arial" w:hAnsi="Arial" w:cs="Arial"/>
                <w:iCs/>
                <w:color w:val="000000"/>
                <w:sz w:val="21"/>
                <w:szCs w:val="21"/>
              </w:rPr>
              <w:t xml:space="preserve">                                     </w:t>
            </w:r>
            <w:r w:rsidRPr="00D524BC">
              <w:rPr>
                <w:rFonts w:ascii="GHEA Grapalat" w:hAnsi="GHEA Grapalat"/>
                <w:iCs/>
                <w:color w:val="000000"/>
                <w:sz w:val="21"/>
                <w:szCs w:val="21"/>
              </w:rPr>
              <w:t>Կ.Տ.</w:t>
            </w:r>
          </w:p>
        </w:tc>
      </w:tr>
    </w:tbl>
    <w:p w:rsidR="006E5207" w:rsidRPr="00D524BC" w:rsidRDefault="006E5207" w:rsidP="006E5207">
      <w:pPr>
        <w:ind w:left="-142" w:firstLine="142"/>
        <w:jc w:val="center"/>
        <w:rPr>
          <w:rFonts w:ascii="GHEA Grapalat" w:hAnsi="GHEA Grapalat" w:cs="Sylfaen"/>
          <w:b/>
        </w:rPr>
      </w:pPr>
    </w:p>
    <w:p w:rsidR="006E5207" w:rsidRPr="00D524BC" w:rsidRDefault="006E5207" w:rsidP="006E5207">
      <w:pPr>
        <w:ind w:left="-142" w:firstLine="142"/>
        <w:jc w:val="center"/>
        <w:rPr>
          <w:rFonts w:ascii="GHEA Grapalat" w:hAnsi="GHEA Grapalat" w:cs="Sylfaen"/>
          <w:b/>
        </w:rPr>
      </w:pPr>
    </w:p>
    <w:p w:rsidR="006E5207" w:rsidRPr="00D524BC" w:rsidRDefault="006E5207" w:rsidP="006E5207">
      <w:pPr>
        <w:ind w:left="-142" w:firstLine="142"/>
        <w:jc w:val="center"/>
        <w:rPr>
          <w:rFonts w:ascii="GHEA Grapalat" w:hAnsi="GHEA Grapalat" w:cs="Sylfaen"/>
          <w:b/>
        </w:rPr>
      </w:pPr>
    </w:p>
    <w:p w:rsidR="006E5207" w:rsidRPr="00D524BC" w:rsidRDefault="006E5207" w:rsidP="006E5207">
      <w:pPr>
        <w:jc w:val="right"/>
        <w:rPr>
          <w:rFonts w:ascii="GHEA Grapalat" w:hAnsi="GHEA Grapalat" w:cs="Sylfaen"/>
          <w:i/>
          <w:sz w:val="20"/>
          <w:lang w:val="pt-BR"/>
        </w:rPr>
      </w:pPr>
    </w:p>
    <w:p w:rsidR="006E5207" w:rsidRPr="00D524BC" w:rsidRDefault="006E5207" w:rsidP="006E5207">
      <w:pPr>
        <w:jc w:val="right"/>
        <w:rPr>
          <w:rFonts w:ascii="GHEA Grapalat" w:hAnsi="GHEA Grapalat" w:cs="Sylfaen"/>
          <w:i/>
          <w:sz w:val="20"/>
          <w:lang w:val="pt-BR"/>
        </w:rPr>
      </w:pPr>
      <w:r w:rsidRPr="00D524BC">
        <w:rPr>
          <w:rFonts w:ascii="GHEA Grapalat" w:hAnsi="GHEA Grapalat" w:cs="Sylfaen"/>
          <w:i/>
          <w:sz w:val="20"/>
          <w:lang w:val="pt-BR"/>
        </w:rPr>
        <w:t>Հավելված 3.1</w:t>
      </w:r>
    </w:p>
    <w:p w:rsidR="006E5207" w:rsidRPr="00D524BC" w:rsidRDefault="006E5207" w:rsidP="006E5207">
      <w:pPr>
        <w:jc w:val="right"/>
        <w:rPr>
          <w:rFonts w:ascii="GHEA Grapalat" w:hAnsi="GHEA Grapalat" w:cs="Sylfaen"/>
          <w:i/>
          <w:sz w:val="20"/>
          <w:lang w:val="pt-BR"/>
        </w:rPr>
      </w:pPr>
      <w:r w:rsidRPr="00D524BC">
        <w:rPr>
          <w:rFonts w:ascii="GHEA Grapalat" w:hAnsi="GHEA Grapalat" w:cs="Sylfaen"/>
          <w:i/>
          <w:sz w:val="20"/>
          <w:lang w:val="pt-BR"/>
        </w:rPr>
        <w:t xml:space="preserve">«         »              20  թ. կնքված </w:t>
      </w:r>
    </w:p>
    <w:p w:rsidR="006E5207" w:rsidRPr="00D524BC" w:rsidRDefault="006E5207" w:rsidP="006E5207">
      <w:pPr>
        <w:jc w:val="right"/>
        <w:rPr>
          <w:rFonts w:ascii="GHEA Grapalat" w:hAnsi="GHEA Grapalat" w:cs="Sylfaen"/>
          <w:i/>
          <w:sz w:val="20"/>
          <w:lang w:val="pt-BR"/>
        </w:rPr>
      </w:pPr>
      <w:r w:rsidRPr="00D524BC">
        <w:rPr>
          <w:rFonts w:ascii="GHEA Grapalat" w:hAnsi="GHEA Grapalat" w:cs="Sylfaen"/>
          <w:i/>
          <w:sz w:val="20"/>
          <w:lang w:val="pt-BR"/>
        </w:rPr>
        <w:t xml:space="preserve">                      ծածկագրով պայմանագրի</w:t>
      </w:r>
    </w:p>
    <w:p w:rsidR="006E5207" w:rsidRPr="00D524BC" w:rsidRDefault="006E5207" w:rsidP="006E5207">
      <w:pPr>
        <w:tabs>
          <w:tab w:val="left" w:pos="360"/>
          <w:tab w:val="left" w:pos="540"/>
        </w:tabs>
        <w:jc w:val="center"/>
        <w:rPr>
          <w:rFonts w:ascii="Sylfaen" w:hAnsi="Sylfaen" w:cs="Sylfaen"/>
          <w:b/>
          <w:bCs/>
          <w:lang w:val="pt-BR"/>
        </w:rPr>
      </w:pPr>
    </w:p>
    <w:p w:rsidR="006E5207" w:rsidRPr="00D524BC" w:rsidRDefault="006E5207" w:rsidP="006E5207">
      <w:pPr>
        <w:tabs>
          <w:tab w:val="left" w:pos="360"/>
          <w:tab w:val="left" w:pos="540"/>
        </w:tabs>
        <w:jc w:val="center"/>
        <w:rPr>
          <w:rFonts w:ascii="Sylfaen" w:hAnsi="Sylfaen" w:cs="Sylfaen"/>
          <w:b/>
          <w:bCs/>
          <w:lang w:val="pt-BR"/>
        </w:rPr>
      </w:pPr>
    </w:p>
    <w:p w:rsidR="006E5207" w:rsidRPr="00D524BC" w:rsidRDefault="006E5207" w:rsidP="006E5207">
      <w:pPr>
        <w:ind w:left="-142" w:firstLine="142"/>
        <w:jc w:val="center"/>
        <w:rPr>
          <w:rFonts w:ascii="GHEA Grapalat" w:hAnsi="GHEA Grapalat" w:cs="Sylfaen"/>
          <w:lang w:val="pt-BR"/>
        </w:rPr>
      </w:pPr>
    </w:p>
    <w:p w:rsidR="006E5207" w:rsidRPr="00D524BC" w:rsidRDefault="006E5207" w:rsidP="006E5207">
      <w:pPr>
        <w:jc w:val="center"/>
        <w:rPr>
          <w:rFonts w:ascii="GHEA Grapalat" w:hAnsi="GHEA Grapalat" w:cs="Sylfaen"/>
          <w:bCs/>
          <w:sz w:val="18"/>
          <w:szCs w:val="18"/>
          <w:lang w:val="pt-BR"/>
        </w:rPr>
      </w:pPr>
      <w:r w:rsidRPr="00D524BC">
        <w:rPr>
          <w:rFonts w:ascii="GHEA Grapalat" w:hAnsi="GHEA Grapalat" w:cs="Sylfaen"/>
          <w:bCs/>
          <w:sz w:val="18"/>
          <w:szCs w:val="18"/>
        </w:rPr>
        <w:t>ԱԿՏ</w:t>
      </w:r>
      <w:r w:rsidRPr="00D524BC">
        <w:rPr>
          <w:rFonts w:ascii="GHEA Grapalat" w:hAnsi="GHEA Grapalat" w:cs="Sylfaen"/>
          <w:bCs/>
          <w:sz w:val="18"/>
          <w:szCs w:val="18"/>
          <w:lang w:val="pt-BR"/>
        </w:rPr>
        <w:t xml:space="preserve">    N </w:t>
      </w:r>
      <w:r w:rsidRPr="00D524BC">
        <w:rPr>
          <w:rFonts w:ascii="GHEA Grapalat" w:hAnsi="GHEA Grapalat" w:cs="Sylfaen"/>
          <w:bCs/>
          <w:sz w:val="18"/>
          <w:szCs w:val="18"/>
          <w:u w:val="single"/>
          <w:lang w:val="pt-BR"/>
        </w:rPr>
        <w:tab/>
      </w:r>
      <w:r w:rsidRPr="00D524BC">
        <w:rPr>
          <w:rFonts w:ascii="GHEA Grapalat" w:hAnsi="GHEA Grapalat" w:cs="Sylfaen"/>
          <w:bCs/>
          <w:sz w:val="18"/>
          <w:szCs w:val="18"/>
          <w:lang w:val="pt-BR"/>
        </w:rPr>
        <w:t xml:space="preserve">           </w:t>
      </w:r>
    </w:p>
    <w:p w:rsidR="006E5207" w:rsidRPr="00D524BC" w:rsidRDefault="006E5207" w:rsidP="006E5207">
      <w:pPr>
        <w:tabs>
          <w:tab w:val="left" w:pos="360"/>
          <w:tab w:val="left" w:pos="540"/>
          <w:tab w:val="left" w:pos="2250"/>
        </w:tabs>
        <w:jc w:val="center"/>
        <w:rPr>
          <w:rFonts w:ascii="GHEA Grapalat" w:hAnsi="GHEA Grapalat" w:cs="Sylfaen"/>
          <w:bCs/>
          <w:sz w:val="18"/>
          <w:szCs w:val="18"/>
          <w:lang w:val="pt-BR"/>
        </w:rPr>
      </w:pPr>
      <w:r w:rsidRPr="00D524BC">
        <w:rPr>
          <w:rFonts w:ascii="GHEA Grapalat" w:hAnsi="GHEA Grapalat" w:cs="Sylfaen"/>
          <w:bCs/>
          <w:sz w:val="18"/>
          <w:szCs w:val="18"/>
        </w:rPr>
        <w:t>պայմանագրի</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արդյունքը</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Գնորդին</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հանձնելու</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փաստը</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ֆիքսելու</w:t>
      </w:r>
      <w:r w:rsidRPr="00D524BC">
        <w:rPr>
          <w:rFonts w:ascii="GHEA Grapalat" w:hAnsi="GHEA Grapalat" w:cs="Sylfaen"/>
          <w:bCs/>
          <w:sz w:val="18"/>
          <w:szCs w:val="18"/>
          <w:lang w:val="pt-BR"/>
        </w:rPr>
        <w:t xml:space="preserve"> </w:t>
      </w:r>
      <w:r w:rsidRPr="00D524BC">
        <w:rPr>
          <w:rFonts w:ascii="GHEA Grapalat" w:hAnsi="GHEA Grapalat" w:cs="Sylfaen"/>
          <w:bCs/>
          <w:sz w:val="18"/>
          <w:szCs w:val="18"/>
        </w:rPr>
        <w:t>վերաբերյալ</w:t>
      </w:r>
      <w:r w:rsidRPr="00D524BC">
        <w:rPr>
          <w:rFonts w:ascii="GHEA Grapalat" w:hAnsi="GHEA Grapalat" w:cs="Sylfaen"/>
          <w:bCs/>
          <w:sz w:val="18"/>
          <w:szCs w:val="18"/>
          <w:lang w:val="pt-BR"/>
        </w:rPr>
        <w:t xml:space="preserve">                                                                                                                               </w:t>
      </w:r>
    </w:p>
    <w:p w:rsidR="006E5207" w:rsidRPr="00D524BC" w:rsidRDefault="006E5207" w:rsidP="006E5207">
      <w:pPr>
        <w:jc w:val="center"/>
        <w:rPr>
          <w:rFonts w:ascii="GHEA Grapalat" w:hAnsi="GHEA Grapalat" w:cs="Sylfaen"/>
          <w:b/>
          <w:bCs/>
          <w:sz w:val="18"/>
          <w:szCs w:val="18"/>
          <w:lang w:val="pt-BR"/>
        </w:rPr>
      </w:pPr>
      <w:r w:rsidRPr="00D524BC">
        <w:rPr>
          <w:rFonts w:ascii="GHEA Grapalat" w:hAnsi="GHEA Grapalat" w:cs="Sylfaen"/>
          <w:bCs/>
          <w:sz w:val="18"/>
          <w:szCs w:val="18"/>
          <w:lang w:val="pt-BR"/>
        </w:rPr>
        <w:t xml:space="preserve">                                                                                                                        </w:t>
      </w:r>
    </w:p>
    <w:p w:rsidR="006E5207" w:rsidRPr="00D524BC" w:rsidRDefault="006E5207" w:rsidP="006E5207">
      <w:pPr>
        <w:tabs>
          <w:tab w:val="left" w:pos="360"/>
          <w:tab w:val="left" w:pos="540"/>
        </w:tabs>
        <w:rPr>
          <w:rFonts w:ascii="GHEA Grapalat" w:hAnsi="GHEA Grapalat" w:cs="Sylfaen"/>
          <w:sz w:val="18"/>
          <w:szCs w:val="22"/>
          <w:lang w:val="pt-BR"/>
        </w:rPr>
      </w:pPr>
    </w:p>
    <w:p w:rsidR="006E5207" w:rsidRPr="00D524BC" w:rsidRDefault="006E5207" w:rsidP="006E5207">
      <w:pPr>
        <w:tabs>
          <w:tab w:val="left" w:pos="360"/>
          <w:tab w:val="left" w:pos="540"/>
        </w:tabs>
        <w:ind w:left="-540" w:firstLine="180"/>
        <w:jc w:val="both"/>
        <w:rPr>
          <w:rFonts w:ascii="GHEA Grapalat" w:hAnsi="GHEA Grapalat" w:cs="Sylfaen"/>
          <w:sz w:val="20"/>
          <w:lang w:val="pt-BR"/>
        </w:rPr>
      </w:pPr>
      <w:r w:rsidRPr="00D524BC">
        <w:rPr>
          <w:rFonts w:ascii="GHEA Grapalat" w:hAnsi="GHEA Grapalat" w:cs="Sylfaen"/>
          <w:sz w:val="20"/>
          <w:lang w:val="pt-BR"/>
        </w:rPr>
        <w:tab/>
      </w:r>
      <w:r w:rsidRPr="00D524BC">
        <w:rPr>
          <w:rFonts w:ascii="GHEA Grapalat" w:hAnsi="GHEA Grapalat" w:cs="Sylfaen"/>
          <w:sz w:val="20"/>
          <w:lang w:val="hy-AM"/>
        </w:rPr>
        <w:t xml:space="preserve">Սույնով </w:t>
      </w:r>
      <w:r w:rsidRPr="00D524BC">
        <w:rPr>
          <w:rFonts w:ascii="GHEA Grapalat" w:hAnsi="GHEA Grapalat" w:cs="Sylfaen"/>
          <w:sz w:val="20"/>
        </w:rPr>
        <w:t>արձանագրվում</w:t>
      </w:r>
      <w:r w:rsidRPr="00D524BC">
        <w:rPr>
          <w:rFonts w:ascii="GHEA Grapalat" w:hAnsi="GHEA Grapalat" w:cs="Sylfaen"/>
          <w:sz w:val="20"/>
          <w:lang w:val="pt-BR"/>
        </w:rPr>
        <w:t xml:space="preserve"> </w:t>
      </w:r>
      <w:r w:rsidRPr="00D524BC">
        <w:rPr>
          <w:rFonts w:ascii="GHEA Grapalat" w:hAnsi="GHEA Grapalat" w:cs="Sylfaen"/>
          <w:sz w:val="20"/>
        </w:rPr>
        <w:t>է</w:t>
      </w:r>
      <w:r w:rsidRPr="00D524BC">
        <w:rPr>
          <w:rFonts w:ascii="GHEA Grapalat" w:hAnsi="GHEA Grapalat" w:cs="Sylfaen"/>
          <w:sz w:val="20"/>
          <w:lang w:val="hy-AM"/>
        </w:rPr>
        <w:t xml:space="preserve">, որ </w:t>
      </w:r>
      <w:r w:rsidRPr="00D524BC">
        <w:rPr>
          <w:rFonts w:ascii="GHEA Grapalat" w:hAnsi="GHEA Grapalat" w:cs="Sylfaen"/>
          <w:sz w:val="20"/>
          <w:u w:val="single"/>
          <w:lang w:val="pt-BR"/>
        </w:rPr>
        <w:tab/>
      </w:r>
      <w:r w:rsidRPr="00D524BC">
        <w:rPr>
          <w:rFonts w:ascii="GHEA Grapalat" w:hAnsi="GHEA Grapalat" w:cs="Sylfaen"/>
          <w:sz w:val="20"/>
          <w:u w:val="single"/>
          <w:lang w:val="pt-BR"/>
        </w:rPr>
        <w:tab/>
        <w:t xml:space="preserve">        </w:t>
      </w:r>
      <w:r w:rsidRPr="00D524BC">
        <w:rPr>
          <w:rFonts w:ascii="GHEA Grapalat" w:hAnsi="GHEA Grapalat" w:cs="Sylfaen"/>
          <w:sz w:val="20"/>
          <w:lang w:val="pt-BR"/>
        </w:rPr>
        <w:t>-</w:t>
      </w:r>
      <w:r w:rsidRPr="00D524BC">
        <w:rPr>
          <w:rFonts w:ascii="GHEA Grapalat" w:hAnsi="GHEA Grapalat" w:cs="Sylfaen"/>
          <w:sz w:val="20"/>
        </w:rPr>
        <w:t>ի</w:t>
      </w:r>
      <w:r w:rsidRPr="00D524BC">
        <w:rPr>
          <w:rFonts w:ascii="GHEA Grapalat" w:hAnsi="GHEA Grapalat" w:cs="Sylfaen"/>
          <w:sz w:val="20"/>
          <w:lang w:val="pt-BR"/>
        </w:rPr>
        <w:t xml:space="preserve"> (</w:t>
      </w:r>
      <w:r w:rsidRPr="00D524BC">
        <w:rPr>
          <w:rFonts w:ascii="GHEA Grapalat" w:hAnsi="GHEA Grapalat" w:cs="Sylfaen"/>
          <w:sz w:val="20"/>
        </w:rPr>
        <w:t>այսուհետ</w:t>
      </w:r>
      <w:r w:rsidRPr="00D524BC">
        <w:rPr>
          <w:rFonts w:ascii="GHEA Grapalat" w:hAnsi="GHEA Grapalat" w:cs="Sylfaen"/>
          <w:sz w:val="20"/>
          <w:lang w:val="pt-BR"/>
        </w:rPr>
        <w:t xml:space="preserve">` </w:t>
      </w:r>
      <w:r w:rsidRPr="00D524BC">
        <w:rPr>
          <w:rFonts w:ascii="GHEA Grapalat" w:hAnsi="GHEA Grapalat" w:cs="Sylfaen"/>
          <w:sz w:val="20"/>
        </w:rPr>
        <w:t>Գնորդ</w:t>
      </w:r>
      <w:r w:rsidRPr="00D524BC">
        <w:rPr>
          <w:rFonts w:ascii="GHEA Grapalat" w:hAnsi="GHEA Grapalat" w:cs="Sylfaen"/>
          <w:sz w:val="20"/>
          <w:lang w:val="pt-BR"/>
        </w:rPr>
        <w:t xml:space="preserve">) </w:t>
      </w:r>
      <w:r w:rsidRPr="00D524BC">
        <w:rPr>
          <w:rFonts w:ascii="GHEA Grapalat" w:hAnsi="GHEA Grapalat" w:cs="Sylfaen"/>
          <w:sz w:val="20"/>
          <w:lang w:val="hy-AM"/>
        </w:rPr>
        <w:t xml:space="preserve">և  </w:t>
      </w:r>
      <w:r w:rsidRPr="00D524BC">
        <w:rPr>
          <w:rFonts w:ascii="GHEA Grapalat" w:hAnsi="GHEA Grapalat" w:cs="Sylfaen"/>
          <w:sz w:val="20"/>
          <w:u w:val="single"/>
          <w:lang w:val="pt-BR"/>
        </w:rPr>
        <w:tab/>
      </w:r>
      <w:r w:rsidRPr="00D524BC">
        <w:rPr>
          <w:rFonts w:ascii="GHEA Grapalat" w:hAnsi="GHEA Grapalat" w:cs="Sylfaen"/>
          <w:sz w:val="20"/>
          <w:u w:val="single"/>
          <w:lang w:val="pt-BR"/>
        </w:rPr>
        <w:tab/>
      </w:r>
      <w:r w:rsidRPr="00D524BC">
        <w:rPr>
          <w:rFonts w:ascii="GHEA Grapalat" w:hAnsi="GHEA Grapalat" w:cs="Sylfaen"/>
          <w:sz w:val="20"/>
          <w:u w:val="single"/>
          <w:lang w:val="pt-BR"/>
        </w:rPr>
        <w:tab/>
      </w:r>
      <w:r w:rsidRPr="00D524BC">
        <w:rPr>
          <w:rFonts w:ascii="GHEA Grapalat" w:hAnsi="GHEA Grapalat" w:cs="Sylfaen"/>
          <w:sz w:val="20"/>
          <w:u w:val="single"/>
          <w:lang w:val="pt-BR"/>
        </w:rPr>
        <w:tab/>
      </w:r>
    </w:p>
    <w:p w:rsidR="006E5207" w:rsidRPr="00D524BC" w:rsidRDefault="006E5207" w:rsidP="006E5207">
      <w:pPr>
        <w:tabs>
          <w:tab w:val="left" w:pos="360"/>
          <w:tab w:val="left" w:pos="540"/>
        </w:tabs>
        <w:ind w:left="-540" w:firstLine="180"/>
        <w:jc w:val="both"/>
        <w:rPr>
          <w:rFonts w:ascii="GHEA Grapalat" w:hAnsi="GHEA Grapalat" w:cs="Sylfaen"/>
          <w:sz w:val="12"/>
          <w:szCs w:val="16"/>
          <w:lang w:val="pt-BR"/>
        </w:rPr>
      </w:pPr>
      <w:r w:rsidRPr="00D524BC">
        <w:rPr>
          <w:rFonts w:ascii="GHEA Grapalat" w:hAnsi="GHEA Grapalat" w:cs="Sylfaen"/>
          <w:sz w:val="20"/>
          <w:lang w:val="pt-BR"/>
        </w:rPr>
        <w:tab/>
      </w:r>
      <w:r w:rsidRPr="00D524BC">
        <w:rPr>
          <w:rFonts w:ascii="GHEA Grapalat" w:hAnsi="GHEA Grapalat" w:cs="Sylfaen"/>
          <w:sz w:val="20"/>
          <w:lang w:val="pt-BR"/>
        </w:rPr>
        <w:tab/>
      </w:r>
      <w:r w:rsidRPr="00D524BC">
        <w:rPr>
          <w:rFonts w:ascii="GHEA Grapalat" w:hAnsi="GHEA Grapalat" w:cs="Sylfaen"/>
          <w:sz w:val="20"/>
          <w:lang w:val="pt-BR"/>
        </w:rPr>
        <w:tab/>
      </w:r>
      <w:r w:rsidRPr="00D524BC">
        <w:rPr>
          <w:rFonts w:ascii="GHEA Grapalat" w:hAnsi="GHEA Grapalat" w:cs="Sylfaen"/>
          <w:sz w:val="20"/>
          <w:lang w:val="pt-BR"/>
        </w:rPr>
        <w:tab/>
      </w:r>
      <w:r w:rsidRPr="00D524BC">
        <w:rPr>
          <w:rFonts w:ascii="GHEA Grapalat" w:hAnsi="GHEA Grapalat" w:cs="Sylfaen"/>
          <w:sz w:val="20"/>
          <w:lang w:val="pt-BR"/>
        </w:rPr>
        <w:tab/>
      </w:r>
      <w:r w:rsidRPr="00D524BC">
        <w:rPr>
          <w:rFonts w:ascii="GHEA Grapalat" w:hAnsi="GHEA Grapalat" w:cs="Sylfaen"/>
          <w:sz w:val="20"/>
          <w:lang w:val="pt-BR"/>
        </w:rPr>
        <w:tab/>
        <w:t xml:space="preserve">        </w:t>
      </w:r>
      <w:r w:rsidRPr="00D524BC">
        <w:rPr>
          <w:rFonts w:ascii="GHEA Grapalat" w:hAnsi="GHEA Grapalat" w:cs="Sylfaen"/>
          <w:sz w:val="12"/>
          <w:szCs w:val="16"/>
        </w:rPr>
        <w:t>Գնորդի</w:t>
      </w:r>
      <w:r w:rsidRPr="00D524BC">
        <w:rPr>
          <w:rFonts w:ascii="GHEA Grapalat" w:hAnsi="GHEA Grapalat" w:cs="Sylfaen"/>
          <w:sz w:val="12"/>
          <w:szCs w:val="16"/>
          <w:lang w:val="pt-BR"/>
        </w:rPr>
        <w:t xml:space="preserve"> </w:t>
      </w:r>
      <w:r w:rsidRPr="00D524BC">
        <w:rPr>
          <w:rFonts w:ascii="GHEA Grapalat" w:hAnsi="GHEA Grapalat" w:cs="Sylfaen"/>
          <w:sz w:val="12"/>
          <w:szCs w:val="16"/>
        </w:rPr>
        <w:t>անվանումը</w:t>
      </w:r>
      <w:r w:rsidRPr="00D524BC">
        <w:rPr>
          <w:rFonts w:ascii="GHEA Grapalat" w:hAnsi="GHEA Grapalat" w:cs="Sylfaen"/>
          <w:sz w:val="12"/>
          <w:szCs w:val="16"/>
          <w:lang w:val="pt-BR"/>
        </w:rPr>
        <w:t xml:space="preserve">     </w:t>
      </w:r>
      <w:r w:rsidRPr="00D524BC">
        <w:rPr>
          <w:rFonts w:ascii="GHEA Grapalat" w:hAnsi="GHEA Grapalat" w:cs="Sylfaen"/>
          <w:sz w:val="12"/>
          <w:szCs w:val="16"/>
          <w:lang w:val="pt-BR"/>
        </w:rPr>
        <w:tab/>
      </w:r>
      <w:r w:rsidRPr="00D524BC">
        <w:rPr>
          <w:rFonts w:ascii="GHEA Grapalat" w:hAnsi="GHEA Grapalat" w:cs="Sylfaen"/>
          <w:sz w:val="12"/>
          <w:szCs w:val="16"/>
          <w:lang w:val="pt-BR"/>
        </w:rPr>
        <w:tab/>
      </w:r>
      <w:r w:rsidRPr="00D524BC">
        <w:rPr>
          <w:rFonts w:ascii="GHEA Grapalat" w:hAnsi="GHEA Grapalat" w:cs="Sylfaen"/>
          <w:sz w:val="12"/>
          <w:szCs w:val="16"/>
          <w:lang w:val="pt-BR"/>
        </w:rPr>
        <w:tab/>
      </w:r>
      <w:r w:rsidRPr="00D524BC">
        <w:rPr>
          <w:rFonts w:ascii="GHEA Grapalat" w:hAnsi="GHEA Grapalat" w:cs="Sylfaen"/>
          <w:sz w:val="12"/>
          <w:szCs w:val="16"/>
          <w:lang w:val="pt-BR"/>
        </w:rPr>
        <w:tab/>
        <w:t xml:space="preserve">            </w:t>
      </w:r>
      <w:r w:rsidRPr="00D524BC">
        <w:rPr>
          <w:rFonts w:ascii="GHEA Grapalat" w:hAnsi="GHEA Grapalat" w:cs="Sylfaen"/>
          <w:sz w:val="12"/>
          <w:szCs w:val="16"/>
        </w:rPr>
        <w:t>Վաճառողի</w:t>
      </w:r>
      <w:r w:rsidRPr="00D524BC">
        <w:rPr>
          <w:rFonts w:ascii="GHEA Grapalat" w:hAnsi="GHEA Grapalat" w:cs="Sylfaen"/>
          <w:sz w:val="12"/>
          <w:szCs w:val="16"/>
          <w:lang w:val="pt-BR"/>
        </w:rPr>
        <w:t xml:space="preserve"> </w:t>
      </w:r>
      <w:r w:rsidRPr="00D524BC">
        <w:rPr>
          <w:rFonts w:ascii="GHEA Grapalat" w:hAnsi="GHEA Grapalat" w:cs="Sylfaen"/>
          <w:sz w:val="12"/>
          <w:szCs w:val="16"/>
        </w:rPr>
        <w:t>անվանումը</w:t>
      </w:r>
      <w:r w:rsidRPr="00D524BC">
        <w:rPr>
          <w:rFonts w:ascii="GHEA Grapalat" w:hAnsi="GHEA Grapalat" w:cs="Sylfaen"/>
          <w:sz w:val="12"/>
          <w:szCs w:val="16"/>
          <w:lang w:val="pt-BR"/>
        </w:rPr>
        <w:tab/>
      </w:r>
    </w:p>
    <w:p w:rsidR="006E5207" w:rsidRPr="00D524BC" w:rsidRDefault="006E5207" w:rsidP="006E5207">
      <w:pPr>
        <w:tabs>
          <w:tab w:val="left" w:pos="360"/>
          <w:tab w:val="left" w:pos="540"/>
        </w:tabs>
        <w:ind w:right="-360"/>
        <w:jc w:val="both"/>
        <w:rPr>
          <w:rFonts w:ascii="GHEA Grapalat" w:hAnsi="GHEA Grapalat" w:cs="Sylfaen"/>
          <w:sz w:val="20"/>
          <w:u w:val="single"/>
          <w:lang w:val="hy-AM"/>
        </w:rPr>
      </w:pPr>
      <w:r w:rsidRPr="00D524BC">
        <w:rPr>
          <w:rFonts w:ascii="GHEA Grapalat" w:hAnsi="GHEA Grapalat" w:cs="Sylfaen"/>
          <w:sz w:val="20"/>
          <w:lang w:val="hy-AM"/>
        </w:rPr>
        <w:t xml:space="preserve">(այսուհետ` </w:t>
      </w:r>
      <w:r w:rsidRPr="00D524BC">
        <w:rPr>
          <w:rFonts w:ascii="GHEA Grapalat" w:hAnsi="GHEA Grapalat" w:cs="Sylfaen"/>
          <w:sz w:val="20"/>
        </w:rPr>
        <w:t>Վաճառող</w:t>
      </w:r>
      <w:r w:rsidRPr="00D524BC">
        <w:rPr>
          <w:rFonts w:ascii="GHEA Grapalat" w:hAnsi="GHEA Grapalat" w:cs="Sylfaen"/>
          <w:sz w:val="20"/>
          <w:lang w:val="hy-AM"/>
        </w:rPr>
        <w:t>)</w:t>
      </w:r>
      <w:r w:rsidRPr="00D524BC">
        <w:rPr>
          <w:rFonts w:ascii="GHEA Grapalat" w:hAnsi="GHEA Grapalat" w:cs="Sylfaen"/>
          <w:sz w:val="20"/>
          <w:lang w:val="pt-BR"/>
        </w:rPr>
        <w:t xml:space="preserve"> </w:t>
      </w:r>
      <w:r w:rsidRPr="00D524BC">
        <w:rPr>
          <w:rFonts w:ascii="GHEA Grapalat" w:hAnsi="GHEA Grapalat" w:cs="Sylfaen"/>
          <w:sz w:val="20"/>
        </w:rPr>
        <w:t>միջև</w:t>
      </w:r>
      <w:r w:rsidRPr="00D524BC">
        <w:rPr>
          <w:rFonts w:ascii="GHEA Grapalat" w:hAnsi="GHEA Grapalat" w:cs="Sylfaen"/>
          <w:sz w:val="20"/>
          <w:lang w:val="pt-BR"/>
        </w:rPr>
        <w:t xml:space="preserve"> 20     </w:t>
      </w:r>
      <w:r w:rsidRPr="00D524BC">
        <w:rPr>
          <w:rFonts w:ascii="GHEA Grapalat" w:hAnsi="GHEA Grapalat" w:cs="Sylfaen"/>
          <w:sz w:val="20"/>
        </w:rPr>
        <w:t>թ</w:t>
      </w:r>
      <w:r w:rsidRPr="00D524BC">
        <w:rPr>
          <w:rFonts w:ascii="GHEA Grapalat" w:hAnsi="GHEA Grapalat" w:cs="Sylfaen"/>
          <w:sz w:val="20"/>
          <w:lang w:val="pt-BR"/>
        </w:rPr>
        <w:t xml:space="preserve">. </w:t>
      </w:r>
      <w:r w:rsidRPr="00D524BC">
        <w:rPr>
          <w:rFonts w:ascii="GHEA Grapalat" w:hAnsi="GHEA Grapalat" w:cs="Sylfaen"/>
          <w:sz w:val="20"/>
          <w:u w:val="single"/>
          <w:lang w:val="pt-BR"/>
        </w:rPr>
        <w:tab/>
      </w:r>
      <w:r w:rsidRPr="00D524BC">
        <w:rPr>
          <w:rFonts w:ascii="GHEA Grapalat" w:hAnsi="GHEA Grapalat" w:cs="Sylfaen"/>
          <w:sz w:val="20"/>
          <w:u w:val="single"/>
          <w:lang w:val="pt-BR"/>
        </w:rPr>
        <w:tab/>
      </w:r>
      <w:r w:rsidRPr="00D524BC">
        <w:rPr>
          <w:rFonts w:ascii="GHEA Grapalat" w:hAnsi="GHEA Grapalat" w:cs="Sylfaen"/>
          <w:sz w:val="20"/>
          <w:u w:val="single"/>
          <w:lang w:val="pt-BR"/>
        </w:rPr>
        <w:tab/>
      </w:r>
      <w:r w:rsidRPr="00D524BC">
        <w:rPr>
          <w:rFonts w:ascii="GHEA Grapalat" w:hAnsi="GHEA Grapalat" w:cs="Sylfaen"/>
          <w:sz w:val="20"/>
          <w:u w:val="single"/>
          <w:lang w:val="pt-BR"/>
        </w:rPr>
        <w:tab/>
      </w:r>
      <w:r w:rsidRPr="00D524BC">
        <w:rPr>
          <w:rFonts w:ascii="GHEA Grapalat" w:hAnsi="GHEA Grapalat" w:cs="Sylfaen"/>
          <w:sz w:val="20"/>
          <w:lang w:val="hy-AM"/>
        </w:rPr>
        <w:t xml:space="preserve"> -ին կնքված N </w:t>
      </w:r>
      <w:r w:rsidRPr="00D524BC">
        <w:rPr>
          <w:rFonts w:ascii="GHEA Grapalat" w:hAnsi="GHEA Grapalat" w:cs="Sylfaen"/>
          <w:sz w:val="20"/>
          <w:u w:val="single"/>
          <w:lang w:val="hy-AM"/>
        </w:rPr>
        <w:tab/>
      </w:r>
      <w:r w:rsidRPr="00D524BC">
        <w:rPr>
          <w:rFonts w:ascii="GHEA Grapalat" w:hAnsi="GHEA Grapalat" w:cs="Sylfaen"/>
          <w:sz w:val="20"/>
          <w:u w:val="single"/>
          <w:lang w:val="hy-AM"/>
        </w:rPr>
        <w:tab/>
      </w:r>
      <w:r w:rsidRPr="00D524BC">
        <w:rPr>
          <w:rFonts w:ascii="GHEA Grapalat" w:hAnsi="GHEA Grapalat" w:cs="Sylfaen"/>
          <w:sz w:val="20"/>
          <w:u w:val="single"/>
          <w:lang w:val="hy-AM"/>
        </w:rPr>
        <w:tab/>
      </w:r>
      <w:r w:rsidRPr="00D524BC">
        <w:rPr>
          <w:rFonts w:ascii="GHEA Grapalat" w:hAnsi="GHEA Grapalat" w:cs="Sylfaen"/>
          <w:sz w:val="20"/>
          <w:u w:val="single"/>
          <w:lang w:val="hy-AM"/>
        </w:rPr>
        <w:tab/>
      </w:r>
    </w:p>
    <w:p w:rsidR="006E5207" w:rsidRPr="00D524BC" w:rsidRDefault="006E5207" w:rsidP="006E5207">
      <w:pPr>
        <w:tabs>
          <w:tab w:val="left" w:pos="360"/>
          <w:tab w:val="left" w:pos="540"/>
        </w:tabs>
        <w:ind w:right="-360"/>
        <w:jc w:val="both"/>
        <w:rPr>
          <w:rFonts w:ascii="GHEA Grapalat" w:hAnsi="GHEA Grapalat" w:cs="Sylfaen"/>
          <w:sz w:val="12"/>
          <w:szCs w:val="16"/>
          <w:lang w:val="hy-AM"/>
        </w:rPr>
      </w:pP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t>պայմանագրի կնքման ամսաթիվը</w:t>
      </w:r>
      <w:r w:rsidRPr="00D524BC">
        <w:rPr>
          <w:rFonts w:ascii="GHEA Grapalat" w:hAnsi="GHEA Grapalat" w:cs="Sylfaen"/>
          <w:sz w:val="12"/>
          <w:szCs w:val="16"/>
          <w:lang w:val="hy-AM"/>
        </w:rPr>
        <w:tab/>
      </w:r>
      <w:r w:rsidRPr="00D524BC">
        <w:rPr>
          <w:rFonts w:ascii="GHEA Grapalat" w:hAnsi="GHEA Grapalat" w:cs="Sylfaen"/>
          <w:sz w:val="12"/>
          <w:szCs w:val="16"/>
          <w:lang w:val="hy-AM"/>
        </w:rPr>
        <w:tab/>
      </w:r>
      <w:r w:rsidRPr="00D524BC">
        <w:rPr>
          <w:rFonts w:ascii="GHEA Grapalat" w:hAnsi="GHEA Grapalat" w:cs="Sylfaen"/>
          <w:sz w:val="12"/>
          <w:szCs w:val="16"/>
          <w:lang w:val="hy-AM"/>
        </w:rPr>
        <w:tab/>
        <w:t xml:space="preserve">      պայմանագրի համարը</w:t>
      </w:r>
      <w:r w:rsidRPr="00D524BC">
        <w:rPr>
          <w:rFonts w:ascii="GHEA Grapalat" w:hAnsi="GHEA Grapalat" w:cs="Sylfaen"/>
          <w:sz w:val="12"/>
          <w:szCs w:val="16"/>
          <w:lang w:val="hy-AM"/>
        </w:rPr>
        <w:tab/>
      </w:r>
      <w:r w:rsidRPr="00D524BC">
        <w:rPr>
          <w:rFonts w:ascii="GHEA Grapalat" w:hAnsi="GHEA Grapalat" w:cs="Sylfaen"/>
          <w:sz w:val="12"/>
          <w:szCs w:val="16"/>
          <w:lang w:val="hy-AM"/>
        </w:rPr>
        <w:tab/>
      </w:r>
    </w:p>
    <w:p w:rsidR="006E5207" w:rsidRPr="00D524BC" w:rsidRDefault="006E5207" w:rsidP="006E5207">
      <w:pPr>
        <w:tabs>
          <w:tab w:val="left" w:pos="360"/>
          <w:tab w:val="left" w:pos="540"/>
        </w:tabs>
        <w:jc w:val="both"/>
        <w:rPr>
          <w:rFonts w:ascii="GHEA Grapalat" w:hAnsi="GHEA Grapalat" w:cs="Sylfaen"/>
          <w:sz w:val="20"/>
          <w:lang w:val="hy-AM"/>
        </w:rPr>
      </w:pPr>
      <w:r w:rsidRPr="00D524BC">
        <w:rPr>
          <w:rFonts w:ascii="GHEA Grapalat" w:hAnsi="GHEA Grapalat" w:cs="Sylfaen"/>
          <w:sz w:val="20"/>
          <w:lang w:val="hy-AM"/>
        </w:rPr>
        <w:t xml:space="preserve">պայմանագրի շրջանակներում Վաճառողը  20  թ. </w:t>
      </w:r>
      <w:r w:rsidRPr="00D524BC">
        <w:rPr>
          <w:rFonts w:ascii="GHEA Grapalat" w:hAnsi="GHEA Grapalat" w:cs="Sylfaen"/>
          <w:sz w:val="20"/>
          <w:u w:val="single"/>
          <w:lang w:val="hy-AM"/>
        </w:rPr>
        <w:tab/>
      </w:r>
      <w:r w:rsidRPr="00D524BC">
        <w:rPr>
          <w:rFonts w:ascii="GHEA Grapalat" w:hAnsi="GHEA Grapalat" w:cs="Sylfaen"/>
          <w:sz w:val="20"/>
          <w:u w:val="single"/>
          <w:lang w:val="hy-AM"/>
        </w:rPr>
        <w:tab/>
      </w:r>
      <w:r w:rsidRPr="00D524BC">
        <w:rPr>
          <w:rFonts w:ascii="GHEA Grapalat" w:hAnsi="GHEA Grapalat" w:cs="Sylfaen"/>
          <w:sz w:val="20"/>
          <w:u w:val="single"/>
          <w:lang w:val="hy-AM"/>
        </w:rPr>
        <w:tab/>
      </w:r>
      <w:r w:rsidRPr="00D524BC">
        <w:rPr>
          <w:rFonts w:ascii="GHEA Grapalat" w:hAnsi="GHEA Grapalat" w:cs="Sylfaen"/>
          <w:sz w:val="20"/>
          <w:lang w:val="hy-AM"/>
        </w:rPr>
        <w:t>-ին հանձնման-ընդունման նպատակով Գնորդին հանձնեց ստորև նշված ապրանքները.</w:t>
      </w:r>
    </w:p>
    <w:p w:rsidR="006E5207" w:rsidRPr="00D524BC" w:rsidRDefault="006E5207" w:rsidP="006E5207">
      <w:pPr>
        <w:tabs>
          <w:tab w:val="left" w:pos="2972"/>
        </w:tabs>
        <w:jc w:val="both"/>
        <w:rPr>
          <w:rFonts w:ascii="GHEA Grapalat" w:hAnsi="GHEA Grapalat" w:cs="Sylfaen"/>
          <w:sz w:val="20"/>
          <w:lang w:val="hy-AM"/>
        </w:rPr>
      </w:pPr>
      <w:r w:rsidRPr="00D524B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5207" w:rsidRPr="00D524BC"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Pr="00D524BC" w:rsidRDefault="006E5207">
            <w:pPr>
              <w:jc w:val="center"/>
              <w:rPr>
                <w:rFonts w:ascii="GHEA Grapalat" w:hAnsi="GHEA Grapalat" w:cs="Sylfaen"/>
                <w:bCs/>
                <w:sz w:val="18"/>
                <w:szCs w:val="18"/>
                <w:lang w:eastAsia="ru-RU"/>
              </w:rPr>
            </w:pPr>
            <w:r w:rsidRPr="00D524BC">
              <w:rPr>
                <w:rFonts w:ascii="GHEA Grapalat" w:hAnsi="GHEA Grapalat" w:cs="Sylfaen"/>
                <w:bCs/>
                <w:sz w:val="18"/>
                <w:szCs w:val="18"/>
                <w:lang w:eastAsia="ru-RU"/>
              </w:rPr>
              <w:t>Ապրանքի</w:t>
            </w:r>
          </w:p>
        </w:tc>
      </w:tr>
      <w:tr w:rsidR="006E5207" w:rsidRPr="00D524BC"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Pr="00D524BC" w:rsidRDefault="006E5207">
            <w:pPr>
              <w:jc w:val="center"/>
              <w:rPr>
                <w:rFonts w:ascii="GHEA Grapalat" w:hAnsi="GHEA Grapalat"/>
                <w:sz w:val="18"/>
                <w:szCs w:val="18"/>
              </w:rPr>
            </w:pPr>
            <w:r w:rsidRPr="00D524B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Pr="00D524BC" w:rsidRDefault="006E5207">
            <w:pPr>
              <w:jc w:val="center"/>
              <w:rPr>
                <w:rFonts w:ascii="GHEA Grapalat" w:hAnsi="GHEA Grapalat"/>
                <w:sz w:val="18"/>
                <w:szCs w:val="18"/>
              </w:rPr>
            </w:pPr>
            <w:r w:rsidRPr="00D524B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Pr="00D524BC" w:rsidRDefault="006E5207">
            <w:pPr>
              <w:jc w:val="center"/>
              <w:rPr>
                <w:rFonts w:ascii="GHEA Grapalat" w:hAnsi="GHEA Grapalat"/>
                <w:sz w:val="18"/>
                <w:szCs w:val="18"/>
              </w:rPr>
            </w:pPr>
            <w:r w:rsidRPr="00D524BC">
              <w:rPr>
                <w:rFonts w:ascii="GHEA Grapalat" w:hAnsi="GHEA Grapalat" w:cs="Sylfaen"/>
                <w:sz w:val="18"/>
                <w:szCs w:val="18"/>
              </w:rPr>
              <w:t>քանակը</w:t>
            </w:r>
            <w:r w:rsidRPr="00D524BC">
              <w:rPr>
                <w:rFonts w:ascii="GHEA Grapalat" w:hAnsi="GHEA Grapalat"/>
                <w:sz w:val="18"/>
                <w:szCs w:val="18"/>
              </w:rPr>
              <w:t xml:space="preserve"> (</w:t>
            </w:r>
            <w:r w:rsidRPr="00D524BC">
              <w:rPr>
                <w:rFonts w:ascii="GHEA Grapalat" w:hAnsi="GHEA Grapalat" w:cs="Sylfaen"/>
                <w:sz w:val="18"/>
                <w:szCs w:val="18"/>
              </w:rPr>
              <w:t>փաստացի</w:t>
            </w:r>
            <w:r w:rsidRPr="00D524BC">
              <w:rPr>
                <w:rFonts w:ascii="GHEA Grapalat" w:hAnsi="GHEA Grapalat"/>
                <w:sz w:val="18"/>
                <w:szCs w:val="18"/>
              </w:rPr>
              <w:t>)</w:t>
            </w:r>
          </w:p>
        </w:tc>
      </w:tr>
      <w:tr w:rsidR="006E5207" w:rsidRPr="00D524BC"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Pr="00D524BC"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Pr="00D524BC"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Pr="00D524BC" w:rsidRDefault="006E5207">
            <w:pPr>
              <w:jc w:val="center"/>
              <w:rPr>
                <w:rFonts w:ascii="GHEA Grapalat" w:hAnsi="GHEA Grapalat" w:cs="Sylfaen"/>
                <w:sz w:val="18"/>
                <w:szCs w:val="18"/>
                <w:lang w:val="ru-RU" w:eastAsia="ru-RU"/>
              </w:rPr>
            </w:pPr>
          </w:p>
        </w:tc>
      </w:tr>
      <w:tr w:rsidR="006E5207" w:rsidRPr="00D524BC"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Pr="00D524BC"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Pr="00D524BC"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Pr="00D524BC" w:rsidRDefault="006E5207">
            <w:pPr>
              <w:jc w:val="center"/>
              <w:rPr>
                <w:rFonts w:ascii="GHEA Grapalat" w:hAnsi="GHEA Grapalat" w:cs="Sylfaen"/>
                <w:sz w:val="18"/>
                <w:szCs w:val="18"/>
                <w:lang w:val="ru-RU" w:eastAsia="ru-RU"/>
              </w:rPr>
            </w:pPr>
          </w:p>
        </w:tc>
      </w:tr>
    </w:tbl>
    <w:p w:rsidR="006E5207" w:rsidRPr="00D524BC" w:rsidRDefault="006E5207" w:rsidP="006E5207">
      <w:pPr>
        <w:tabs>
          <w:tab w:val="left" w:pos="360"/>
          <w:tab w:val="left" w:pos="540"/>
        </w:tabs>
        <w:jc w:val="both"/>
        <w:rPr>
          <w:rFonts w:ascii="GHEA Grapalat" w:hAnsi="GHEA Grapalat" w:cs="Sylfaen"/>
          <w:lang w:eastAsia="ru-RU"/>
        </w:rPr>
      </w:pPr>
    </w:p>
    <w:p w:rsidR="006E5207" w:rsidRPr="00D524BC" w:rsidRDefault="006E5207" w:rsidP="006E5207">
      <w:pPr>
        <w:tabs>
          <w:tab w:val="left" w:pos="360"/>
          <w:tab w:val="left" w:pos="540"/>
        </w:tabs>
        <w:jc w:val="both"/>
        <w:rPr>
          <w:rFonts w:ascii="GHEA Grapalat" w:hAnsi="GHEA Grapalat" w:cs="Sylfaen"/>
          <w:sz w:val="20"/>
        </w:rPr>
      </w:pPr>
      <w:r w:rsidRPr="00D524BC">
        <w:rPr>
          <w:rFonts w:ascii="GHEA Grapalat" w:hAnsi="GHEA Grapalat" w:cs="Sylfaen"/>
          <w:sz w:val="20"/>
        </w:rPr>
        <w:t>Սույն ակտը կազմված է 2 օրինակից, յուրաքանչյուր կողմին տրամադրվում է մեկական օրինակ:</w:t>
      </w:r>
    </w:p>
    <w:p w:rsidR="006E5207" w:rsidRPr="00D524BC" w:rsidRDefault="006E5207" w:rsidP="006E5207">
      <w:pPr>
        <w:tabs>
          <w:tab w:val="left" w:pos="360"/>
          <w:tab w:val="left" w:pos="540"/>
        </w:tabs>
        <w:rPr>
          <w:rFonts w:ascii="GHEA Grapalat" w:hAnsi="GHEA Grapalat" w:cs="Sylfaen"/>
          <w:sz w:val="22"/>
          <w:szCs w:val="22"/>
          <w:lang w:val="hy-AM"/>
        </w:rPr>
      </w:pPr>
    </w:p>
    <w:p w:rsidR="006E5207" w:rsidRPr="00D524BC" w:rsidRDefault="006E5207" w:rsidP="006E5207">
      <w:pPr>
        <w:jc w:val="center"/>
        <w:rPr>
          <w:rFonts w:ascii="GHEA Grapalat" w:hAnsi="GHEA Grapalat" w:cs="Sylfaen"/>
          <w:sz w:val="22"/>
          <w:szCs w:val="22"/>
          <w:lang w:val="hy-AM"/>
        </w:rPr>
      </w:pPr>
    </w:p>
    <w:p w:rsidR="006E5207" w:rsidRPr="00D524BC" w:rsidRDefault="006E5207" w:rsidP="006E5207">
      <w:pPr>
        <w:jc w:val="center"/>
        <w:rPr>
          <w:rFonts w:ascii="GHEA Grapalat" w:hAnsi="GHEA Grapalat" w:cs="Sylfaen"/>
          <w:sz w:val="14"/>
          <w:szCs w:val="14"/>
          <w:lang w:val="hy-AM"/>
        </w:rPr>
      </w:pPr>
    </w:p>
    <w:p w:rsidR="006E5207" w:rsidRPr="00D524BC" w:rsidRDefault="006E5207" w:rsidP="006E5207">
      <w:pPr>
        <w:jc w:val="center"/>
        <w:rPr>
          <w:rFonts w:ascii="GHEA Grapalat" w:hAnsi="GHEA Grapalat" w:cs="Sylfaen"/>
          <w:sz w:val="22"/>
          <w:szCs w:val="22"/>
          <w:lang w:val="hy-AM"/>
        </w:rPr>
      </w:pPr>
    </w:p>
    <w:p w:rsidR="006E5207" w:rsidRPr="00D524BC" w:rsidRDefault="006E5207" w:rsidP="006E5207">
      <w:pPr>
        <w:jc w:val="center"/>
        <w:rPr>
          <w:rFonts w:ascii="GHEA Grapalat" w:hAnsi="GHEA Grapalat" w:cs="Sylfaen"/>
          <w:sz w:val="22"/>
          <w:szCs w:val="22"/>
        </w:rPr>
      </w:pPr>
      <w:r w:rsidRPr="00D524BC">
        <w:rPr>
          <w:rFonts w:ascii="GHEA Grapalat" w:hAnsi="GHEA Grapalat" w:cs="Sylfaen"/>
          <w:sz w:val="22"/>
          <w:szCs w:val="22"/>
        </w:rPr>
        <w:t>ԿՈՂՄԵՐԸ</w:t>
      </w:r>
    </w:p>
    <w:p w:rsidR="006E5207" w:rsidRPr="00D524BC" w:rsidRDefault="006E5207" w:rsidP="006E5207">
      <w:pPr>
        <w:jc w:val="center"/>
        <w:rPr>
          <w:rFonts w:ascii="GHEA Grapalat" w:hAnsi="GHEA Grapalat" w:cs="Sylfaen"/>
          <w:sz w:val="22"/>
          <w:szCs w:val="22"/>
        </w:rPr>
      </w:pPr>
    </w:p>
    <w:p w:rsidR="006E5207" w:rsidRPr="00D524BC" w:rsidRDefault="006E5207" w:rsidP="006E5207">
      <w:pPr>
        <w:tabs>
          <w:tab w:val="left" w:pos="360"/>
          <w:tab w:val="left" w:pos="540"/>
        </w:tabs>
        <w:rPr>
          <w:rFonts w:ascii="GHEA Grapalat" w:hAnsi="GHEA Grapalat" w:cs="Sylfaen"/>
          <w:sz w:val="22"/>
          <w:szCs w:val="22"/>
        </w:rPr>
      </w:pPr>
    </w:p>
    <w:p w:rsidR="006E5207" w:rsidRPr="00D524BC" w:rsidRDefault="006E5207" w:rsidP="006E520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579"/>
        <w:gridCol w:w="4992"/>
      </w:tblGrid>
      <w:tr w:rsidR="006E5207" w:rsidRPr="00D524BC" w:rsidTr="006E5207">
        <w:tc>
          <w:tcPr>
            <w:tcW w:w="4785" w:type="dxa"/>
            <w:hideMark/>
          </w:tcPr>
          <w:p w:rsidR="006E5207" w:rsidRPr="00D524BC" w:rsidRDefault="006E5207">
            <w:pPr>
              <w:tabs>
                <w:tab w:val="left" w:pos="360"/>
                <w:tab w:val="left" w:pos="540"/>
              </w:tabs>
              <w:jc w:val="center"/>
              <w:rPr>
                <w:rFonts w:ascii="GHEA Grapalat" w:hAnsi="GHEA Grapalat" w:cs="Sylfaen"/>
                <w:b/>
                <w:bCs/>
                <w:sz w:val="22"/>
                <w:szCs w:val="22"/>
                <w:lang w:eastAsia="ru-RU"/>
              </w:rPr>
            </w:pPr>
            <w:r w:rsidRPr="00D524BC">
              <w:rPr>
                <w:rFonts w:ascii="GHEA Grapalat" w:hAnsi="GHEA Grapalat" w:cs="Sylfaen"/>
                <w:b/>
                <w:bCs/>
                <w:sz w:val="22"/>
                <w:szCs w:val="22"/>
              </w:rPr>
              <w:t>Հանձնեց</w:t>
            </w:r>
          </w:p>
        </w:tc>
        <w:tc>
          <w:tcPr>
            <w:tcW w:w="5223" w:type="dxa"/>
            <w:hideMark/>
          </w:tcPr>
          <w:p w:rsidR="006E5207" w:rsidRPr="00D524BC" w:rsidRDefault="006E5207">
            <w:pPr>
              <w:tabs>
                <w:tab w:val="left" w:pos="360"/>
                <w:tab w:val="left" w:pos="540"/>
              </w:tabs>
              <w:jc w:val="center"/>
              <w:rPr>
                <w:rFonts w:ascii="GHEA Grapalat" w:hAnsi="GHEA Grapalat" w:cs="Sylfaen"/>
                <w:b/>
                <w:bCs/>
                <w:sz w:val="22"/>
                <w:szCs w:val="22"/>
                <w:lang w:eastAsia="ru-RU"/>
              </w:rPr>
            </w:pPr>
            <w:r w:rsidRPr="00D524BC">
              <w:rPr>
                <w:rFonts w:ascii="GHEA Grapalat" w:hAnsi="GHEA Grapalat" w:cs="Sylfaen"/>
                <w:b/>
                <w:bCs/>
                <w:sz w:val="22"/>
                <w:szCs w:val="22"/>
              </w:rPr>
              <w:t xml:space="preserve">        Ընդունեց</w:t>
            </w:r>
          </w:p>
        </w:tc>
      </w:tr>
    </w:tbl>
    <w:p w:rsidR="006E5207" w:rsidRPr="00D524BC" w:rsidRDefault="006E5207" w:rsidP="006E5207">
      <w:pPr>
        <w:tabs>
          <w:tab w:val="left" w:pos="360"/>
          <w:tab w:val="left" w:pos="540"/>
        </w:tabs>
        <w:rPr>
          <w:rFonts w:ascii="GHEA Grapalat" w:hAnsi="GHEA Grapalat" w:cs="Sylfaen"/>
          <w:sz w:val="20"/>
          <w:szCs w:val="20"/>
          <w:lang w:eastAsia="ru-RU"/>
        </w:rPr>
      </w:pPr>
      <w:r w:rsidRPr="00D524BC">
        <w:rPr>
          <w:rFonts w:ascii="GHEA Grapalat" w:hAnsi="GHEA Grapalat" w:cs="Sylfaen"/>
          <w:sz w:val="20"/>
          <w:szCs w:val="20"/>
          <w:lang w:eastAsia="ru-RU"/>
        </w:rPr>
        <w:t xml:space="preserve">                                                                                                  հայտը նախագծած ներկայացուցիչ`</w:t>
      </w:r>
    </w:p>
    <w:p w:rsidR="006E5207" w:rsidRPr="00D524BC"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5207" w:rsidRPr="00D524BC" w:rsidTr="006E5207">
        <w:trPr>
          <w:tblCellSpacing w:w="7" w:type="dxa"/>
          <w:jc w:val="center"/>
        </w:trPr>
        <w:tc>
          <w:tcPr>
            <w:tcW w:w="0" w:type="auto"/>
            <w:vAlign w:val="center"/>
            <w:hideMark/>
          </w:tcPr>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21"/>
                <w:szCs w:val="21"/>
              </w:rPr>
              <w:t xml:space="preserve">___________________________ </w:t>
            </w:r>
          </w:p>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15"/>
                <w:szCs w:val="15"/>
              </w:rPr>
              <w:t>ազգանուն, անուն</w:t>
            </w:r>
          </w:p>
        </w:tc>
        <w:tc>
          <w:tcPr>
            <w:tcW w:w="0" w:type="auto"/>
            <w:vAlign w:val="center"/>
            <w:hideMark/>
          </w:tcPr>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21"/>
                <w:szCs w:val="21"/>
              </w:rPr>
              <w:t>___________________________</w:t>
            </w:r>
          </w:p>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21"/>
                <w:szCs w:val="21"/>
              </w:rPr>
              <w:t xml:space="preserve">___________________________ </w:t>
            </w:r>
          </w:p>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15"/>
                <w:szCs w:val="15"/>
              </w:rPr>
              <w:t>Ստորագրություն</w:t>
            </w:r>
          </w:p>
        </w:tc>
        <w:tc>
          <w:tcPr>
            <w:tcW w:w="0" w:type="auto"/>
            <w:vAlign w:val="center"/>
            <w:hideMark/>
          </w:tcPr>
          <w:p w:rsidR="006E5207" w:rsidRPr="00D524BC"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sidRPr="00D524BC">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D32" w:rsidRDefault="00177D32" w:rsidP="006E5207">
      <w:r>
        <w:separator/>
      </w:r>
    </w:p>
  </w:endnote>
  <w:endnote w:type="continuationSeparator" w:id="0">
    <w:p w:rsidR="00177D32" w:rsidRDefault="00177D32" w:rsidP="006E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D32" w:rsidRDefault="00177D32" w:rsidP="006E5207">
      <w:r>
        <w:separator/>
      </w:r>
    </w:p>
  </w:footnote>
  <w:footnote w:type="continuationSeparator" w:id="0">
    <w:p w:rsidR="00177D32" w:rsidRDefault="00177D32" w:rsidP="006E5207">
      <w:r>
        <w:continuationSeparator/>
      </w:r>
    </w:p>
  </w:footnote>
  <w:footnote w:id="1">
    <w:p w:rsidR="00DD0DA8" w:rsidRPr="00D45C73" w:rsidRDefault="00DD0DA8"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DD0DA8" w:rsidRDefault="00DD0DA8"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DD0DA8" w:rsidRDefault="00DD0DA8"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DD0DA8" w:rsidRDefault="00DD0DA8"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DD0DA8" w:rsidRDefault="00DD0DA8" w:rsidP="006E5207">
      <w:pPr>
        <w:pStyle w:val="a6"/>
        <w:jc w:val="both"/>
        <w:rPr>
          <w:rFonts w:ascii="GHEA Grapalat" w:hAnsi="GHEA Grapalat" w:cs="Sylfaen"/>
          <w:i/>
          <w:sz w:val="16"/>
          <w:szCs w:val="16"/>
          <w:lang w:val="en-US"/>
        </w:rPr>
      </w:pPr>
      <w:r>
        <w:rPr>
          <w:vertAlign w:val="superscript"/>
          <w:lang w:val="en-US"/>
        </w:rPr>
        <w:t>6</w:t>
      </w:r>
      <w:r>
        <w:rPr>
          <w:rStyle w:val="aff1"/>
          <w:color w:val="FFFFFF"/>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DD0DA8" w:rsidRDefault="00DD0DA8" w:rsidP="006E5207">
      <w:pPr>
        <w:pStyle w:val="a6"/>
        <w:jc w:val="both"/>
        <w:rPr>
          <w:rFonts w:ascii="GHEA Grapalat" w:hAnsi="GHEA Grapalat" w:cs="Sylfaen"/>
          <w:i/>
          <w:sz w:val="16"/>
          <w:szCs w:val="16"/>
          <w:lang w:val="en-US"/>
        </w:rPr>
      </w:pPr>
      <w:r>
        <w:rPr>
          <w:rFonts w:ascii="GHEA Grapalat" w:hAnsi="GHEA Grapalat" w:cs="Sylfaen"/>
          <w:i/>
          <w:sz w:val="16"/>
          <w:szCs w:val="16"/>
          <w:lang w:val="en-US"/>
        </w:rPr>
        <w:t xml:space="preserve">- </w:t>
      </w:r>
      <w:proofErr w:type="gramStart"/>
      <w:r>
        <w:rPr>
          <w:rFonts w:ascii="GHEA Grapalat" w:hAnsi="GHEA Grapalat" w:cs="Sylfaen"/>
          <w:i/>
          <w:sz w:val="16"/>
          <w:szCs w:val="16"/>
          <w:lang w:val="en-US"/>
        </w:rPr>
        <w:t>ընթացակարգը</w:t>
      </w:r>
      <w:proofErr w:type="gramEnd"/>
      <w:r>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lang w:val="en-US"/>
        </w:rPr>
        <w:t xml:space="preserve"> մլն. </w:t>
      </w:r>
      <w:proofErr w:type="gramStart"/>
      <w:r>
        <w:rPr>
          <w:rFonts w:ascii="GHEA Grapalat" w:hAnsi="GHEA Grapalat" w:cs="Sylfaen"/>
          <w:i/>
          <w:sz w:val="16"/>
          <w:szCs w:val="16"/>
          <w:lang w:val="en-US"/>
        </w:rPr>
        <w:t>ՀՀ դրամը և կնքվելիք պայմանագրի ամբողջական կատարման համար հետագայում ևս պահանջվելու են ֆինանսական միջոցներ.</w:t>
      </w:r>
      <w:proofErr w:type="gramEnd"/>
    </w:p>
    <w:p w:rsidR="00DD0DA8" w:rsidRDefault="00DD0DA8" w:rsidP="006E5207">
      <w:pPr>
        <w:pStyle w:val="a6"/>
        <w:jc w:val="both"/>
        <w:rPr>
          <w:lang w:val="en-US"/>
        </w:rPr>
      </w:pPr>
      <w:r>
        <w:rPr>
          <w:rFonts w:ascii="GHEA Grapalat" w:hAnsi="GHEA Grapalat" w:cs="Sylfaen"/>
          <w:i/>
          <w:sz w:val="16"/>
          <w:szCs w:val="16"/>
          <w:lang w:val="en-US"/>
        </w:rPr>
        <w:t xml:space="preserve"> - </w:t>
      </w:r>
      <w:proofErr w:type="gramStart"/>
      <w:r>
        <w:rPr>
          <w:rFonts w:ascii="GHEA Grapalat" w:hAnsi="GHEA Grapalat" w:cs="Sylfaen"/>
          <w:i/>
          <w:sz w:val="16"/>
          <w:szCs w:val="16"/>
          <w:lang w:val="en-US"/>
        </w:rPr>
        <w:t>գնման</w:t>
      </w:r>
      <w:proofErr w:type="gramEnd"/>
      <w:r>
        <w:rPr>
          <w:rFonts w:ascii="GHEA Grapalat" w:hAnsi="GHEA Grapalat" w:cs="Sylfaen"/>
          <w:i/>
          <w:sz w:val="16"/>
          <w:szCs w:val="16"/>
          <w:lang w:val="en-US"/>
        </w:rPr>
        <w:t xml:space="preserve"> հայտով տվյալ ընթացակարգի շրջանակում գնվելիք ապրանքի գինը չի գերազանցում 10 մլն. ՀՀ դրամը</w:t>
      </w:r>
    </w:p>
  </w:footnote>
  <w:footnote w:id="2">
    <w:p w:rsidR="00DD0DA8" w:rsidRDefault="00DD0DA8" w:rsidP="006E5207">
      <w:pPr>
        <w:pStyle w:val="a6"/>
        <w:jc w:val="both"/>
        <w:rPr>
          <w:lang w:val="en-US"/>
        </w:rPr>
      </w:pPr>
      <w:r>
        <w:rPr>
          <w:rFonts w:ascii="GHEA Grapalat" w:hAnsi="GHEA Grapalat"/>
          <w:i/>
          <w:sz w:val="16"/>
          <w:szCs w:val="16"/>
          <w:vertAlign w:val="superscript"/>
          <w:lang w:val="af-ZA" w:eastAsia="en-US"/>
        </w:rPr>
        <w:t xml:space="preserve">7 </w:t>
      </w:r>
      <w:r>
        <w:rPr>
          <w:rFonts w:ascii="GHEA Grapalat" w:hAnsi="GHEA Grapalat"/>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ծագման երկրի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 » բառերը:</w:t>
      </w:r>
    </w:p>
  </w:footnote>
  <w:footnote w:id="3">
    <w:p w:rsidR="00DD0DA8" w:rsidRDefault="00DD0DA8" w:rsidP="006E5207">
      <w:pPr>
        <w:pStyle w:val="a6"/>
        <w:rPr>
          <w:rFonts w:ascii="Sylfaen" w:hAnsi="Sylfaen"/>
          <w:lang w:val="en-US"/>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DD0DA8" w:rsidRDefault="00DD0DA8" w:rsidP="006E5207">
      <w:pPr>
        <w:pStyle w:val="a6"/>
        <w:rPr>
          <w:rFonts w:ascii="GHEA Grapalat" w:hAnsi="GHEA Grapalat" w:cs="Sylfaen"/>
          <w:i/>
          <w:sz w:val="16"/>
          <w:szCs w:val="16"/>
          <w:lang w:val="en-US"/>
        </w:rPr>
      </w:pPr>
      <w:r>
        <w:rPr>
          <w:rStyle w:val="aff1"/>
        </w:rPr>
        <w:footnoteRef/>
      </w:r>
      <w:r>
        <w:t xml:space="preserve"> </w:t>
      </w:r>
      <w:proofErr w:type="gramStart"/>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DD0DA8" w:rsidRDefault="00DD0DA8" w:rsidP="006E5207">
      <w:pPr>
        <w:pStyle w:val="a6"/>
        <w:rPr>
          <w:rFonts w:ascii="GHEA Grapalat" w:hAnsi="GHEA Grapalat" w:cs="Sylfaen"/>
          <w:i/>
          <w:sz w:val="16"/>
          <w:szCs w:val="16"/>
          <w:lang w:val="en-US"/>
        </w:rPr>
      </w:pPr>
      <w:proofErr w:type="gramStart"/>
      <w:r>
        <w:rPr>
          <w:rFonts w:ascii="GHEA Grapalat" w:hAnsi="GHEA Grapalat" w:cs="Sylfaen"/>
          <w:i/>
          <w:sz w:val="16"/>
          <w:szCs w:val="16"/>
          <w:vertAlign w:val="superscript"/>
          <w:lang w:val="en-US"/>
        </w:rPr>
        <w:t xml:space="preserve">13 </w:t>
      </w:r>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DD0DA8" w:rsidRDefault="00DD0DA8" w:rsidP="006E5207">
      <w:pPr>
        <w:pStyle w:val="a6"/>
        <w:rPr>
          <w:rFonts w:ascii="Times New Roman" w:hAnsi="Times New Roman"/>
          <w:vertAlign w:val="superscript"/>
          <w:lang w:val="en-US"/>
        </w:rPr>
      </w:pPr>
    </w:p>
  </w:footnote>
  <w:footnote w:id="5">
    <w:p w:rsidR="00DD0DA8" w:rsidRDefault="00DD0DA8" w:rsidP="006E5207">
      <w:pPr>
        <w:pStyle w:val="a6"/>
        <w:rPr>
          <w:rFonts w:ascii="GHEA Grapalat" w:hAnsi="GHEA Grapalat"/>
          <w:lang w:val="en-US"/>
        </w:rPr>
      </w:pPr>
      <w:r>
        <w:rPr>
          <w:rFonts w:ascii="GHEA Grapalat" w:hAnsi="GHEA Grapalat" w:cs="Sylfaen"/>
          <w:i/>
          <w:sz w:val="16"/>
          <w:szCs w:val="16"/>
          <w:vertAlign w:val="superscript"/>
          <w:lang w:val="en-US"/>
        </w:rPr>
        <w:t xml:space="preserve">14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en-US"/>
        </w:rPr>
        <w:t>պ</w:t>
      </w:r>
      <w:r>
        <w:rPr>
          <w:rFonts w:ascii="GHEA Grapalat" w:hAnsi="GHEA Grapalat" w:cs="Sylfaen"/>
          <w:i/>
          <w:sz w:val="16"/>
          <w:szCs w:val="16"/>
        </w:rPr>
        <w:t>ատվիրատուի:</w:t>
      </w:r>
      <w:r>
        <w:rPr>
          <w:rFonts w:ascii="GHEA Grapalat" w:hAnsi="GHEA Grapalat"/>
          <w:lang w:val="en-US"/>
        </w:rPr>
        <w:t xml:space="preserve"> </w:t>
      </w:r>
    </w:p>
  </w:footnote>
  <w:footnote w:id="6">
    <w:p w:rsidR="00DD0DA8" w:rsidRDefault="00DD0DA8" w:rsidP="006E5207">
      <w:pPr>
        <w:pStyle w:val="a6"/>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DD0DA8" w:rsidRDefault="00DD0DA8" w:rsidP="006E5207">
      <w:pPr>
        <w:pStyle w:val="a6"/>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lang w:val="en-US"/>
        </w:rPr>
        <w:t>լրացվում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հանձնաժողովի</w:t>
      </w:r>
      <w:r>
        <w:rPr>
          <w:rFonts w:ascii="GHEA Grapalat" w:hAnsi="GHEA Grapalat"/>
          <w:i/>
          <w:sz w:val="16"/>
          <w:szCs w:val="16"/>
          <w:lang w:val="af-ZA"/>
        </w:rPr>
        <w:t xml:space="preserve"> </w:t>
      </w:r>
      <w:r>
        <w:rPr>
          <w:rFonts w:ascii="GHEA Grapalat" w:hAnsi="GHEA Grapalat"/>
          <w:i/>
          <w:sz w:val="16"/>
          <w:szCs w:val="16"/>
          <w:lang w:val="en-US"/>
        </w:rPr>
        <w:t>քարտուղարի</w:t>
      </w:r>
      <w:r>
        <w:rPr>
          <w:rFonts w:ascii="GHEA Grapalat" w:hAnsi="GHEA Grapalat"/>
          <w:i/>
          <w:sz w:val="16"/>
          <w:szCs w:val="16"/>
          <w:lang w:val="af-ZA"/>
        </w:rPr>
        <w:t xml:space="preserve"> </w:t>
      </w:r>
      <w:r>
        <w:rPr>
          <w:rFonts w:ascii="GHEA Grapalat" w:hAnsi="GHEA Grapalat"/>
          <w:i/>
          <w:sz w:val="16"/>
          <w:szCs w:val="16"/>
          <w:lang w:val="en-US"/>
        </w:rPr>
        <w:t>կողմից</w:t>
      </w:r>
      <w:r>
        <w:rPr>
          <w:rFonts w:ascii="GHEA Grapalat" w:hAnsi="GHEA Grapalat"/>
          <w:i/>
          <w:sz w:val="16"/>
          <w:szCs w:val="16"/>
          <w:lang w:val="af-ZA"/>
        </w:rPr>
        <w:t xml:space="preserve">` </w:t>
      </w:r>
      <w:r>
        <w:rPr>
          <w:rFonts w:ascii="GHEA Grapalat" w:hAnsi="GHEA Grapalat"/>
          <w:i/>
          <w:sz w:val="16"/>
          <w:szCs w:val="16"/>
          <w:lang w:val="en-US"/>
        </w:rPr>
        <w:t>մինչև</w:t>
      </w:r>
      <w:r>
        <w:rPr>
          <w:rFonts w:ascii="GHEA Grapalat" w:hAnsi="GHEA Grapalat"/>
          <w:i/>
          <w:sz w:val="16"/>
          <w:szCs w:val="16"/>
          <w:lang w:val="af-ZA"/>
        </w:rPr>
        <w:t xml:space="preserve"> </w:t>
      </w:r>
      <w:r>
        <w:rPr>
          <w:rFonts w:ascii="GHEA Grapalat" w:hAnsi="GHEA Grapalat"/>
          <w:i/>
          <w:sz w:val="16"/>
          <w:szCs w:val="16"/>
          <w:lang w:val="en-US"/>
        </w:rPr>
        <w:t>հրավերը</w:t>
      </w:r>
      <w:r>
        <w:rPr>
          <w:rFonts w:ascii="GHEA Grapalat" w:hAnsi="GHEA Grapalat"/>
          <w:i/>
          <w:sz w:val="16"/>
          <w:szCs w:val="16"/>
          <w:lang w:val="af-ZA"/>
        </w:rPr>
        <w:t xml:space="preserve"> </w:t>
      </w:r>
      <w:r>
        <w:rPr>
          <w:rFonts w:ascii="GHEA Grapalat" w:hAnsi="GHEA Grapalat"/>
          <w:i/>
          <w:sz w:val="16"/>
          <w:szCs w:val="16"/>
          <w:lang w:val="en-US"/>
        </w:rPr>
        <w:t>տեղեկագրում</w:t>
      </w:r>
      <w:r>
        <w:rPr>
          <w:rFonts w:ascii="GHEA Grapalat" w:hAnsi="GHEA Grapalat"/>
          <w:i/>
          <w:sz w:val="16"/>
          <w:szCs w:val="16"/>
          <w:lang w:val="af-ZA"/>
        </w:rPr>
        <w:t xml:space="preserve"> </w:t>
      </w:r>
      <w:r>
        <w:rPr>
          <w:rFonts w:ascii="GHEA Grapalat" w:hAnsi="GHEA Grapalat"/>
          <w:i/>
          <w:sz w:val="16"/>
          <w:szCs w:val="16"/>
          <w:lang w:val="en-US"/>
        </w:rPr>
        <w:t>հրապարակելը</w:t>
      </w:r>
      <w:r>
        <w:rPr>
          <w:rFonts w:ascii="GHEA Grapalat" w:hAnsi="GHEA Grapalat"/>
          <w:i/>
          <w:sz w:val="16"/>
          <w:szCs w:val="16"/>
          <w:lang w:val="hy-AM"/>
        </w:rPr>
        <w:t>:</w:t>
      </w:r>
    </w:p>
    <w:p w:rsidR="00DD0DA8" w:rsidRDefault="00DD0DA8" w:rsidP="006E5207">
      <w:pPr>
        <w:jc w:val="both"/>
        <w:rPr>
          <w:del w:id="10"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8">
    <w:p w:rsidR="00DD0DA8" w:rsidRDefault="00DD0DA8" w:rsidP="006E5207">
      <w:pPr>
        <w:pStyle w:val="3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DD0DA8" w:rsidRDefault="00DD0DA8"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DD0DA8" w:rsidRDefault="00DD0DA8" w:rsidP="006E5207">
      <w:pPr>
        <w:pStyle w:val="a6"/>
        <w:rPr>
          <w:del w:id="12" w:author="User" w:date="2019-05-26T09:57:00Z"/>
          <w:i/>
          <w:lang w:val="af-ZA"/>
        </w:rPr>
      </w:pPr>
    </w:p>
  </w:footnote>
  <w:footnote w:id="9">
    <w:p w:rsidR="00DD0DA8" w:rsidRPr="0069073C" w:rsidRDefault="00DD0DA8" w:rsidP="006E5207">
      <w:pPr>
        <w:pStyle w:val="a6"/>
        <w:rPr>
          <w:del w:id="13"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0">
    <w:p w:rsidR="00DD0DA8" w:rsidRPr="0069073C" w:rsidRDefault="00DD0DA8" w:rsidP="006E5207">
      <w:pPr>
        <w:pStyle w:val="a6"/>
        <w:jc w:val="both"/>
        <w:rPr>
          <w:del w:id="14"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69073C">
        <w:rPr>
          <w:rFonts w:ascii="GHEA Grapalat" w:hAnsi="GHEA Grapalat"/>
          <w:i/>
          <w:sz w:val="16"/>
          <w:szCs w:val="16"/>
        </w:rPr>
        <w:t xml:space="preserve"> </w:t>
      </w:r>
      <w:r w:rsidRPr="0069073C">
        <w:rPr>
          <w:rFonts w:ascii="GHEA Grapalat" w:hAnsi="GHEA Grapalat" w:cs="Sylfaen"/>
          <w:i/>
          <w:sz w:val="16"/>
          <w:szCs w:val="16"/>
        </w:rPr>
        <w:t>կարող</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հրաժարվել</w:t>
      </w:r>
      <w:r w:rsidRPr="0069073C">
        <w:rPr>
          <w:rFonts w:ascii="GHEA Grapalat" w:hAnsi="GHEA Grapalat"/>
          <w:i/>
          <w:sz w:val="16"/>
          <w:szCs w:val="16"/>
        </w:rPr>
        <w:t xml:space="preserve"> </w:t>
      </w:r>
      <w:r w:rsidRPr="0069073C">
        <w:rPr>
          <w:rFonts w:ascii="GHEA Grapalat" w:hAnsi="GHEA Grapalat" w:cs="Sylfaen"/>
          <w:i/>
          <w:sz w:val="16"/>
          <w:szCs w:val="16"/>
        </w:rPr>
        <w:t>առաջարկված</w:t>
      </w:r>
      <w:r w:rsidRPr="0069073C">
        <w:rPr>
          <w:rFonts w:ascii="GHEA Grapalat" w:hAnsi="GHEA Grapalat"/>
          <w:i/>
          <w:sz w:val="16"/>
          <w:szCs w:val="16"/>
        </w:rPr>
        <w:t xml:space="preserve"> </w:t>
      </w:r>
      <w:r w:rsidRPr="0069073C">
        <w:rPr>
          <w:rFonts w:ascii="GHEA Grapalat" w:hAnsi="GHEA Grapalat" w:cs="Sylfaen"/>
          <w:i/>
          <w:sz w:val="16"/>
          <w:szCs w:val="16"/>
        </w:rPr>
        <w:t>կանխավճարից</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դրա</w:t>
      </w:r>
      <w:r w:rsidRPr="0069073C">
        <w:rPr>
          <w:rFonts w:ascii="GHEA Grapalat" w:hAnsi="GHEA Grapalat"/>
          <w:i/>
          <w:sz w:val="16"/>
          <w:szCs w:val="16"/>
        </w:rPr>
        <w:t xml:space="preserve"> </w:t>
      </w:r>
      <w:r w:rsidRPr="0069073C">
        <w:rPr>
          <w:rFonts w:ascii="GHEA Grapalat" w:hAnsi="GHEA Grapalat" w:cs="Sylfaen"/>
          <w:i/>
          <w:sz w:val="16"/>
          <w:szCs w:val="16"/>
        </w:rPr>
        <w:t>մի</w:t>
      </w:r>
      <w:r w:rsidRPr="0069073C">
        <w:rPr>
          <w:rFonts w:ascii="GHEA Grapalat" w:hAnsi="GHEA Grapalat"/>
          <w:i/>
          <w:sz w:val="16"/>
          <w:szCs w:val="16"/>
        </w:rPr>
        <w:t xml:space="preserve"> </w:t>
      </w:r>
      <w:r w:rsidRPr="0069073C">
        <w:rPr>
          <w:rFonts w:ascii="GHEA Grapalat" w:hAnsi="GHEA Grapalat" w:cs="Sylfaen"/>
          <w:i/>
          <w:sz w:val="16"/>
          <w:szCs w:val="16"/>
        </w:rPr>
        <w:t>մասից</w:t>
      </w:r>
      <w:r w:rsidRPr="0069073C">
        <w:rPr>
          <w:rFonts w:ascii="GHEA Grapalat" w:hAnsi="GHEA Grapalat"/>
          <w:i/>
          <w:sz w:val="16"/>
          <w:szCs w:val="16"/>
        </w:rPr>
        <w:t xml:space="preserve">: </w:t>
      </w:r>
      <w:r w:rsidRPr="0069073C">
        <w:rPr>
          <w:rFonts w:ascii="GHEA Grapalat" w:hAnsi="GHEA Grapalat" w:cs="Sylfaen"/>
          <w:i/>
          <w:sz w:val="16"/>
          <w:szCs w:val="16"/>
        </w:rPr>
        <w:t>Ընդ</w:t>
      </w:r>
      <w:r w:rsidRPr="0069073C">
        <w:rPr>
          <w:rFonts w:ascii="GHEA Grapalat" w:hAnsi="GHEA Grapalat"/>
          <w:i/>
          <w:sz w:val="16"/>
          <w:szCs w:val="16"/>
        </w:rPr>
        <w:t xml:space="preserve"> </w:t>
      </w:r>
      <w:r w:rsidRPr="0069073C">
        <w:rPr>
          <w:rFonts w:ascii="GHEA Grapalat" w:hAnsi="GHEA Grapalat" w:cs="Sylfaen"/>
          <w:i/>
          <w:sz w:val="16"/>
          <w:szCs w:val="16"/>
        </w:rPr>
        <w:t>որում</w:t>
      </w:r>
      <w:r w:rsidRPr="0069073C">
        <w:rPr>
          <w:rFonts w:ascii="GHEA Grapalat" w:hAnsi="GHEA Grapalat"/>
          <w:i/>
          <w:sz w:val="16"/>
          <w:szCs w:val="16"/>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69073C">
        <w:rPr>
          <w:rFonts w:ascii="GHEA Grapalat" w:hAnsi="GHEA Grapalat"/>
          <w:i/>
          <w:sz w:val="16"/>
          <w:szCs w:val="16"/>
        </w:rPr>
        <w:t xml:space="preserve"> </w:t>
      </w:r>
      <w:r w:rsidRPr="0069073C">
        <w:rPr>
          <w:rFonts w:ascii="GHEA Grapalat" w:hAnsi="GHEA Grapalat" w:cs="Sylfaen"/>
          <w:i/>
          <w:sz w:val="16"/>
          <w:szCs w:val="16"/>
        </w:rPr>
        <w:t>կանխավճարը</w:t>
      </w:r>
      <w:r w:rsidRPr="0069073C">
        <w:rPr>
          <w:rFonts w:ascii="GHEA Grapalat" w:hAnsi="GHEA Grapalat"/>
          <w:i/>
          <w:sz w:val="16"/>
          <w:szCs w:val="16"/>
        </w:rPr>
        <w:t xml:space="preserve"> </w:t>
      </w:r>
      <w:r w:rsidRPr="0069073C">
        <w:rPr>
          <w:rFonts w:ascii="GHEA Grapalat" w:hAnsi="GHEA Grapalat" w:cs="Sylfaen"/>
          <w:i/>
          <w:sz w:val="16"/>
          <w:szCs w:val="16"/>
        </w:rPr>
        <w:t>սահմանվում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Գնորդի</w:t>
      </w:r>
      <w:r w:rsidRPr="0069073C">
        <w:rPr>
          <w:rFonts w:ascii="GHEA Grapalat" w:hAnsi="GHEA Grapalat"/>
          <w:i/>
          <w:sz w:val="16"/>
          <w:szCs w:val="16"/>
        </w:rPr>
        <w:t xml:space="preserve"> </w:t>
      </w:r>
      <w:r w:rsidRPr="0069073C">
        <w:rPr>
          <w:rFonts w:ascii="GHEA Grapalat" w:hAnsi="GHEA Grapalat" w:cs="Sylfaen"/>
          <w:i/>
          <w:sz w:val="16"/>
          <w:szCs w:val="16"/>
        </w:rPr>
        <w:t>և</w:t>
      </w:r>
      <w:r w:rsidRPr="0069073C">
        <w:rPr>
          <w:rFonts w:ascii="GHEA Grapalat" w:hAnsi="GHEA Grapalat"/>
          <w:i/>
          <w:sz w:val="16"/>
          <w:szCs w:val="16"/>
        </w:rPr>
        <w:t xml:space="preserve"> </w:t>
      </w:r>
      <w:r w:rsidRPr="0069073C">
        <w:rPr>
          <w:rFonts w:ascii="GHEA Grapalat" w:hAnsi="GHEA Grapalat" w:cs="Sylfaen"/>
          <w:i/>
          <w:sz w:val="16"/>
          <w:szCs w:val="16"/>
        </w:rPr>
        <w:t>Վաճառողի</w:t>
      </w:r>
      <w:r w:rsidRPr="0069073C">
        <w:rPr>
          <w:rFonts w:ascii="GHEA Grapalat" w:hAnsi="GHEA Grapalat"/>
          <w:i/>
          <w:sz w:val="16"/>
          <w:szCs w:val="16"/>
        </w:rPr>
        <w:t xml:space="preserve"> </w:t>
      </w:r>
      <w:r w:rsidRPr="0069073C">
        <w:rPr>
          <w:rFonts w:ascii="GHEA Grapalat" w:hAnsi="GHEA Grapalat" w:cs="Sylfaen"/>
          <w:i/>
          <w:sz w:val="16"/>
          <w:szCs w:val="16"/>
        </w:rPr>
        <w:t>միջև</w:t>
      </w:r>
      <w:r w:rsidRPr="0069073C">
        <w:rPr>
          <w:rFonts w:ascii="GHEA Grapalat" w:hAnsi="GHEA Grapalat"/>
          <w:i/>
          <w:sz w:val="16"/>
          <w:szCs w:val="16"/>
        </w:rPr>
        <w:t xml:space="preserve"> </w:t>
      </w:r>
      <w:r w:rsidRPr="0069073C">
        <w:rPr>
          <w:rFonts w:ascii="GHEA Grapalat" w:hAnsi="GHEA Grapalat" w:cs="Sylfaen"/>
          <w:i/>
          <w:sz w:val="16"/>
          <w:szCs w:val="16"/>
        </w:rPr>
        <w:t>համաձայնեցված</w:t>
      </w:r>
      <w:r w:rsidRPr="0069073C">
        <w:rPr>
          <w:rFonts w:ascii="GHEA Grapalat" w:hAnsi="GHEA Grapalat"/>
          <w:i/>
          <w:sz w:val="16"/>
          <w:szCs w:val="16"/>
        </w:rPr>
        <w:t xml:space="preserve"> </w:t>
      </w:r>
      <w:r w:rsidRPr="0069073C">
        <w:rPr>
          <w:rFonts w:ascii="GHEA Grapalat" w:hAnsi="GHEA Grapalat" w:cs="Sylfaen"/>
          <w:i/>
          <w:sz w:val="16"/>
          <w:szCs w:val="16"/>
        </w:rPr>
        <w:t>չափով</w:t>
      </w:r>
      <w:r w:rsidRPr="0069073C">
        <w:rPr>
          <w:rFonts w:ascii="GHEA Grapalat" w:hAnsi="GHEA Grapalat"/>
          <w:i/>
          <w:sz w:val="16"/>
          <w:szCs w:val="16"/>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1">
    <w:p w:rsidR="00DD0DA8" w:rsidRDefault="00DD0DA8" w:rsidP="006E5207">
      <w:pPr>
        <w:pStyle w:val="a6"/>
        <w:rPr>
          <w:del w:id="15" w:author="User" w:date="2019-05-26T10:02:00Z"/>
          <w:lang w:val="hy-AM"/>
        </w:rPr>
      </w:pPr>
      <w:r w:rsidRPr="0069073C">
        <w:rPr>
          <w:rFonts w:ascii="GHEA Grapalat" w:hAnsi="GHEA Grapalat"/>
          <w:i/>
          <w:color w:val="FFFFFF"/>
          <w:sz w:val="16"/>
          <w:szCs w:val="16"/>
          <w:vertAlign w:val="superscript"/>
        </w:rPr>
        <w:t>31</w:t>
      </w:r>
      <w:r w:rsidRPr="0069073C">
        <w:rPr>
          <w:rFonts w:ascii="GHEA Grapalat" w:hAnsi="GHEA Grapalat"/>
          <w:i/>
          <w:sz w:val="16"/>
          <w:szCs w:val="16"/>
          <w:vertAlign w:val="superscript"/>
        </w:rPr>
        <w:t xml:space="preserve"> 19</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w:t>
      </w:r>
      <w:r w:rsidRPr="0069073C">
        <w:rPr>
          <w:rFonts w:ascii="GHEA Grapalat" w:hAnsi="GHEA Grapalat"/>
          <w:i/>
          <w:sz w:val="16"/>
          <w:szCs w:val="16"/>
        </w:rPr>
        <w:t xml:space="preserve"> </w:t>
      </w:r>
      <w:r w:rsidRPr="0069073C">
        <w:rPr>
          <w:rFonts w:ascii="GHEA Grapalat" w:hAnsi="GHEA Grapalat" w:cs="Sylfaen"/>
          <w:i/>
          <w:sz w:val="16"/>
          <w:szCs w:val="16"/>
        </w:rPr>
        <w:t>նախագծից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w:t>
      </w:r>
      <w:r w:rsidRPr="0069073C">
        <w:rPr>
          <w:rFonts w:ascii="GHEA Grapalat" w:hAnsi="GHEA Grapalat" w:cs="Sylfaen"/>
          <w:i/>
          <w:sz w:val="16"/>
          <w:szCs w:val="16"/>
        </w:rPr>
        <w:t>Իսկ</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երաշխքային</w:t>
      </w:r>
      <w:r w:rsidRPr="0069073C">
        <w:rPr>
          <w:rFonts w:ascii="GHEA Grapalat" w:hAnsi="GHEA Grapalat"/>
          <w:i/>
          <w:sz w:val="16"/>
          <w:szCs w:val="16"/>
        </w:rPr>
        <w:t xml:space="preserve"> </w:t>
      </w:r>
      <w:r w:rsidRPr="0069073C">
        <w:rPr>
          <w:rFonts w:ascii="GHEA Grapalat" w:hAnsi="GHEA Grapalat" w:cs="Sylfaen"/>
          <w:i/>
          <w:sz w:val="16"/>
          <w:szCs w:val="16"/>
        </w:rPr>
        <w:t>ժամկետը</w:t>
      </w:r>
      <w:r w:rsidRPr="0069073C">
        <w:rPr>
          <w:rFonts w:ascii="GHEA Grapalat" w:hAnsi="GHEA Grapalat"/>
          <w:i/>
          <w:sz w:val="16"/>
          <w:szCs w:val="16"/>
        </w:rPr>
        <w:t xml:space="preserve"> </w:t>
      </w:r>
      <w:r w:rsidRPr="0069073C">
        <w:rPr>
          <w:rFonts w:ascii="GHEA Grapalat" w:hAnsi="GHEA Grapalat" w:cs="Sylfaen"/>
          <w:i/>
          <w:sz w:val="16"/>
          <w:szCs w:val="16"/>
        </w:rPr>
        <w:t>չպետք</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պակաս</w:t>
      </w:r>
      <w:r w:rsidRPr="0069073C">
        <w:rPr>
          <w:rFonts w:ascii="GHEA Grapalat" w:hAnsi="GHEA Grapalat"/>
          <w:i/>
          <w:sz w:val="16"/>
          <w:szCs w:val="16"/>
        </w:rPr>
        <w:t xml:space="preserve"> </w:t>
      </w:r>
      <w:r w:rsidRPr="0069073C">
        <w:rPr>
          <w:rFonts w:ascii="GHEA Grapalat" w:hAnsi="GHEA Grapalat" w:cs="Sylfaen"/>
          <w:i/>
          <w:sz w:val="16"/>
          <w:szCs w:val="16"/>
        </w:rPr>
        <w:t>լինի</w:t>
      </w:r>
      <w:r w:rsidRPr="0069073C">
        <w:rPr>
          <w:rFonts w:ascii="GHEA Grapalat" w:hAnsi="GHEA Grapalat"/>
          <w:i/>
          <w:sz w:val="16"/>
          <w:szCs w:val="16"/>
        </w:rPr>
        <w:t xml:space="preserve"> 365 </w:t>
      </w:r>
      <w:r w:rsidRPr="0069073C">
        <w:rPr>
          <w:rFonts w:ascii="GHEA Grapalat" w:hAnsi="GHEA Grapalat" w:cs="Sylfaen"/>
          <w:i/>
          <w:sz w:val="16"/>
          <w:szCs w:val="16"/>
        </w:rPr>
        <w:t>օրացուցային</w:t>
      </w:r>
      <w:r w:rsidRPr="0069073C">
        <w:rPr>
          <w:rFonts w:ascii="GHEA Grapalat" w:hAnsi="GHEA Grapalat"/>
          <w:i/>
          <w:sz w:val="16"/>
          <w:szCs w:val="16"/>
        </w:rPr>
        <w:t xml:space="preserve"> </w:t>
      </w:r>
      <w:r w:rsidRPr="0069073C">
        <w:rPr>
          <w:rFonts w:ascii="GHEA Grapalat" w:hAnsi="GHEA Grapalat" w:cs="Sylfaen"/>
          <w:i/>
          <w:sz w:val="16"/>
          <w:szCs w:val="16"/>
        </w:rPr>
        <w:t>օրից</w:t>
      </w:r>
    </w:p>
  </w:footnote>
  <w:footnote w:id="12">
    <w:p w:rsidR="00DD0DA8" w:rsidRPr="0069073C" w:rsidRDefault="00DD0DA8" w:rsidP="006E5207">
      <w:pPr>
        <w:pStyle w:val="a6"/>
        <w:jc w:val="both"/>
        <w:rPr>
          <w:rFonts w:ascii="GHEA Grapalat" w:hAnsi="GHEA Grapalat"/>
          <w:i/>
          <w:sz w:val="16"/>
          <w:szCs w:val="16"/>
          <w:lang w:val="hy-AM"/>
        </w:rPr>
      </w:pPr>
      <w:r w:rsidRPr="0069073C">
        <w:rPr>
          <w:rFonts w:ascii="GHEA Grapalat" w:hAnsi="GHEA Grapalat"/>
          <w:i/>
          <w:sz w:val="16"/>
          <w:szCs w:val="16"/>
          <w:vertAlign w:val="superscript"/>
        </w:rPr>
        <w:t xml:space="preserve">20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կնքվել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Times Armenian"/>
          <w:i/>
          <w:sz w:val="16"/>
          <w:szCs w:val="16"/>
        </w:rPr>
        <w:t>«</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մասին</w:t>
      </w:r>
      <w:r w:rsidRPr="0069073C">
        <w:rPr>
          <w:rFonts w:ascii="GHEA Grapalat" w:hAnsi="GHEA Grapalat" w:cs="Times Armenian"/>
          <w:i/>
          <w:sz w:val="16"/>
          <w:szCs w:val="16"/>
        </w:rPr>
        <w:t>»</w:t>
      </w:r>
      <w:r w:rsidRPr="0069073C">
        <w:rPr>
          <w:rFonts w:ascii="GHEA Grapalat" w:hAnsi="GHEA Grapalat"/>
          <w:i/>
          <w:sz w:val="16"/>
          <w:szCs w:val="16"/>
        </w:rPr>
        <w:t xml:space="preserve"> </w:t>
      </w:r>
      <w:r w:rsidRPr="0069073C">
        <w:rPr>
          <w:rFonts w:ascii="GHEA Grapalat" w:hAnsi="GHEA Grapalat" w:cs="Sylfaen"/>
          <w:i/>
          <w:sz w:val="16"/>
          <w:szCs w:val="16"/>
        </w:rPr>
        <w:t>ՀՀ</w:t>
      </w:r>
      <w:r w:rsidRPr="0069073C">
        <w:rPr>
          <w:rFonts w:ascii="GHEA Grapalat" w:hAnsi="GHEA Grapalat"/>
          <w:i/>
          <w:sz w:val="16"/>
          <w:szCs w:val="16"/>
        </w:rPr>
        <w:t xml:space="preserve"> </w:t>
      </w:r>
      <w:r w:rsidRPr="0069073C">
        <w:rPr>
          <w:rFonts w:ascii="GHEA Grapalat" w:hAnsi="GHEA Grapalat" w:cs="Sylfaen"/>
          <w:i/>
          <w:sz w:val="16"/>
          <w:szCs w:val="16"/>
        </w:rPr>
        <w:t>օրենքի</w:t>
      </w:r>
      <w:r w:rsidRPr="0069073C">
        <w:rPr>
          <w:rFonts w:ascii="GHEA Grapalat" w:hAnsi="GHEA Grapalat"/>
          <w:i/>
          <w:sz w:val="16"/>
          <w:szCs w:val="16"/>
        </w:rPr>
        <w:t xml:space="preserve"> 15-</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հոդվածի</w:t>
      </w:r>
      <w:r w:rsidRPr="0069073C">
        <w:rPr>
          <w:rFonts w:ascii="GHEA Grapalat" w:hAnsi="GHEA Grapalat"/>
          <w:i/>
          <w:sz w:val="16"/>
          <w:szCs w:val="16"/>
        </w:rPr>
        <w:t xml:space="preserve"> 6-</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կետի</w:t>
      </w:r>
      <w:r w:rsidRPr="0069073C">
        <w:rPr>
          <w:rFonts w:ascii="GHEA Grapalat" w:hAnsi="GHEA Grapalat"/>
          <w:i/>
          <w:sz w:val="16"/>
          <w:szCs w:val="16"/>
        </w:rPr>
        <w:t xml:space="preserve"> </w:t>
      </w:r>
      <w:r w:rsidRPr="0069073C">
        <w:rPr>
          <w:rFonts w:ascii="GHEA Grapalat" w:hAnsi="GHEA Grapalat" w:cs="Sylfaen"/>
          <w:i/>
          <w:sz w:val="16"/>
          <w:szCs w:val="16"/>
        </w:rPr>
        <w:t>հիման</w:t>
      </w:r>
      <w:r w:rsidRPr="0069073C">
        <w:rPr>
          <w:rFonts w:ascii="GHEA Grapalat" w:hAnsi="GHEA Grapalat"/>
          <w:i/>
          <w:sz w:val="16"/>
          <w:szCs w:val="16"/>
        </w:rPr>
        <w:t xml:space="preserve"> </w:t>
      </w:r>
      <w:r w:rsidRPr="0069073C">
        <w:rPr>
          <w:rFonts w:ascii="GHEA Grapalat" w:hAnsi="GHEA Grapalat" w:cs="Sylfaen"/>
          <w:i/>
          <w:sz w:val="16"/>
          <w:szCs w:val="16"/>
        </w:rPr>
        <w:t>վրա</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տուգանքը</w:t>
      </w:r>
      <w:r w:rsidRPr="0069073C">
        <w:rPr>
          <w:rFonts w:ascii="GHEA Grapalat" w:hAnsi="GHEA Grapalat"/>
          <w:i/>
          <w:sz w:val="16"/>
          <w:szCs w:val="16"/>
        </w:rPr>
        <w:t xml:space="preserve"> </w:t>
      </w:r>
      <w:r w:rsidRPr="0069073C">
        <w:rPr>
          <w:rFonts w:ascii="GHEA Grapalat" w:hAnsi="GHEA Grapalat" w:cs="Sylfaen"/>
          <w:i/>
          <w:sz w:val="16"/>
          <w:szCs w:val="16"/>
        </w:rPr>
        <w:t>հաշվարկվում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այն</w:t>
      </w:r>
      <w:r w:rsidRPr="0069073C">
        <w:rPr>
          <w:rFonts w:ascii="GHEA Grapalat" w:hAnsi="GHEA Grapalat"/>
          <w:i/>
          <w:sz w:val="16"/>
          <w:szCs w:val="16"/>
        </w:rPr>
        <w:t xml:space="preserve"> </w:t>
      </w:r>
      <w:r w:rsidRPr="0069073C">
        <w:rPr>
          <w:rFonts w:ascii="GHEA Grapalat" w:hAnsi="GHEA Grapalat" w:cs="Sylfaen"/>
          <w:i/>
          <w:sz w:val="16"/>
          <w:szCs w:val="16"/>
        </w:rPr>
        <w:t>համաձայնագրի</w:t>
      </w:r>
      <w:r w:rsidRPr="0069073C">
        <w:rPr>
          <w:rFonts w:ascii="GHEA Grapalat" w:hAnsi="GHEA Grapalat"/>
          <w:i/>
          <w:sz w:val="16"/>
          <w:szCs w:val="16"/>
        </w:rPr>
        <w:t xml:space="preserve"> </w:t>
      </w:r>
      <w:r w:rsidRPr="0069073C">
        <w:rPr>
          <w:rFonts w:ascii="GHEA Grapalat" w:hAnsi="GHEA Grapalat" w:cs="Sylfaen"/>
          <w:i/>
          <w:sz w:val="16"/>
          <w:szCs w:val="16"/>
        </w:rPr>
        <w:t>գնի</w:t>
      </w:r>
      <w:r w:rsidRPr="0069073C">
        <w:rPr>
          <w:rFonts w:ascii="GHEA Grapalat" w:hAnsi="GHEA Grapalat"/>
          <w:i/>
          <w:sz w:val="16"/>
          <w:szCs w:val="16"/>
        </w:rPr>
        <w:t xml:space="preserve"> </w:t>
      </w:r>
      <w:r w:rsidRPr="0069073C">
        <w:rPr>
          <w:rFonts w:ascii="GHEA Grapalat" w:hAnsi="GHEA Grapalat" w:cs="Sylfaen"/>
          <w:i/>
          <w:sz w:val="16"/>
          <w:szCs w:val="16"/>
        </w:rPr>
        <w:t>նկատմամբ</w:t>
      </w:r>
      <w:r w:rsidRPr="0069073C">
        <w:rPr>
          <w:rFonts w:ascii="GHEA Grapalat" w:hAnsi="GHEA Grapalat"/>
          <w:i/>
          <w:sz w:val="16"/>
          <w:szCs w:val="16"/>
        </w:rPr>
        <w:t xml:space="preserve">, </w:t>
      </w:r>
      <w:r w:rsidRPr="0069073C">
        <w:rPr>
          <w:rFonts w:ascii="GHEA Grapalat" w:hAnsi="GHEA Grapalat" w:cs="Sylfaen"/>
          <w:i/>
          <w:sz w:val="16"/>
          <w:szCs w:val="16"/>
        </w:rPr>
        <w:t>որի</w:t>
      </w:r>
      <w:r w:rsidRPr="0069073C">
        <w:rPr>
          <w:rFonts w:ascii="GHEA Grapalat" w:hAnsi="GHEA Grapalat"/>
          <w:i/>
          <w:sz w:val="16"/>
          <w:szCs w:val="16"/>
        </w:rPr>
        <w:t xml:space="preserve"> </w:t>
      </w:r>
      <w:r w:rsidRPr="0069073C">
        <w:rPr>
          <w:rFonts w:ascii="GHEA Grapalat" w:hAnsi="GHEA Grapalat" w:cs="Sylfaen"/>
          <w:i/>
          <w:sz w:val="16"/>
          <w:szCs w:val="16"/>
        </w:rPr>
        <w:t>շրջանակում</w:t>
      </w:r>
      <w:r w:rsidRPr="0069073C">
        <w:rPr>
          <w:rFonts w:ascii="GHEA Grapalat" w:hAnsi="GHEA Grapalat"/>
          <w:i/>
          <w:sz w:val="16"/>
          <w:szCs w:val="16"/>
        </w:rPr>
        <w:t xml:space="preserve"> </w:t>
      </w:r>
      <w:r w:rsidRPr="0069073C">
        <w:rPr>
          <w:rFonts w:ascii="GHEA Grapalat" w:hAnsi="GHEA Grapalat" w:cs="Sylfaen"/>
          <w:i/>
          <w:sz w:val="16"/>
          <w:szCs w:val="16"/>
        </w:rPr>
        <w:t>արձանագրվել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ստանձնված</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պարտավորությունների</w:t>
      </w:r>
      <w:r w:rsidRPr="0069073C">
        <w:rPr>
          <w:rFonts w:ascii="GHEA Grapalat" w:hAnsi="GHEA Grapalat"/>
          <w:i/>
          <w:sz w:val="16"/>
          <w:szCs w:val="16"/>
        </w:rPr>
        <w:t xml:space="preserve"> </w:t>
      </w:r>
      <w:r w:rsidRPr="0069073C">
        <w:rPr>
          <w:rFonts w:ascii="GHEA Grapalat" w:hAnsi="GHEA Grapalat" w:cs="Sylfaen"/>
          <w:i/>
          <w:sz w:val="16"/>
          <w:szCs w:val="16"/>
        </w:rPr>
        <w:t>չկատարման</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ոչ</w:t>
      </w:r>
      <w:r w:rsidRPr="0069073C">
        <w:rPr>
          <w:rFonts w:ascii="GHEA Grapalat" w:hAnsi="GHEA Grapalat"/>
          <w:i/>
          <w:sz w:val="16"/>
          <w:szCs w:val="16"/>
        </w:rPr>
        <w:t xml:space="preserve"> </w:t>
      </w:r>
      <w:r w:rsidRPr="0069073C">
        <w:rPr>
          <w:rFonts w:ascii="GHEA Grapalat" w:hAnsi="GHEA Grapalat" w:cs="Sylfaen"/>
          <w:i/>
          <w:sz w:val="16"/>
          <w:szCs w:val="16"/>
        </w:rPr>
        <w:t>պատշաճ</w:t>
      </w:r>
      <w:r w:rsidRPr="0069073C">
        <w:rPr>
          <w:rFonts w:ascii="GHEA Grapalat" w:hAnsi="GHEA Grapalat"/>
          <w:i/>
          <w:sz w:val="16"/>
          <w:szCs w:val="16"/>
        </w:rPr>
        <w:t xml:space="preserve"> </w:t>
      </w:r>
      <w:r w:rsidRPr="0069073C">
        <w:rPr>
          <w:rFonts w:ascii="GHEA Grapalat" w:hAnsi="GHEA Grapalat" w:cs="Sylfaen"/>
          <w:i/>
          <w:sz w:val="16"/>
          <w:szCs w:val="16"/>
        </w:rPr>
        <w:t>կատարման</w:t>
      </w:r>
      <w:r w:rsidRPr="0069073C">
        <w:rPr>
          <w:rFonts w:ascii="GHEA Grapalat" w:hAnsi="GHEA Grapalat"/>
          <w:i/>
          <w:sz w:val="16"/>
          <w:szCs w:val="16"/>
        </w:rPr>
        <w:t xml:space="preserve"> </w:t>
      </w:r>
      <w:r w:rsidRPr="0069073C">
        <w:rPr>
          <w:rFonts w:ascii="GHEA Grapalat" w:hAnsi="GHEA Grapalat" w:cs="Sylfaen"/>
          <w:i/>
          <w:sz w:val="16"/>
          <w:szCs w:val="16"/>
        </w:rPr>
        <w:t>հանգամանքը</w:t>
      </w:r>
      <w:r w:rsidRPr="0069073C">
        <w:rPr>
          <w:rFonts w:ascii="GHEA Grapalat" w:hAnsi="GHEA Grapalat"/>
          <w:i/>
          <w:sz w:val="16"/>
          <w:szCs w:val="16"/>
        </w:rPr>
        <w:t xml:space="preserve">: </w:t>
      </w:r>
    </w:p>
    <w:p w:rsidR="00DD0DA8" w:rsidRPr="0069073C" w:rsidRDefault="00DD0DA8" w:rsidP="006E5207">
      <w:pPr>
        <w:pStyle w:val="a6"/>
        <w:jc w:val="both"/>
        <w:rPr>
          <w:del w:id="16"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DD0DA8" w:rsidRDefault="00DD0DA8" w:rsidP="006E5207">
      <w:pPr>
        <w:pStyle w:val="a6"/>
        <w:jc w:val="both"/>
        <w:rPr>
          <w:del w:id="17" w:author="User" w:date="2019-05-26T10:04:00Z"/>
          <w:sz w:val="16"/>
          <w:szCs w:val="16"/>
          <w:lang w:val="hy-AM"/>
        </w:rPr>
      </w:pPr>
      <w:r w:rsidRPr="0069073C">
        <w:rPr>
          <w:rFonts w:ascii="GHEA Grapalat" w:hAnsi="GHEA Grapalat"/>
          <w:i/>
          <w:sz w:val="16"/>
          <w:szCs w:val="16"/>
          <w:vertAlign w:val="superscript"/>
        </w:rPr>
        <w:t xml:space="preserve">21 </w:t>
      </w:r>
      <w:r w:rsidRPr="0069073C">
        <w:rPr>
          <w:rFonts w:ascii="GHEA Grapalat" w:hAnsi="GHEA Grapalat" w:cs="Sylfaen"/>
          <w:i/>
          <w:sz w:val="16"/>
          <w:szCs w:val="16"/>
        </w:rPr>
        <w:t>Պետական</w:t>
      </w:r>
      <w:r w:rsidRPr="0069073C">
        <w:rPr>
          <w:rFonts w:ascii="GHEA Grapalat" w:hAnsi="GHEA Grapalat"/>
          <w:i/>
          <w:sz w:val="16"/>
          <w:szCs w:val="16"/>
        </w:rPr>
        <w:t xml:space="preserve"> </w:t>
      </w:r>
      <w:r w:rsidRPr="0069073C">
        <w:rPr>
          <w:rFonts w:ascii="GHEA Grapalat" w:hAnsi="GHEA Grapalat" w:cs="Sylfaen"/>
          <w:i/>
          <w:sz w:val="16"/>
          <w:szCs w:val="16"/>
        </w:rPr>
        <w:t>բյուջեի</w:t>
      </w:r>
      <w:r w:rsidRPr="0069073C">
        <w:rPr>
          <w:rFonts w:ascii="GHEA Grapalat" w:hAnsi="GHEA Grapalat"/>
          <w:i/>
          <w:sz w:val="16"/>
          <w:szCs w:val="16"/>
        </w:rPr>
        <w:t xml:space="preserve"> </w:t>
      </w:r>
      <w:r w:rsidRPr="0069073C">
        <w:rPr>
          <w:rFonts w:ascii="GHEA Grapalat" w:hAnsi="GHEA Grapalat" w:cs="Sylfaen"/>
          <w:i/>
          <w:sz w:val="16"/>
          <w:szCs w:val="16"/>
        </w:rPr>
        <w:t>միջոցների</w:t>
      </w:r>
      <w:r w:rsidRPr="0069073C">
        <w:rPr>
          <w:rFonts w:ascii="GHEA Grapalat" w:hAnsi="GHEA Grapalat"/>
          <w:i/>
          <w:sz w:val="16"/>
          <w:szCs w:val="16"/>
        </w:rPr>
        <w:t xml:space="preserve"> </w:t>
      </w:r>
      <w:r w:rsidRPr="0069073C">
        <w:rPr>
          <w:rFonts w:ascii="GHEA Grapalat" w:hAnsi="GHEA Grapalat" w:cs="Sylfaen"/>
          <w:i/>
          <w:sz w:val="16"/>
          <w:szCs w:val="16"/>
        </w:rPr>
        <w:t>հաշվին</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w:t>
      </w:r>
      <w:r w:rsidRPr="0069073C">
        <w:rPr>
          <w:rFonts w:ascii="GHEA Grapalat" w:hAnsi="GHEA Grapalat"/>
          <w:i/>
          <w:sz w:val="16"/>
          <w:szCs w:val="16"/>
        </w:rPr>
        <w:t xml:space="preserve"> </w:t>
      </w:r>
      <w:r w:rsidRPr="0069073C">
        <w:rPr>
          <w:rFonts w:ascii="GHEA Grapalat" w:hAnsi="GHEA Grapalat" w:cs="Sylfaen"/>
          <w:i/>
          <w:sz w:val="16"/>
          <w:szCs w:val="16"/>
        </w:rPr>
        <w:t>չառաջացնող</w:t>
      </w:r>
      <w:r w:rsidRPr="0069073C">
        <w:rPr>
          <w:rFonts w:ascii="GHEA Grapalat" w:hAnsi="GHEA Grapalat"/>
          <w:i/>
          <w:sz w:val="16"/>
          <w:szCs w:val="16"/>
        </w:rPr>
        <w:t xml:space="preserve"> </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դեպքում</w:t>
      </w:r>
      <w:r w:rsidRPr="0069073C">
        <w:rPr>
          <w:rFonts w:ascii="GHEA Grapalat" w:hAnsi="GHEA Grapalat"/>
          <w:i/>
          <w:sz w:val="16"/>
          <w:szCs w:val="16"/>
        </w:rPr>
        <w:t xml:space="preserve">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նախադասությունը</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w:t>
      </w:r>
    </w:p>
  </w:footnote>
  <w:footnote w:id="14">
    <w:p w:rsidR="00DD0DA8" w:rsidRPr="0069073C" w:rsidRDefault="00DD0DA8" w:rsidP="006E5207">
      <w:pPr>
        <w:pStyle w:val="a6"/>
        <w:jc w:val="both"/>
        <w:rPr>
          <w:del w:id="18"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22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գործակալության</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5">
    <w:p w:rsidR="00DD0DA8" w:rsidRPr="0069073C" w:rsidRDefault="00DD0DA8" w:rsidP="006E5207">
      <w:pPr>
        <w:pStyle w:val="a6"/>
        <w:jc w:val="both"/>
        <w:rPr>
          <w:del w:id="19"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23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համատեղ</w:t>
      </w:r>
      <w:r w:rsidRPr="0069073C">
        <w:rPr>
          <w:rFonts w:ascii="GHEA Grapalat" w:hAnsi="GHEA Grapalat"/>
          <w:i/>
          <w:sz w:val="16"/>
          <w:szCs w:val="16"/>
        </w:rPr>
        <w:t xml:space="preserve"> </w:t>
      </w:r>
      <w:r w:rsidRPr="0069073C">
        <w:rPr>
          <w:rFonts w:ascii="GHEA Grapalat" w:hAnsi="GHEA Grapalat" w:cs="Sylfaen"/>
          <w:i/>
          <w:sz w:val="16"/>
          <w:szCs w:val="16"/>
        </w:rPr>
        <w:t>գործունեության</w:t>
      </w:r>
      <w:r w:rsidRPr="0069073C">
        <w:rPr>
          <w:rFonts w:ascii="GHEA Grapalat" w:hAnsi="GHEA Grapalat"/>
          <w:i/>
          <w:sz w:val="16"/>
          <w:szCs w:val="16"/>
        </w:rPr>
        <w:t xml:space="preserve"> (</w:t>
      </w:r>
      <w:r w:rsidRPr="0069073C">
        <w:rPr>
          <w:rFonts w:ascii="GHEA Grapalat" w:hAnsi="GHEA Grapalat" w:cs="Sylfaen"/>
          <w:i/>
          <w:sz w:val="16"/>
          <w:szCs w:val="16"/>
        </w:rPr>
        <w:t>կոնսորցիումի</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6">
    <w:p w:rsidR="00DD0DA8" w:rsidRPr="00FA1819" w:rsidRDefault="00DD0DA8">
      <w:pPr>
        <w:rPr>
          <w:lang w:val="hy-AM"/>
        </w:rPr>
      </w:pPr>
    </w:p>
    <w:p w:rsidR="00DD0DA8" w:rsidRPr="006E5207" w:rsidRDefault="00DD0DA8" w:rsidP="006E5207">
      <w:pPr>
        <w:rPr>
          <w:lang w:val="hy-AM" w:eastAsia="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3">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02B70BE"/>
    <w:multiLevelType w:val="hybridMultilevel"/>
    <w:tmpl w:val="611018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984068A"/>
    <w:multiLevelType w:val="multilevel"/>
    <w:tmpl w:val="145A381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19"/>
  </w:num>
  <w:num w:numId="3">
    <w:abstractNumId w:val="1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1"/>
  </w:num>
  <w:num w:numId="7">
    <w:abstractNumId w:val="11"/>
  </w:num>
  <w:num w:numId="8">
    <w:abstractNumId w:val="14"/>
  </w:num>
  <w:num w:numId="9">
    <w:abstractNumId w:val="20"/>
  </w:num>
  <w:num w:numId="10">
    <w:abstractNumId w:val="20"/>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6"/>
  </w:num>
  <w:num w:numId="20">
    <w:abstractNumId w:val="16"/>
  </w:num>
  <w:num w:numId="21">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
  </w:num>
  <w:num w:numId="27">
    <w:abstractNumId w:val="3"/>
  </w:num>
  <w:num w:numId="28">
    <w:abstractNumId w:val="26"/>
  </w:num>
  <w:num w:numId="29">
    <w:abstractNumId w:val="23"/>
  </w:num>
  <w:num w:numId="30">
    <w:abstractNumId w:val="7"/>
  </w:num>
  <w:num w:numId="31">
    <w:abstractNumId w:val="24"/>
  </w:num>
  <w:num w:numId="32">
    <w:abstractNumId w:val="10"/>
  </w:num>
  <w:num w:numId="33">
    <w:abstractNumId w:val="13"/>
  </w:num>
  <w:num w:numId="34">
    <w:abstractNumId w:val="22"/>
  </w:num>
  <w:num w:numId="35">
    <w:abstractNumId w:val="25"/>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475"/>
    <w:rsid w:val="00006FFF"/>
    <w:rsid w:val="00050C50"/>
    <w:rsid w:val="00052650"/>
    <w:rsid w:val="000627CC"/>
    <w:rsid w:val="00065381"/>
    <w:rsid w:val="0009506F"/>
    <w:rsid w:val="000A4DFB"/>
    <w:rsid w:val="0016164F"/>
    <w:rsid w:val="00177D32"/>
    <w:rsid w:val="0018201B"/>
    <w:rsid w:val="001A28B0"/>
    <w:rsid w:val="001E4C61"/>
    <w:rsid w:val="00235F3A"/>
    <w:rsid w:val="00236495"/>
    <w:rsid w:val="002811E6"/>
    <w:rsid w:val="002B14CA"/>
    <w:rsid w:val="0032438E"/>
    <w:rsid w:val="00336955"/>
    <w:rsid w:val="00345E68"/>
    <w:rsid w:val="003639FF"/>
    <w:rsid w:val="0037239D"/>
    <w:rsid w:val="003C076D"/>
    <w:rsid w:val="004213BE"/>
    <w:rsid w:val="004564E8"/>
    <w:rsid w:val="0046394F"/>
    <w:rsid w:val="004C5203"/>
    <w:rsid w:val="004F65C9"/>
    <w:rsid w:val="00521ECD"/>
    <w:rsid w:val="00547E00"/>
    <w:rsid w:val="00594F4D"/>
    <w:rsid w:val="005E317F"/>
    <w:rsid w:val="005F7428"/>
    <w:rsid w:val="00633EB5"/>
    <w:rsid w:val="00667711"/>
    <w:rsid w:val="00672AC8"/>
    <w:rsid w:val="00673769"/>
    <w:rsid w:val="006835A6"/>
    <w:rsid w:val="006850DE"/>
    <w:rsid w:val="0069073C"/>
    <w:rsid w:val="006B258B"/>
    <w:rsid w:val="006B2645"/>
    <w:rsid w:val="006E5207"/>
    <w:rsid w:val="006E7861"/>
    <w:rsid w:val="0073333F"/>
    <w:rsid w:val="00750805"/>
    <w:rsid w:val="00764BAD"/>
    <w:rsid w:val="00765693"/>
    <w:rsid w:val="00782449"/>
    <w:rsid w:val="007C7F0D"/>
    <w:rsid w:val="00801D47"/>
    <w:rsid w:val="008030E2"/>
    <w:rsid w:val="00807FF1"/>
    <w:rsid w:val="00814300"/>
    <w:rsid w:val="00823F0D"/>
    <w:rsid w:val="00841731"/>
    <w:rsid w:val="00883550"/>
    <w:rsid w:val="008A4B52"/>
    <w:rsid w:val="008A5853"/>
    <w:rsid w:val="008D79C7"/>
    <w:rsid w:val="009267B8"/>
    <w:rsid w:val="00926EAB"/>
    <w:rsid w:val="00954766"/>
    <w:rsid w:val="00964032"/>
    <w:rsid w:val="0097102F"/>
    <w:rsid w:val="009A04FC"/>
    <w:rsid w:val="009A2AFF"/>
    <w:rsid w:val="009A39B7"/>
    <w:rsid w:val="009F7144"/>
    <w:rsid w:val="00A314A6"/>
    <w:rsid w:val="00A34888"/>
    <w:rsid w:val="00A44550"/>
    <w:rsid w:val="00A85D9B"/>
    <w:rsid w:val="00AB04E9"/>
    <w:rsid w:val="00B001A1"/>
    <w:rsid w:val="00B06D61"/>
    <w:rsid w:val="00B52856"/>
    <w:rsid w:val="00B60A5F"/>
    <w:rsid w:val="00BF1E39"/>
    <w:rsid w:val="00BF494E"/>
    <w:rsid w:val="00C928C0"/>
    <w:rsid w:val="00CB0B33"/>
    <w:rsid w:val="00CB0CD7"/>
    <w:rsid w:val="00CC0836"/>
    <w:rsid w:val="00CE434F"/>
    <w:rsid w:val="00CE5475"/>
    <w:rsid w:val="00D12BC4"/>
    <w:rsid w:val="00D45C73"/>
    <w:rsid w:val="00D524BC"/>
    <w:rsid w:val="00D56A83"/>
    <w:rsid w:val="00DD0DA8"/>
    <w:rsid w:val="00DF2BA9"/>
    <w:rsid w:val="00E375AE"/>
    <w:rsid w:val="00E62C75"/>
    <w:rsid w:val="00E72A3C"/>
    <w:rsid w:val="00EE1C21"/>
    <w:rsid w:val="00EF42A1"/>
    <w:rsid w:val="00F30B46"/>
    <w:rsid w:val="00F4264E"/>
    <w:rsid w:val="00F76E9C"/>
    <w:rsid w:val="00FA1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5C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5C9"/>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iPriority w:val="99"/>
    <w:unhideWhenUsed/>
    <w:rsid w:val="006E5207"/>
    <w:pPr>
      <w:tabs>
        <w:tab w:val="center" w:pos="4320"/>
        <w:tab w:val="right" w:pos="8640"/>
      </w:tabs>
    </w:pPr>
    <w:rPr>
      <w:sz w:val="20"/>
      <w:szCs w:val="20"/>
    </w:rPr>
  </w:style>
  <w:style w:type="character" w:customStyle="1" w:styleId="ad">
    <w:name w:val="Нижний колонтитул Знак"/>
    <w:basedOn w:val="a0"/>
    <w:link w:val="ac"/>
    <w:uiPriority w:val="99"/>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uiPriority w:val="99"/>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uiPriority w:val="99"/>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15855">
      <w:bodyDiv w:val="1"/>
      <w:marLeft w:val="0"/>
      <w:marRight w:val="0"/>
      <w:marTop w:val="0"/>
      <w:marBottom w:val="0"/>
      <w:divBdr>
        <w:top w:val="none" w:sz="0" w:space="0" w:color="auto"/>
        <w:left w:val="none" w:sz="0" w:space="0" w:color="auto"/>
        <w:bottom w:val="none" w:sz="0" w:space="0" w:color="auto"/>
        <w:right w:val="none" w:sz="0" w:space="0" w:color="auto"/>
      </w:divBdr>
    </w:div>
    <w:div w:id="548688378">
      <w:bodyDiv w:val="1"/>
      <w:marLeft w:val="0"/>
      <w:marRight w:val="0"/>
      <w:marTop w:val="0"/>
      <w:marBottom w:val="0"/>
      <w:divBdr>
        <w:top w:val="none" w:sz="0" w:space="0" w:color="auto"/>
        <w:left w:val="none" w:sz="0" w:space="0" w:color="auto"/>
        <w:bottom w:val="none" w:sz="0" w:space="0" w:color="auto"/>
        <w:right w:val="none" w:sz="0" w:space="0" w:color="auto"/>
      </w:divBdr>
    </w:div>
    <w:div w:id="839194337">
      <w:bodyDiv w:val="1"/>
      <w:marLeft w:val="0"/>
      <w:marRight w:val="0"/>
      <w:marTop w:val="0"/>
      <w:marBottom w:val="0"/>
      <w:divBdr>
        <w:top w:val="none" w:sz="0" w:space="0" w:color="auto"/>
        <w:left w:val="none" w:sz="0" w:space="0" w:color="auto"/>
        <w:bottom w:val="none" w:sz="0" w:space="0" w:color="auto"/>
        <w:right w:val="none" w:sz="0" w:space="0" w:color="auto"/>
      </w:divBdr>
    </w:div>
    <w:div w:id="937837681">
      <w:bodyDiv w:val="1"/>
      <w:marLeft w:val="0"/>
      <w:marRight w:val="0"/>
      <w:marTop w:val="0"/>
      <w:marBottom w:val="0"/>
      <w:divBdr>
        <w:top w:val="none" w:sz="0" w:space="0" w:color="auto"/>
        <w:left w:val="none" w:sz="0" w:space="0" w:color="auto"/>
        <w:bottom w:val="none" w:sz="0" w:space="0" w:color="auto"/>
        <w:right w:val="none" w:sz="0" w:space="0" w:color="auto"/>
      </w:divBdr>
    </w:div>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5CD9D-9904-4808-A0ED-CA3654ECC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18822</Words>
  <Characters>107288</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59</cp:revision>
  <cp:lastPrinted>2020-01-13T15:05:00Z</cp:lastPrinted>
  <dcterms:created xsi:type="dcterms:W3CDTF">2019-11-05T16:22:00Z</dcterms:created>
  <dcterms:modified xsi:type="dcterms:W3CDTF">2020-01-23T15:55:00Z</dcterms:modified>
</cp:coreProperties>
</file>